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A53DD" w14:textId="77777777" w:rsidR="002228D9" w:rsidRPr="00A742A7" w:rsidRDefault="002228D9" w:rsidP="00706778">
      <w:pPr>
        <w:spacing w:after="200" w:line="288" w:lineRule="auto"/>
        <w:ind w:left="360"/>
        <w:rPr>
          <w:rFonts w:ascii="Cambria" w:hAnsi="Cambria" w:cs="Arial"/>
        </w:rPr>
      </w:pPr>
    </w:p>
    <w:p w14:paraId="7EB7EE1B" w14:textId="4FC8A209" w:rsidR="00706778" w:rsidRPr="00A742A7" w:rsidRDefault="00992F79" w:rsidP="00706778">
      <w:pPr>
        <w:pStyle w:val="Nadpis1"/>
        <w:rPr>
          <w:rFonts w:ascii="Cambria" w:hAnsi="Cambria"/>
        </w:rPr>
      </w:pPr>
      <w:bookmarkStart w:id="0" w:name="_Toc117589582"/>
      <w:r w:rsidRPr="00A742A7">
        <w:rPr>
          <w:rFonts w:ascii="Cambria" w:hAnsi="Cambria"/>
        </w:rPr>
        <w:t xml:space="preserve">Kritéria a </w:t>
      </w:r>
      <w:r w:rsidR="00706778" w:rsidRPr="00A742A7">
        <w:rPr>
          <w:rFonts w:ascii="Cambria" w:hAnsi="Cambria"/>
        </w:rPr>
        <w:t>Způsob hodnocení nabídek</w:t>
      </w:r>
      <w:bookmarkEnd w:id="0"/>
    </w:p>
    <w:p w14:paraId="71368C33" w14:textId="77777777" w:rsidR="00706778" w:rsidRPr="00A742A7" w:rsidRDefault="00706778" w:rsidP="00706778">
      <w:pPr>
        <w:pStyle w:val="Nadpis2"/>
        <w:tabs>
          <w:tab w:val="num" w:pos="720"/>
          <w:tab w:val="num" w:pos="1050"/>
        </w:tabs>
        <w:rPr>
          <w:rFonts w:ascii="Cambria" w:hAnsi="Cambria"/>
        </w:rPr>
      </w:pPr>
      <w:bookmarkStart w:id="1" w:name="_Toc397383666"/>
      <w:bookmarkStart w:id="2" w:name="_Toc117589583"/>
      <w:r w:rsidRPr="00A742A7">
        <w:rPr>
          <w:rFonts w:ascii="Cambria" w:hAnsi="Cambria"/>
        </w:rPr>
        <w:t>Způsob hodnocení nabídek podle ekonomické výhodnosti</w:t>
      </w:r>
      <w:bookmarkEnd w:id="1"/>
      <w:bookmarkEnd w:id="2"/>
    </w:p>
    <w:p w14:paraId="54AD6D3F" w14:textId="639D4C3A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 xml:space="preserve">Zadavatel rozhodne podle </w:t>
      </w:r>
      <w:proofErr w:type="spellStart"/>
      <w:r w:rsidRPr="00A742A7">
        <w:rPr>
          <w:rFonts w:ascii="Cambria" w:hAnsi="Cambria"/>
        </w:rPr>
        <w:t>ust</w:t>
      </w:r>
      <w:proofErr w:type="spellEnd"/>
      <w:r w:rsidRPr="00A742A7">
        <w:rPr>
          <w:rFonts w:ascii="Cambria" w:hAnsi="Cambria"/>
        </w:rPr>
        <w:t xml:space="preserve">. </w:t>
      </w:r>
      <w:r w:rsidRPr="00A742A7">
        <w:rPr>
          <w:rFonts w:ascii="Cambria" w:hAnsi="Cambria" w:cs="Arial"/>
        </w:rPr>
        <w:t xml:space="preserve">§ </w:t>
      </w:r>
      <w:r w:rsidRPr="00A742A7">
        <w:rPr>
          <w:rFonts w:ascii="Cambria" w:hAnsi="Cambria"/>
        </w:rPr>
        <w:t xml:space="preserve">122 ZZVZ o výběru dodavatele, jehož nabídka bude vyhodnocena jako </w:t>
      </w:r>
      <w:r w:rsidRPr="00A742A7">
        <w:rPr>
          <w:rFonts w:ascii="Cambria" w:hAnsi="Cambria"/>
          <w:b/>
        </w:rPr>
        <w:t xml:space="preserve">ekonomicky nejvýhodnější </w:t>
      </w:r>
      <w:r w:rsidRPr="00A742A7">
        <w:rPr>
          <w:rFonts w:ascii="Cambria" w:hAnsi="Cambria"/>
        </w:rPr>
        <w:t>na základě nejvýhodnějšího poměru nabídkové ceny a kvality.</w:t>
      </w:r>
    </w:p>
    <w:p w14:paraId="0556702D" w14:textId="77777777" w:rsidR="00957EED" w:rsidRPr="00A742A7" w:rsidRDefault="00957EED" w:rsidP="00706778">
      <w:pPr>
        <w:rPr>
          <w:rFonts w:ascii="Cambria" w:hAnsi="Cambria"/>
        </w:rPr>
      </w:pPr>
    </w:p>
    <w:p w14:paraId="1C44F94F" w14:textId="402DE7E8" w:rsidR="00706778" w:rsidRPr="00A742A7" w:rsidRDefault="00706778" w:rsidP="00270870">
      <w:pPr>
        <w:pStyle w:val="Obyajntext"/>
        <w:keepNext/>
        <w:rPr>
          <w:rFonts w:ascii="Cambria" w:hAnsi="Cambria" w:cs="Arial"/>
        </w:rPr>
      </w:pPr>
      <w:r w:rsidRPr="00A742A7">
        <w:rPr>
          <w:rFonts w:ascii="Cambria" w:hAnsi="Cambria" w:cs="Arial"/>
        </w:rPr>
        <w:t xml:space="preserve">Tabulka </w:t>
      </w:r>
      <w:r w:rsidR="001B3EED" w:rsidRPr="00A742A7">
        <w:rPr>
          <w:rFonts w:ascii="Cambria" w:hAnsi="Cambria" w:cs="Arial"/>
        </w:rPr>
        <w:t>1</w:t>
      </w:r>
      <w:r w:rsidRPr="00A742A7">
        <w:rPr>
          <w:rFonts w:ascii="Cambria" w:hAnsi="Cambria" w:cs="Arial"/>
        </w:rPr>
        <w:t xml:space="preserve">: </w:t>
      </w:r>
      <w:r w:rsidR="001B3EED" w:rsidRPr="00A742A7">
        <w:rPr>
          <w:rFonts w:ascii="Cambria" w:hAnsi="Cambria" w:cs="Arial"/>
        </w:rPr>
        <w:t>K</w:t>
      </w:r>
      <w:r w:rsidRPr="00A742A7">
        <w:rPr>
          <w:rFonts w:ascii="Cambria" w:hAnsi="Cambria" w:cs="Arial"/>
        </w:rPr>
        <w:t>ritéri</w:t>
      </w:r>
      <w:r w:rsidR="001B3EED" w:rsidRPr="00A742A7">
        <w:rPr>
          <w:rFonts w:ascii="Cambria" w:hAnsi="Cambria" w:cs="Arial"/>
        </w:rPr>
        <w:t>a</w:t>
      </w:r>
      <w:r w:rsidRPr="00A742A7">
        <w:rPr>
          <w:rFonts w:ascii="Cambria" w:hAnsi="Cambria" w:cs="Arial"/>
        </w:rPr>
        <w:t xml:space="preserve"> </w:t>
      </w:r>
      <w:proofErr w:type="spellStart"/>
      <w:r w:rsidRPr="00A742A7">
        <w:rPr>
          <w:rFonts w:ascii="Cambria" w:hAnsi="Cambria" w:cs="Arial"/>
        </w:rPr>
        <w:t>hodnocen</w:t>
      </w:r>
      <w:r w:rsidR="00033DF2" w:rsidRPr="00A742A7">
        <w:rPr>
          <w:rFonts w:ascii="Cambria" w:hAnsi="Cambria" w:cs="Arial"/>
        </w:rPr>
        <w:t>h</w:t>
      </w:r>
      <w:proofErr w:type="spellEnd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4"/>
        <w:gridCol w:w="1178"/>
      </w:tblGrid>
      <w:tr w:rsidR="00706778" w:rsidRPr="00A742A7" w14:paraId="559738A1" w14:textId="77777777" w:rsidTr="00C83F35">
        <w:trPr>
          <w:trHeight w:val="736"/>
          <w:jc w:val="center"/>
        </w:trPr>
        <w:tc>
          <w:tcPr>
            <w:tcW w:w="7909" w:type="dxa"/>
            <w:shd w:val="pct10" w:color="auto" w:fill="auto"/>
            <w:vAlign w:val="center"/>
          </w:tcPr>
          <w:p w14:paraId="1D1D0300" w14:textId="77777777" w:rsidR="00706778" w:rsidRPr="00A742A7" w:rsidRDefault="00706778" w:rsidP="00270870">
            <w:pPr>
              <w:keepNext/>
              <w:widowControl/>
              <w:rPr>
                <w:rFonts w:ascii="Cambria" w:hAnsi="Cambria"/>
              </w:rPr>
            </w:pPr>
            <w:r w:rsidRPr="00A742A7">
              <w:rPr>
                <w:rFonts w:ascii="Cambria" w:hAnsi="Cambria"/>
              </w:rPr>
              <w:t>Kritérium</w:t>
            </w:r>
          </w:p>
        </w:tc>
        <w:tc>
          <w:tcPr>
            <w:tcW w:w="1163" w:type="dxa"/>
            <w:shd w:val="pct10" w:color="auto" w:fill="auto"/>
            <w:vAlign w:val="center"/>
          </w:tcPr>
          <w:p w14:paraId="7D08CC6C" w14:textId="77777777" w:rsidR="00706778" w:rsidRPr="00A742A7" w:rsidRDefault="00706778" w:rsidP="00270870">
            <w:pPr>
              <w:keepNext/>
              <w:widowControl/>
              <w:jc w:val="left"/>
              <w:rPr>
                <w:rFonts w:ascii="Cambria" w:hAnsi="Cambria"/>
              </w:rPr>
            </w:pPr>
            <w:r w:rsidRPr="00A742A7">
              <w:rPr>
                <w:rFonts w:ascii="Cambria" w:hAnsi="Cambria"/>
              </w:rPr>
              <w:t>Váha v procentech</w:t>
            </w:r>
          </w:p>
        </w:tc>
      </w:tr>
      <w:tr w:rsidR="00706778" w:rsidRPr="00A742A7" w14:paraId="067FCB85" w14:textId="77777777" w:rsidTr="00270870">
        <w:trPr>
          <w:cantSplit/>
          <w:jc w:val="center"/>
        </w:trPr>
        <w:tc>
          <w:tcPr>
            <w:tcW w:w="7909" w:type="dxa"/>
            <w:vAlign w:val="center"/>
          </w:tcPr>
          <w:p w14:paraId="256459D2" w14:textId="4438F186" w:rsidR="00706778" w:rsidRPr="00A742A7" w:rsidRDefault="00706778" w:rsidP="003849F0">
            <w:pPr>
              <w:widowControl/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A742A7">
              <w:rPr>
                <w:rFonts w:ascii="Cambria" w:hAnsi="Cambria"/>
                <w:b/>
              </w:rPr>
              <w:t xml:space="preserve">Výše zaručených úspor nákladů na plyn, teplo, elektrickou energii, vodu a ostatních provozních nákladů kumulativně za </w:t>
            </w:r>
            <w:r w:rsidR="00B5458B" w:rsidRPr="00A742A7">
              <w:rPr>
                <w:rFonts w:ascii="Cambria" w:hAnsi="Cambria"/>
                <w:b/>
              </w:rPr>
              <w:t>celé období garance</w:t>
            </w:r>
          </w:p>
          <w:p w14:paraId="15D6A542" w14:textId="54466A3F" w:rsidR="00706778" w:rsidRPr="00A742A7" w:rsidRDefault="00706778" w:rsidP="003849F0">
            <w:pPr>
              <w:widowControl/>
              <w:rPr>
                <w:rFonts w:ascii="Cambria" w:hAnsi="Cambria"/>
                <w:i/>
              </w:rPr>
            </w:pPr>
            <w:r w:rsidRPr="00A742A7">
              <w:rPr>
                <w:rFonts w:ascii="Cambria" w:hAnsi="Cambria"/>
                <w:i/>
              </w:rPr>
              <w:t xml:space="preserve">Hodnocení bude provedeno ve prospěch nejvyšších zaručených úspor v Kč </w:t>
            </w:r>
            <w:r w:rsidR="00021805" w:rsidRPr="00A742A7">
              <w:rPr>
                <w:rFonts w:ascii="Cambria" w:hAnsi="Cambria"/>
                <w:i/>
              </w:rPr>
              <w:t>s</w:t>
            </w:r>
            <w:r w:rsidRPr="00A742A7">
              <w:rPr>
                <w:rFonts w:ascii="Cambria" w:hAnsi="Cambria"/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14:paraId="668E91E4" w14:textId="26A3B2FA" w:rsidR="00706778" w:rsidRPr="00A742A7" w:rsidRDefault="00007872" w:rsidP="00C83F35">
            <w:pPr>
              <w:rPr>
                <w:rFonts w:ascii="Cambria" w:hAnsi="Cambria"/>
              </w:rPr>
            </w:pPr>
            <w:r w:rsidRPr="00A742A7">
              <w:rPr>
                <w:rFonts w:ascii="Cambria" w:hAnsi="Cambria"/>
              </w:rPr>
              <w:t>55</w:t>
            </w:r>
            <w:r w:rsidR="0035678B" w:rsidRPr="00A742A7">
              <w:rPr>
                <w:rFonts w:ascii="Cambria" w:hAnsi="Cambria"/>
              </w:rPr>
              <w:t xml:space="preserve"> </w:t>
            </w:r>
            <w:r w:rsidR="00706778" w:rsidRPr="00A742A7">
              <w:rPr>
                <w:rFonts w:ascii="Cambria" w:hAnsi="Cambria"/>
              </w:rPr>
              <w:t>%</w:t>
            </w:r>
          </w:p>
        </w:tc>
      </w:tr>
      <w:tr w:rsidR="00706778" w:rsidRPr="00A742A7" w14:paraId="50B82659" w14:textId="77777777" w:rsidTr="00C83F35">
        <w:trPr>
          <w:jc w:val="center"/>
        </w:trPr>
        <w:tc>
          <w:tcPr>
            <w:tcW w:w="7909" w:type="dxa"/>
            <w:vAlign w:val="center"/>
          </w:tcPr>
          <w:p w14:paraId="6FAF722C" w14:textId="77777777" w:rsidR="00706778" w:rsidRPr="00A742A7" w:rsidRDefault="00706778" w:rsidP="00C83F35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A742A7">
              <w:rPr>
                <w:rFonts w:ascii="Cambria" w:hAnsi="Cambria"/>
                <w:b/>
              </w:rPr>
              <w:t>Nabídková cena</w:t>
            </w:r>
          </w:p>
          <w:p w14:paraId="38BBFF6A" w14:textId="2CED4425" w:rsidR="00706778" w:rsidRPr="00A742A7" w:rsidRDefault="00706778" w:rsidP="00C83F35">
            <w:pPr>
              <w:rPr>
                <w:rFonts w:ascii="Cambria" w:hAnsi="Cambria"/>
                <w:i/>
              </w:rPr>
            </w:pPr>
            <w:r w:rsidRPr="00A742A7">
              <w:rPr>
                <w:rFonts w:ascii="Cambria" w:hAnsi="Cambria"/>
                <w:i/>
              </w:rPr>
              <w:t xml:space="preserve">Hodnocení bude provedeno ve prospěch nejnižší nabídkové ceny v Kč </w:t>
            </w:r>
            <w:r w:rsidR="00021805" w:rsidRPr="00A742A7">
              <w:rPr>
                <w:rFonts w:ascii="Cambria" w:hAnsi="Cambria"/>
                <w:i/>
              </w:rPr>
              <w:t>s</w:t>
            </w:r>
            <w:r w:rsidRPr="00A742A7">
              <w:rPr>
                <w:rFonts w:ascii="Cambria" w:hAnsi="Cambria"/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14:paraId="1F42620C" w14:textId="2D9F7935" w:rsidR="00706778" w:rsidRPr="00A742A7" w:rsidRDefault="00007872" w:rsidP="00C83F35">
            <w:pPr>
              <w:rPr>
                <w:rFonts w:ascii="Cambria" w:hAnsi="Cambria"/>
              </w:rPr>
            </w:pPr>
            <w:r w:rsidRPr="00A742A7">
              <w:rPr>
                <w:rFonts w:ascii="Cambria" w:hAnsi="Cambria"/>
              </w:rPr>
              <w:t>35</w:t>
            </w:r>
            <w:r w:rsidR="0035678B" w:rsidRPr="00A742A7">
              <w:rPr>
                <w:rFonts w:ascii="Cambria" w:hAnsi="Cambria"/>
              </w:rPr>
              <w:t xml:space="preserve"> </w:t>
            </w:r>
            <w:r w:rsidR="00706778" w:rsidRPr="00A742A7">
              <w:rPr>
                <w:rFonts w:ascii="Cambria" w:hAnsi="Cambria"/>
              </w:rPr>
              <w:t>%</w:t>
            </w:r>
          </w:p>
        </w:tc>
      </w:tr>
      <w:tr w:rsidR="00706778" w:rsidRPr="00A742A7" w14:paraId="713D241E" w14:textId="77777777" w:rsidTr="00C83F35">
        <w:trPr>
          <w:jc w:val="center"/>
        </w:trPr>
        <w:tc>
          <w:tcPr>
            <w:tcW w:w="7909" w:type="dxa"/>
            <w:vAlign w:val="center"/>
          </w:tcPr>
          <w:p w14:paraId="43A402D1" w14:textId="77777777" w:rsidR="00706778" w:rsidRPr="00A742A7" w:rsidRDefault="00706778" w:rsidP="00C83F35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A742A7">
              <w:rPr>
                <w:rFonts w:ascii="Cambria" w:hAnsi="Cambria"/>
                <w:b/>
              </w:rPr>
              <w:t>Kvalita a komplexnost návrhu řešení</w:t>
            </w:r>
          </w:p>
          <w:p w14:paraId="060CE7A4" w14:textId="77777777" w:rsidR="00706778" w:rsidRPr="00A742A7" w:rsidRDefault="00706778" w:rsidP="00C83F35">
            <w:pPr>
              <w:rPr>
                <w:rFonts w:ascii="Cambria" w:hAnsi="Cambria"/>
              </w:rPr>
            </w:pPr>
            <w:proofErr w:type="gramStart"/>
            <w:r w:rsidRPr="00A742A7">
              <w:rPr>
                <w:rFonts w:ascii="Cambria" w:hAnsi="Cambria"/>
              </w:rPr>
              <w:t>3a</w:t>
            </w:r>
            <w:proofErr w:type="gramEnd"/>
            <w:r w:rsidRPr="00A742A7">
              <w:rPr>
                <w:rFonts w:ascii="Cambria" w:hAnsi="Cambria"/>
              </w:rPr>
              <w:t>) Kvalita a komplexnost navrhovaného technického řešení (50 %)</w:t>
            </w:r>
          </w:p>
          <w:p w14:paraId="381F3EA5" w14:textId="77777777" w:rsidR="00706778" w:rsidRPr="00A742A7" w:rsidRDefault="00706778" w:rsidP="00C83F35">
            <w:pPr>
              <w:rPr>
                <w:rFonts w:ascii="Cambria" w:hAnsi="Cambria"/>
                <w:i/>
              </w:rPr>
            </w:pPr>
            <w:r w:rsidRPr="00A742A7">
              <w:rPr>
                <w:rFonts w:ascii="Cambria" w:hAnsi="Cambria"/>
                <w:i/>
              </w:rPr>
              <w:t>Bodové hodnocení 0-100</w:t>
            </w:r>
          </w:p>
          <w:p w14:paraId="21B2FF09" w14:textId="77777777" w:rsidR="00706778" w:rsidRPr="00A742A7" w:rsidRDefault="00706778" w:rsidP="00C83F35">
            <w:pPr>
              <w:rPr>
                <w:rFonts w:ascii="Cambria" w:hAnsi="Cambria"/>
              </w:rPr>
            </w:pPr>
            <w:proofErr w:type="gramStart"/>
            <w:r w:rsidRPr="00A742A7">
              <w:rPr>
                <w:rFonts w:ascii="Cambria" w:hAnsi="Cambria"/>
              </w:rPr>
              <w:t>3b</w:t>
            </w:r>
            <w:proofErr w:type="gramEnd"/>
            <w:r w:rsidRPr="00A742A7">
              <w:rPr>
                <w:rFonts w:ascii="Cambria" w:hAnsi="Cambria"/>
              </w:rPr>
              <w:t>) Kvalita návrhu zajištění vyhodnocení a ověřování úspor energie (50 %)</w:t>
            </w:r>
          </w:p>
          <w:p w14:paraId="6AEEAD7F" w14:textId="77777777" w:rsidR="00706778" w:rsidRPr="00A742A7" w:rsidRDefault="00706778" w:rsidP="00C83F35">
            <w:pPr>
              <w:rPr>
                <w:rFonts w:ascii="Cambria" w:hAnsi="Cambria"/>
                <w:i/>
              </w:rPr>
            </w:pPr>
            <w:r w:rsidRPr="00A742A7">
              <w:rPr>
                <w:rFonts w:ascii="Cambria" w:hAnsi="Cambria"/>
                <w:i/>
              </w:rPr>
              <w:t>Bodové hodnocení 0-100</w:t>
            </w:r>
          </w:p>
        </w:tc>
        <w:tc>
          <w:tcPr>
            <w:tcW w:w="1163" w:type="dxa"/>
            <w:vAlign w:val="center"/>
          </w:tcPr>
          <w:p w14:paraId="6182C7F0" w14:textId="5C9332AB" w:rsidR="00706778" w:rsidRPr="00A742A7" w:rsidRDefault="004C53DC" w:rsidP="00C83F35">
            <w:pPr>
              <w:rPr>
                <w:rFonts w:ascii="Cambria" w:hAnsi="Cambria"/>
              </w:rPr>
            </w:pPr>
            <w:r w:rsidRPr="00A742A7">
              <w:rPr>
                <w:rFonts w:ascii="Cambria" w:hAnsi="Cambria"/>
              </w:rPr>
              <w:t>10</w:t>
            </w:r>
            <w:r w:rsidR="0035678B" w:rsidRPr="00A742A7">
              <w:rPr>
                <w:rFonts w:ascii="Cambria" w:hAnsi="Cambria"/>
              </w:rPr>
              <w:t xml:space="preserve"> </w:t>
            </w:r>
            <w:r w:rsidR="00706778" w:rsidRPr="00A742A7">
              <w:rPr>
                <w:rFonts w:ascii="Cambria" w:hAnsi="Cambria"/>
              </w:rPr>
              <w:t>%</w:t>
            </w:r>
          </w:p>
        </w:tc>
      </w:tr>
    </w:tbl>
    <w:p w14:paraId="519F7C3F" w14:textId="77777777" w:rsidR="00706778" w:rsidRPr="00A742A7" w:rsidRDefault="00706778" w:rsidP="00706778">
      <w:pPr>
        <w:rPr>
          <w:rFonts w:ascii="Cambria" w:hAnsi="Cambria"/>
          <w:b/>
          <w:u w:val="single"/>
        </w:rPr>
      </w:pPr>
    </w:p>
    <w:p w14:paraId="6E6E65B5" w14:textId="0A1DF392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>Pro hodnocení nabídek použije hodnotící komise bodovací stupnici v rozsahu 1 až 100. Každé jednotlivé nabídce je dle dílčího kritéria přidělena bodová hodnota, která odráží úspěšnost předmětné nabídky v</w:t>
      </w:r>
      <w:r w:rsidR="00BF70C2" w:rsidRPr="00A742A7">
        <w:rPr>
          <w:rFonts w:ascii="Cambria" w:hAnsi="Cambria"/>
        </w:rPr>
        <w:t> </w:t>
      </w:r>
      <w:r w:rsidRPr="00A742A7">
        <w:rPr>
          <w:rFonts w:ascii="Cambria" w:hAnsi="Cambria"/>
        </w:rPr>
        <w:t xml:space="preserve">rámci dílčího kritéria. Pro číselně vyjádřitelná kritéria, pro která má nejvhodnější nabídka maximální hodnotu kritéria (například výše garantovaných úspor) získá hodnocená nabídka bodovou hodnotu, která vznikne násobkem 100 a poměru hodnoty nabídky k hodnotě nejvhodnější nabídky. </w:t>
      </w:r>
    </w:p>
    <w:p w14:paraId="1C40D561" w14:textId="77777777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>Pro číselně vyjádřitelná kritéria, pro která má nejvhodnější nabídka minimální hodnotu kritéria (například cena nabídky) získá hodnocená nabídka bodovou hodnotu, která vznikne násobkem 100 a poměru hodnoty nejvhodnější nabídky k hodnocené nabídce.</w:t>
      </w:r>
    </w:p>
    <w:p w14:paraId="7E46B131" w14:textId="77777777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>Jednotlivým dílčím kritériím hodnocení jsou zadavatelem stanoveny váhy v procentech podle jejich důležitosti tak, že jejich součet je celkem 100.</w:t>
      </w:r>
    </w:p>
    <w:p w14:paraId="7908A586" w14:textId="122853B1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>U nekvantifikovaných kritérií/</w:t>
      </w:r>
      <w:proofErr w:type="spellStart"/>
      <w:r w:rsidR="00C568AB" w:rsidRPr="00A742A7">
        <w:rPr>
          <w:rFonts w:ascii="Cambria" w:hAnsi="Cambria"/>
        </w:rPr>
        <w:t>pod</w:t>
      </w:r>
      <w:r w:rsidRPr="00A742A7">
        <w:rPr>
          <w:rFonts w:ascii="Cambria" w:hAnsi="Cambria"/>
        </w:rPr>
        <w:t>kritérií</w:t>
      </w:r>
      <w:proofErr w:type="spellEnd"/>
      <w:r w:rsidRPr="00A742A7">
        <w:rPr>
          <w:rFonts w:ascii="Cambria" w:hAnsi="Cambria"/>
        </w:rPr>
        <w:t xml:space="preserve"> bude hodnocení provedeno na stupnici od 1-100 a násobeno </w:t>
      </w:r>
      <w:r w:rsidRPr="00A742A7">
        <w:rPr>
          <w:rFonts w:ascii="Cambria" w:hAnsi="Cambria"/>
        </w:rPr>
        <w:lastRenderedPageBreak/>
        <w:t>vahou.</w:t>
      </w:r>
    </w:p>
    <w:p w14:paraId="5BC30847" w14:textId="77777777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>Hodnocení podle bodovací metody provede hodnotící komise tak, že jednotlivá bodová ohodnocení nabídek dle dílčích kritérií vynásobí příslušnou vahou daného kritéria. Na základě součtu výsledných hodnot u jednotlivých nabídek hodnotící komise stanoví pořadí úspěšnosti jednotlivých nabídek tak, že jako nejúspěšnější je stanovena nabídka, která dosáhla nejvyšší bodové hodnoty.</w:t>
      </w:r>
    </w:p>
    <w:p w14:paraId="64217CB5" w14:textId="77777777" w:rsidR="00706778" w:rsidRPr="00A742A7" w:rsidRDefault="00706778" w:rsidP="00706778">
      <w:pPr>
        <w:spacing w:before="240"/>
        <w:rPr>
          <w:rFonts w:ascii="Cambria" w:hAnsi="Cambria"/>
          <w:b/>
          <w:u w:val="single"/>
        </w:rPr>
      </w:pPr>
      <w:r w:rsidRPr="00A742A7">
        <w:rPr>
          <w:rFonts w:ascii="Cambria" w:hAnsi="Cambria"/>
          <w:b/>
          <w:u w:val="single"/>
        </w:rPr>
        <w:t xml:space="preserve">Obecné vzorce pro výpočet bodových hodnot </w:t>
      </w:r>
    </w:p>
    <w:p w14:paraId="19D06A90" w14:textId="77777777" w:rsidR="002C7037" w:rsidRPr="00A742A7" w:rsidRDefault="002C7037" w:rsidP="002C7037">
      <w:pPr>
        <w:rPr>
          <w:rFonts w:ascii="Cambria" w:hAnsi="Cambria"/>
        </w:rPr>
      </w:pPr>
      <w:r w:rsidRPr="00A742A7">
        <w:rPr>
          <w:rFonts w:ascii="Cambria" w:hAnsi="Cambria"/>
        </w:rPr>
        <w:t>a) kritérium, pro které má nejvhodnější nabídka maximální hodnotu kritéria:</w:t>
      </w:r>
    </w:p>
    <w:p w14:paraId="6B94D1A7" w14:textId="77777777" w:rsidR="002C7037" w:rsidRPr="00A742A7" w:rsidRDefault="002C7037" w:rsidP="002C7037">
      <w:pPr>
        <w:rPr>
          <w:rFonts w:ascii="Cambria" w:hAnsi="Cambria"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" w:hAnsi="Cambria" w:cs="Arial"/>
              <w:iCs/>
            </w:rPr>
            <m:t xml:space="preserve">Počet bodů kritéria = 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nabídky</m:t>
              </m:r>
            </m:num>
            <m:den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nejvhodnější nabídky</m:t>
              </m:r>
            </m:den>
          </m:f>
        </m:oMath>
      </m:oMathPara>
    </w:p>
    <w:p w14:paraId="473BEE7A" w14:textId="77777777" w:rsidR="002C7037" w:rsidRPr="00A742A7" w:rsidRDefault="002C7037" w:rsidP="002C7037">
      <w:pPr>
        <w:rPr>
          <w:rFonts w:ascii="Cambria" w:hAnsi="Cambria"/>
        </w:rPr>
      </w:pPr>
      <w:r w:rsidRPr="00A742A7">
        <w:rPr>
          <w:rFonts w:ascii="Cambria" w:hAnsi="Cambria"/>
        </w:rPr>
        <w:t>b) kritérium, pro které má nejvhodnější nabídka minimální hodnotu kritéria (např. výše ceny)</w:t>
      </w:r>
    </w:p>
    <w:p w14:paraId="61388D11" w14:textId="77777777" w:rsidR="002C7037" w:rsidRPr="00A742A7" w:rsidRDefault="002C7037" w:rsidP="002C7037">
      <w:pPr>
        <w:rPr>
          <w:rFonts w:ascii="Cambria" w:hAnsi="Cambria"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" w:hAnsi="Cambria" w:cs="Arial"/>
              <w:iCs/>
            </w:rPr>
            <m:t xml:space="preserve">Počet bodů kritéria = 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nejvhodnější nabídky</m:t>
              </m:r>
            </m:num>
            <m:den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nabídky</m:t>
              </m:r>
            </m:den>
          </m:f>
        </m:oMath>
      </m:oMathPara>
    </w:p>
    <w:p w14:paraId="5654ED0E" w14:textId="5188C1B5" w:rsidR="00706778" w:rsidRPr="00A742A7" w:rsidRDefault="002C7037" w:rsidP="002C7037">
      <w:pPr>
        <w:rPr>
          <w:rFonts w:ascii="Cambria" w:hAnsi="Cambria"/>
        </w:rPr>
      </w:pPr>
      <w:r w:rsidRPr="00A742A7">
        <w:rPr>
          <w:rFonts w:ascii="Cambria" w:hAnsi="Cambria"/>
        </w:rPr>
        <w:t>c) celkové hodnocení = počet bodů získaných v rámci kritéria × váha kritéria v %.</w:t>
      </w:r>
    </w:p>
    <w:p w14:paraId="131714EB" w14:textId="77777777" w:rsidR="00706778" w:rsidRPr="00A742A7" w:rsidRDefault="00706778" w:rsidP="00706778">
      <w:pPr>
        <w:widowControl/>
        <w:spacing w:before="0"/>
        <w:rPr>
          <w:rFonts w:ascii="Cambria" w:hAnsi="Cambria" w:cs="ArialMT"/>
          <w:lang w:eastAsia="cs-CZ"/>
        </w:rPr>
      </w:pPr>
    </w:p>
    <w:p w14:paraId="778A453F" w14:textId="77777777" w:rsidR="00706778" w:rsidRPr="00A742A7" w:rsidRDefault="00706778" w:rsidP="00706778">
      <w:pPr>
        <w:widowControl/>
        <w:spacing w:before="0"/>
        <w:rPr>
          <w:rFonts w:ascii="Cambria" w:hAnsi="Cambria"/>
        </w:rPr>
      </w:pPr>
      <w:r w:rsidRPr="00A742A7">
        <w:rPr>
          <w:rFonts w:ascii="Cambria" w:hAnsi="Cambria"/>
        </w:rPr>
        <w:t>Hodnocení nabídek provede komise ustavená zadavatelem. Své rozhodnutí oznámí zadavatel písemně všem dodavatelům, kteří podali nabídku.</w:t>
      </w:r>
    </w:p>
    <w:p w14:paraId="0E8F85D7" w14:textId="77777777" w:rsidR="00706778" w:rsidRPr="00A742A7" w:rsidRDefault="00706778" w:rsidP="00706778">
      <w:pPr>
        <w:pStyle w:val="Nadpis2"/>
        <w:tabs>
          <w:tab w:val="num" w:pos="720"/>
          <w:tab w:val="num" w:pos="1050"/>
        </w:tabs>
        <w:spacing w:before="480"/>
        <w:rPr>
          <w:rFonts w:ascii="Cambria" w:hAnsi="Cambria"/>
          <w:sz w:val="22"/>
          <w:szCs w:val="22"/>
        </w:rPr>
      </w:pPr>
      <w:bookmarkStart w:id="3" w:name="_Toc397383667"/>
      <w:bookmarkStart w:id="4" w:name="_Toc117589584"/>
      <w:bookmarkStart w:id="5" w:name="_Toc300843790"/>
      <w:r w:rsidRPr="00A742A7">
        <w:rPr>
          <w:rFonts w:ascii="Cambria" w:hAnsi="Cambria"/>
          <w:sz w:val="22"/>
          <w:szCs w:val="22"/>
        </w:rPr>
        <w:t>Popis hodnotících kritérií</w:t>
      </w:r>
      <w:bookmarkEnd w:id="3"/>
      <w:bookmarkEnd w:id="4"/>
    </w:p>
    <w:p w14:paraId="330E37A3" w14:textId="563D8E85" w:rsidR="00706778" w:rsidRPr="00A742A7" w:rsidRDefault="00706778" w:rsidP="009F6A5D">
      <w:pPr>
        <w:keepNext/>
        <w:rPr>
          <w:rFonts w:ascii="Cambria" w:hAnsi="Cambria"/>
          <w:b/>
        </w:rPr>
      </w:pPr>
      <w:r w:rsidRPr="00A742A7">
        <w:rPr>
          <w:rFonts w:ascii="Cambria" w:hAnsi="Cambria"/>
          <w:b/>
        </w:rPr>
        <w:t xml:space="preserve">1. Výše zaručených úspor nákladů na plyn, teplo, elektrickou energii, vodu a ostatních provozních nákladů kumulativně za </w:t>
      </w:r>
      <w:r w:rsidR="00B5458B" w:rsidRPr="00A742A7">
        <w:rPr>
          <w:rFonts w:ascii="Cambria" w:hAnsi="Cambria"/>
          <w:b/>
        </w:rPr>
        <w:t>celé období garance</w:t>
      </w:r>
    </w:p>
    <w:p w14:paraId="43793A56" w14:textId="63A962A8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 xml:space="preserve">Účastník zadávacího řízení uvede součet úspory nákladů na nákup tepla, zemního plynu, elektrické energie, vody a případné úspory ostatních provozních nákladů, které budou dosaženy za </w:t>
      </w:r>
      <w:r w:rsidR="00B5458B" w:rsidRPr="00A742A7">
        <w:rPr>
          <w:rFonts w:ascii="Cambria" w:hAnsi="Cambria"/>
        </w:rPr>
        <w:t xml:space="preserve">celé období garance realizací </w:t>
      </w:r>
      <w:r w:rsidRPr="00A742A7">
        <w:rPr>
          <w:rFonts w:ascii="Cambria" w:hAnsi="Cambria"/>
        </w:rPr>
        <w:t xml:space="preserve">v nabídce účastníka zadávacího řízení specifikovaných základních energeticky úsporných opatření. Úspora bude stanovena jako nerealizovaná spotřeba a nerealizované náklady dosažené a garantované jako roční úspora </w:t>
      </w:r>
      <w:r w:rsidR="00B5458B" w:rsidRPr="00A742A7">
        <w:rPr>
          <w:rFonts w:ascii="Cambria" w:hAnsi="Cambria"/>
        </w:rPr>
        <w:t xml:space="preserve">za celé období </w:t>
      </w:r>
      <w:proofErr w:type="spellStart"/>
      <w:r w:rsidR="00B5458B" w:rsidRPr="00A742A7">
        <w:rPr>
          <w:rFonts w:ascii="Cambria" w:hAnsi="Cambria"/>
        </w:rPr>
        <w:t>garanc</w:t>
      </w:r>
      <w:proofErr w:type="spellEnd"/>
      <w:r w:rsidR="00B5458B" w:rsidRPr="00A742A7">
        <w:rPr>
          <w:rFonts w:ascii="Cambria" w:hAnsi="Cambria"/>
        </w:rPr>
        <w:t xml:space="preserve"> </w:t>
      </w:r>
      <w:r w:rsidRPr="00A742A7">
        <w:rPr>
          <w:rFonts w:ascii="Cambria" w:hAnsi="Cambria"/>
        </w:rPr>
        <w:t xml:space="preserve">oproti referenčním hodnotám. Úspora nákladů bude uvedena ve finančním vyjádření (Kč), vycházet bude z cen </w:t>
      </w:r>
      <w:r w:rsidR="009F6D21" w:rsidRPr="00A742A7">
        <w:rPr>
          <w:rFonts w:ascii="Cambria" w:hAnsi="Cambria"/>
        </w:rPr>
        <w:t>s</w:t>
      </w:r>
      <w:r w:rsidRPr="00A742A7">
        <w:rPr>
          <w:rFonts w:ascii="Cambria" w:hAnsi="Cambria"/>
        </w:rPr>
        <w:t xml:space="preserve"> DPH.</w:t>
      </w:r>
    </w:p>
    <w:p w14:paraId="1CBFD215" w14:textId="77777777" w:rsidR="00706778" w:rsidRPr="00A742A7" w:rsidRDefault="00706778" w:rsidP="009F6A5D">
      <w:pPr>
        <w:keepNext/>
        <w:rPr>
          <w:rFonts w:ascii="Cambria" w:hAnsi="Cambria"/>
          <w:b/>
        </w:rPr>
      </w:pPr>
      <w:r w:rsidRPr="00A742A7">
        <w:rPr>
          <w:rFonts w:ascii="Cambria" w:hAnsi="Cambria"/>
          <w:b/>
        </w:rPr>
        <w:t xml:space="preserve">2. Nabídková cena </w:t>
      </w:r>
    </w:p>
    <w:p w14:paraId="05EB2522" w14:textId="6E31D857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>Nabídky účastníka zadávacího řízení budou obsahovat cenovou nabídku. Cena bude vypočtena v souladu s </w:t>
      </w:r>
      <w:proofErr w:type="spellStart"/>
      <w:r w:rsidRPr="00A742A7">
        <w:rPr>
          <w:rFonts w:ascii="Cambria" w:hAnsi="Cambria"/>
        </w:rPr>
        <w:t>ust</w:t>
      </w:r>
      <w:proofErr w:type="spellEnd"/>
      <w:r w:rsidRPr="00A742A7">
        <w:rPr>
          <w:rFonts w:ascii="Cambria" w:hAnsi="Cambria"/>
        </w:rPr>
        <w:t xml:space="preserve">. </w:t>
      </w:r>
      <w:r w:rsidR="00AF7225" w:rsidRPr="00A742A7">
        <w:rPr>
          <w:rFonts w:ascii="Cambria" w:hAnsi="Cambria"/>
        </w:rPr>
        <w:t>č</w:t>
      </w:r>
      <w:r w:rsidRPr="00A742A7">
        <w:rPr>
          <w:rFonts w:ascii="Cambria" w:hAnsi="Cambria"/>
        </w:rPr>
        <w:t xml:space="preserve">lánku 5 </w:t>
      </w:r>
      <w:r w:rsidR="00AF7225" w:rsidRPr="00A742A7">
        <w:rPr>
          <w:rFonts w:ascii="Cambria" w:hAnsi="Cambria"/>
          <w:lang w:eastAsia="cs-CZ"/>
        </w:rPr>
        <w:t xml:space="preserve">základního dokumentu </w:t>
      </w:r>
      <w:r w:rsidRPr="00A742A7">
        <w:rPr>
          <w:rFonts w:ascii="Cambria" w:hAnsi="Cambria"/>
        </w:rPr>
        <w:t xml:space="preserve">zadávací dokumentace. Rozhodnou výší při hodnocení nabídkové ceny je její výše </w:t>
      </w:r>
      <w:r w:rsidR="009F6D21" w:rsidRPr="00A742A7">
        <w:rPr>
          <w:rFonts w:ascii="Cambria" w:hAnsi="Cambria"/>
        </w:rPr>
        <w:t>s</w:t>
      </w:r>
      <w:r w:rsidRPr="00A742A7">
        <w:rPr>
          <w:rFonts w:ascii="Cambria" w:hAnsi="Cambria"/>
        </w:rPr>
        <w:t xml:space="preserve"> DPH. </w:t>
      </w:r>
    </w:p>
    <w:p w14:paraId="28FC30FE" w14:textId="77777777" w:rsidR="00706778" w:rsidRPr="00A742A7" w:rsidRDefault="00706778" w:rsidP="009F6A5D">
      <w:pPr>
        <w:keepNext/>
        <w:rPr>
          <w:rFonts w:ascii="Cambria" w:hAnsi="Cambria"/>
          <w:b/>
        </w:rPr>
      </w:pPr>
      <w:r w:rsidRPr="00A742A7">
        <w:rPr>
          <w:rFonts w:ascii="Cambria" w:hAnsi="Cambria"/>
          <w:b/>
        </w:rPr>
        <w:t>3. Kvalita a komplexnost návrhu řešení</w:t>
      </w:r>
    </w:p>
    <w:p w14:paraId="6DF0371E" w14:textId="77777777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 xml:space="preserve">Toto kritérium zahrnuje následující </w:t>
      </w:r>
      <w:proofErr w:type="spellStart"/>
      <w:r w:rsidRPr="00A742A7">
        <w:rPr>
          <w:rFonts w:ascii="Cambria" w:hAnsi="Cambria"/>
        </w:rPr>
        <w:t>podkritéria</w:t>
      </w:r>
      <w:proofErr w:type="spellEnd"/>
      <w:r w:rsidRPr="00A742A7">
        <w:rPr>
          <w:rFonts w:ascii="Cambria" w:hAnsi="Cambria"/>
        </w:rPr>
        <w:t>:</w:t>
      </w:r>
    </w:p>
    <w:p w14:paraId="337F789A" w14:textId="77777777" w:rsidR="00706778" w:rsidRPr="00A742A7" w:rsidRDefault="00706778" w:rsidP="00706778">
      <w:pPr>
        <w:numPr>
          <w:ilvl w:val="0"/>
          <w:numId w:val="22"/>
        </w:numPr>
        <w:rPr>
          <w:rFonts w:ascii="Cambria" w:hAnsi="Cambria"/>
          <w:u w:val="single"/>
        </w:rPr>
      </w:pPr>
      <w:r w:rsidRPr="00A742A7">
        <w:rPr>
          <w:rFonts w:ascii="Cambria" w:hAnsi="Cambria"/>
          <w:u w:val="single"/>
        </w:rPr>
        <w:t>Kvalita a komplexnost navrhovaného technického řešení (50 %):</w:t>
      </w:r>
    </w:p>
    <w:p w14:paraId="3C428BC7" w14:textId="3A15ECC0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 xml:space="preserve">Za účelem hodnocení dle tohoto dílčího hodnotícího kritéria účastník zadávacího řízení v příloze č. 2 návrhu smlouvy uvede komplexní návrh technického řešení, který bude obsahovat jím navrhovaný soubor </w:t>
      </w:r>
      <w:r w:rsidRPr="00A742A7">
        <w:rPr>
          <w:rFonts w:ascii="Cambria" w:hAnsi="Cambria"/>
        </w:rPr>
        <w:lastRenderedPageBreak/>
        <w:t>energeticky úsporných opatření v rámci plnění předmětu veřejné zakázky, a to včetně detailního popisu (technických dat, typů zařízení a výrobců) jednotlivých zařízení, přičemž zadavatel bude hodnotit:</w:t>
      </w:r>
    </w:p>
    <w:p w14:paraId="5FF93758" w14:textId="77777777" w:rsidR="00706778" w:rsidRPr="00A742A7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A742A7">
        <w:rPr>
          <w:rFonts w:ascii="Cambria" w:hAnsi="Cambria"/>
        </w:rPr>
        <w:t>Jak úplné je navrhované technické řešení ve vztahu k potřebám daných objektů ve zlepšení jejich energetické účinnosti a dosahování provozních úspor (za tímto účelem bude hodnocen zejména rozsah technického řešení – navrhovaných opatření).</w:t>
      </w:r>
    </w:p>
    <w:p w14:paraId="76CD13F1" w14:textId="378543C3" w:rsidR="00706778" w:rsidRPr="00A742A7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A742A7">
        <w:rPr>
          <w:rFonts w:ascii="Cambria" w:hAnsi="Cambria"/>
        </w:rPr>
        <w:t xml:space="preserve">Jaká je kvalita navrhovaných opatření </w:t>
      </w:r>
      <w:r w:rsidR="003418C6" w:rsidRPr="00A742A7">
        <w:rPr>
          <w:rFonts w:ascii="Cambria" w:hAnsi="Cambria"/>
        </w:rPr>
        <w:t>–</w:t>
      </w:r>
      <w:r w:rsidRPr="00A742A7">
        <w:rPr>
          <w:rFonts w:ascii="Cambria" w:hAnsi="Cambria"/>
        </w:rPr>
        <w:t xml:space="preserve"> řešení je nejlépe uzpůsobeno stávajícím podmínkám v</w:t>
      </w:r>
      <w:r w:rsidR="00BF70C2" w:rsidRPr="00A742A7">
        <w:rPr>
          <w:rFonts w:ascii="Cambria" w:hAnsi="Cambria"/>
        </w:rPr>
        <w:t> </w:t>
      </w:r>
      <w:r w:rsidRPr="00A742A7">
        <w:rPr>
          <w:rFonts w:ascii="Cambria" w:hAnsi="Cambria"/>
        </w:rPr>
        <w:t>místech budoucí realizace, návrh řešení je přizpůsoben podmínkám provozu v</w:t>
      </w:r>
      <w:r w:rsidR="00632615" w:rsidRPr="00A742A7">
        <w:rPr>
          <w:rFonts w:ascii="Cambria" w:hAnsi="Cambria"/>
        </w:rPr>
        <w:t xml:space="preserve"> </w:t>
      </w:r>
      <w:r w:rsidRPr="00A742A7">
        <w:rPr>
          <w:rFonts w:ascii="Cambria" w:hAnsi="Cambria"/>
        </w:rPr>
        <w:t xml:space="preserve">dotčených objektech a jejich parametrům (je zajištěna kompatibilita navrženého řešení (nově instalovaných zařízení </w:t>
      </w:r>
      <w:r w:rsidR="0078091E" w:rsidRPr="00A742A7">
        <w:rPr>
          <w:rFonts w:ascii="Cambria" w:hAnsi="Cambria"/>
        </w:rPr>
        <w:t>–</w:t>
      </w:r>
      <w:r w:rsidRPr="00A742A7">
        <w:rPr>
          <w:rFonts w:ascii="Cambria" w:hAnsi="Cambria"/>
        </w:rPr>
        <w:t xml:space="preserve"> umístění, výkonové parametry, životnost apod.), se zařízením, které má být dle návrhu určeno k zachování i po realizaci úsporných opatření.</w:t>
      </w:r>
    </w:p>
    <w:p w14:paraId="3482F0C0" w14:textId="77777777" w:rsidR="00706778" w:rsidRPr="00A742A7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A742A7">
        <w:rPr>
          <w:rFonts w:ascii="Cambria" w:hAnsi="Cambria"/>
        </w:rPr>
        <w:t>nakolik je součástí navrhovaného řešení dostatečný sběr dat pro kvalitní vyhodnocení dosahovaných úspor a kvalitní energetické řízení v objektech zadavatele.</w:t>
      </w:r>
    </w:p>
    <w:p w14:paraId="1F0DE163" w14:textId="77777777" w:rsidR="008829B4" w:rsidRPr="00A742A7" w:rsidRDefault="008829B4" w:rsidP="00706778">
      <w:pPr>
        <w:rPr>
          <w:rFonts w:ascii="Cambria" w:hAnsi="Cambria"/>
        </w:rPr>
      </w:pPr>
    </w:p>
    <w:p w14:paraId="18C4549B" w14:textId="131D8DB9" w:rsidR="00706778" w:rsidRPr="00A742A7" w:rsidRDefault="00706778" w:rsidP="009F6A5D">
      <w:pPr>
        <w:keepNext/>
        <w:rPr>
          <w:rFonts w:ascii="Cambria" w:hAnsi="Cambria"/>
          <w:u w:val="single"/>
        </w:rPr>
      </w:pPr>
      <w:r w:rsidRPr="00A742A7">
        <w:rPr>
          <w:rFonts w:ascii="Cambria" w:hAnsi="Cambria"/>
          <w:u w:val="single"/>
        </w:rPr>
        <w:t>b) Kvalita návrhu zajištění vyhodnocení a ověřování úspor energie (50</w:t>
      </w:r>
      <w:r w:rsidR="00EF6A0B" w:rsidRPr="00A742A7">
        <w:rPr>
          <w:rFonts w:ascii="Cambria" w:hAnsi="Cambria"/>
          <w:u w:val="single"/>
        </w:rPr>
        <w:t> </w:t>
      </w:r>
      <w:r w:rsidRPr="00A742A7">
        <w:rPr>
          <w:rFonts w:ascii="Cambria" w:hAnsi="Cambria"/>
          <w:u w:val="single"/>
        </w:rPr>
        <w:t>%)</w:t>
      </w:r>
    </w:p>
    <w:p w14:paraId="3EEE753B" w14:textId="5E830034" w:rsidR="00706778" w:rsidRPr="00A742A7" w:rsidRDefault="00706778" w:rsidP="00706778">
      <w:pPr>
        <w:rPr>
          <w:rFonts w:ascii="Cambria" w:hAnsi="Cambria"/>
        </w:rPr>
      </w:pPr>
      <w:r w:rsidRPr="00A742A7">
        <w:rPr>
          <w:rFonts w:ascii="Cambria" w:hAnsi="Cambria"/>
        </w:rPr>
        <w:t>Za účelem hodnocení dle tohoto dílčího hodnotícího kritéria účastník zadávacího řízení v příloze č. 6 návrhu smlouvy podrobně určí způsob stanovení úspor, včetně podrobných výpočtů a způsobu vykazování úspor, přičemž zadavatel preferuje návrh vyhodnocení a ověřování úspor energie, které, s</w:t>
      </w:r>
      <w:r w:rsidR="00BF70C2" w:rsidRPr="00A742A7">
        <w:rPr>
          <w:rFonts w:ascii="Cambria" w:hAnsi="Cambria"/>
        </w:rPr>
        <w:t> </w:t>
      </w:r>
      <w:r w:rsidRPr="00A742A7">
        <w:rPr>
          <w:rFonts w:ascii="Cambria" w:hAnsi="Cambria"/>
        </w:rPr>
        <w:t>ohledem na konkrétní okolnosti, umožní co možná nejreálnější ověření, zda bylo dosaženo v nabídce garantovaných úspor nákladů. Z tohoto pohledu bude hodnocen:</w:t>
      </w:r>
    </w:p>
    <w:p w14:paraId="5D1437BE" w14:textId="77777777" w:rsidR="00706778" w:rsidRPr="00A742A7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A742A7">
        <w:rPr>
          <w:rFonts w:ascii="Cambria" w:hAnsi="Cambria"/>
        </w:rPr>
        <w:t xml:space="preserve">způsob stanovení úspor z hlediska správného zohlednění všech parametrů všech nabízených zařízení, jakož i dalších nezbytných údajů/proměnných ovlivňujících stanovení výše úspor; </w:t>
      </w:r>
    </w:p>
    <w:p w14:paraId="6BAB4FA9" w14:textId="77777777" w:rsidR="00706778" w:rsidRPr="00A742A7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A742A7">
        <w:rPr>
          <w:rFonts w:ascii="Cambria" w:hAnsi="Cambria"/>
        </w:rPr>
        <w:t xml:space="preserve">správnost zvolené výpočtové metody (tj. nakolik přesně zvolená metoda kvantifikuje přínosy navrhovaných opatření, nakolik vychází z měřitelných údajů) a </w:t>
      </w:r>
    </w:p>
    <w:p w14:paraId="261BE5DB" w14:textId="77777777" w:rsidR="00706778" w:rsidRPr="00A742A7" w:rsidRDefault="00706778" w:rsidP="00706778">
      <w:pPr>
        <w:numPr>
          <w:ilvl w:val="0"/>
          <w:numId w:val="29"/>
        </w:numPr>
        <w:rPr>
          <w:rFonts w:ascii="Cambria" w:hAnsi="Cambria"/>
        </w:rPr>
      </w:pPr>
      <w:r w:rsidRPr="00A742A7">
        <w:rPr>
          <w:rFonts w:ascii="Cambria" w:hAnsi="Cambria"/>
        </w:rPr>
        <w:t>zda tato metoda v maximální míře respektuje komplexní metodu verifikace úspor podle požadavků Mezinárodního protokolu k měření a verifikaci úspor (IPMVP).</w:t>
      </w:r>
    </w:p>
    <w:p w14:paraId="174DC5EC" w14:textId="77777777" w:rsidR="00706778" w:rsidRPr="00A742A7" w:rsidRDefault="00706778" w:rsidP="00706778">
      <w:pPr>
        <w:widowControl/>
        <w:autoSpaceDE/>
        <w:autoSpaceDN/>
        <w:adjustRightInd/>
        <w:spacing w:before="0" w:line="240" w:lineRule="auto"/>
        <w:jc w:val="left"/>
        <w:rPr>
          <w:rFonts w:ascii="Cambria" w:hAnsi="Cambria"/>
          <w:b/>
          <w:u w:val="single"/>
        </w:rPr>
      </w:pPr>
    </w:p>
    <w:p w14:paraId="1DAEAD87" w14:textId="77777777" w:rsidR="00706778" w:rsidRPr="00A742A7" w:rsidRDefault="00706778" w:rsidP="009F6A5D">
      <w:pPr>
        <w:keepNext/>
        <w:rPr>
          <w:rFonts w:ascii="Cambria" w:hAnsi="Cambria"/>
          <w:b/>
          <w:u w:val="single"/>
        </w:rPr>
      </w:pPr>
      <w:r w:rsidRPr="00A742A7">
        <w:rPr>
          <w:rFonts w:ascii="Cambria" w:hAnsi="Cambria"/>
          <w:b/>
          <w:u w:val="single"/>
        </w:rPr>
        <w:t>Způsob hodnocení dílčího hodnotícího kritéria Kvalita a komplexnost návrhu řešení</w:t>
      </w:r>
    </w:p>
    <w:p w14:paraId="5143CFC3" w14:textId="425FBAF8" w:rsidR="00706778" w:rsidRPr="00A742A7" w:rsidRDefault="00706778" w:rsidP="00706778">
      <w:pPr>
        <w:rPr>
          <w:rFonts w:ascii="Cambria" w:hAnsi="Cambria" w:cs="Arial"/>
        </w:rPr>
      </w:pPr>
      <w:r w:rsidRPr="00A742A7">
        <w:rPr>
          <w:rFonts w:ascii="Cambria" w:hAnsi="Cambria" w:cs="Arial"/>
        </w:rPr>
        <w:t xml:space="preserve">Nabídkám bude samostatně pro obě </w:t>
      </w:r>
      <w:proofErr w:type="spellStart"/>
      <w:r w:rsidR="00C568AB" w:rsidRPr="00A742A7">
        <w:rPr>
          <w:rFonts w:ascii="Cambria" w:hAnsi="Cambria" w:cs="Arial"/>
        </w:rPr>
        <w:t>pod</w:t>
      </w:r>
      <w:r w:rsidRPr="00A742A7">
        <w:rPr>
          <w:rFonts w:ascii="Cambria" w:hAnsi="Cambria" w:cs="Arial"/>
        </w:rPr>
        <w:t>kritéria</w:t>
      </w:r>
      <w:proofErr w:type="spellEnd"/>
      <w:r w:rsidRPr="00A742A7">
        <w:rPr>
          <w:rFonts w:ascii="Cambria" w:hAnsi="Cambria" w:cs="Arial"/>
        </w:rPr>
        <w:t xml:space="preserve"> přiřazena taková bodová hodnota, která odpovídá míře, s jakou byly naplněny výše uvedené požadavky zadavatele při současném vzájemném srovnání nabídek, a to dle stupnice výhodnosti nabídky od nula bodů do sto bodů. Indikativní bodové hodnocení je uvedené v tabulce č. 5 a 6:</w:t>
      </w:r>
    </w:p>
    <w:p w14:paraId="660927E4" w14:textId="77777777" w:rsidR="00957EED" w:rsidRPr="00A742A7" w:rsidRDefault="00957EED" w:rsidP="00706778">
      <w:pPr>
        <w:rPr>
          <w:rFonts w:ascii="Cambria" w:hAnsi="Cambria" w:cs="Arial"/>
        </w:rPr>
      </w:pPr>
    </w:p>
    <w:p w14:paraId="31863CC3" w14:textId="6D949375" w:rsidR="00706778" w:rsidRPr="00A742A7" w:rsidRDefault="00706778" w:rsidP="009F6A5D">
      <w:pPr>
        <w:pStyle w:val="Obyajntext"/>
        <w:keepNext/>
        <w:rPr>
          <w:rFonts w:ascii="Cambria" w:hAnsi="Cambria" w:cs="Arial"/>
        </w:rPr>
      </w:pPr>
      <w:r w:rsidRPr="00A742A7">
        <w:rPr>
          <w:rFonts w:ascii="Cambria" w:hAnsi="Cambria" w:cs="Arial"/>
        </w:rPr>
        <w:t xml:space="preserve">Tabulka </w:t>
      </w:r>
      <w:r w:rsidR="001B3EED" w:rsidRPr="00A742A7">
        <w:rPr>
          <w:rFonts w:ascii="Cambria" w:hAnsi="Cambria" w:cs="Arial"/>
        </w:rPr>
        <w:t>2</w:t>
      </w:r>
      <w:r w:rsidRPr="00A742A7">
        <w:rPr>
          <w:rFonts w:ascii="Cambria" w:hAnsi="Cambria" w:cs="Arial"/>
        </w:rPr>
        <w:t xml:space="preserve">: Bodové hodnocení pro </w:t>
      </w:r>
      <w:proofErr w:type="spellStart"/>
      <w:r w:rsidR="00C568AB" w:rsidRPr="00A742A7">
        <w:rPr>
          <w:rFonts w:ascii="Cambria" w:hAnsi="Cambria" w:cs="Arial"/>
        </w:rPr>
        <w:t>pod</w:t>
      </w:r>
      <w:r w:rsidRPr="00A742A7">
        <w:rPr>
          <w:rFonts w:ascii="Cambria" w:hAnsi="Cambria" w:cs="Arial"/>
        </w:rPr>
        <w:t>kritérium</w:t>
      </w:r>
      <w:proofErr w:type="spellEnd"/>
      <w:r w:rsidRPr="00A742A7">
        <w:rPr>
          <w:rFonts w:ascii="Cambria" w:hAnsi="Cambria" w:cs="Arial"/>
        </w:rPr>
        <w:t xml:space="preserve"> Kvalita a komplexnost navrhovaného technického řešení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6"/>
        <w:gridCol w:w="2047"/>
      </w:tblGrid>
      <w:tr w:rsidR="00706778" w:rsidRPr="00A742A7" w14:paraId="422D3FDF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E547" w14:textId="502D8243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 xml:space="preserve">Kvalita a komplexnost navrhovaného technického řešení odpovídá zcela požadavkům a preferencím zadavatele – 3 hodnocená </w:t>
            </w:r>
            <w:proofErr w:type="spellStart"/>
            <w:r w:rsidR="00AB7A2C" w:rsidRPr="00A742A7">
              <w:rPr>
                <w:rFonts w:ascii="Cambria" w:hAnsi="Cambria" w:cs="Arial"/>
              </w:rPr>
              <w:t>pod</w:t>
            </w:r>
            <w:r w:rsidRPr="00A742A7">
              <w:rPr>
                <w:rFonts w:ascii="Cambria" w:hAnsi="Cambria" w:cs="Arial"/>
              </w:rPr>
              <w:t>kritéria</w:t>
            </w:r>
            <w:proofErr w:type="spellEnd"/>
            <w:r w:rsidRPr="00A742A7">
              <w:rPr>
                <w:rFonts w:ascii="Cambria" w:hAnsi="Cambria"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7F80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Počet bodů</w:t>
            </w:r>
          </w:p>
        </w:tc>
      </w:tr>
      <w:tr w:rsidR="00706778" w:rsidRPr="00A742A7" w14:paraId="5D376C48" w14:textId="77777777" w:rsidTr="00C83F35">
        <w:trPr>
          <w:trHeight w:val="103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16EA" w14:textId="77777777" w:rsidR="00706778" w:rsidRPr="00A742A7" w:rsidRDefault="00706778" w:rsidP="00C83F35">
            <w:pPr>
              <w:rPr>
                <w:rFonts w:ascii="Cambria" w:hAnsi="Cambria"/>
                <w:b/>
              </w:rPr>
            </w:pPr>
            <w:r w:rsidRPr="00A742A7">
              <w:rPr>
                <w:rFonts w:ascii="Cambria" w:hAnsi="Cambria"/>
                <w:b/>
              </w:rPr>
              <w:lastRenderedPageBreak/>
              <w:t>Odpovídá zcela</w:t>
            </w:r>
          </w:p>
          <w:p w14:paraId="34940519" w14:textId="77777777" w:rsidR="00706778" w:rsidRPr="00A742A7" w:rsidRDefault="00706778" w:rsidP="00C83F35">
            <w:pPr>
              <w:rPr>
                <w:rFonts w:ascii="Cambria" w:hAnsi="Cambria"/>
              </w:rPr>
            </w:pPr>
            <w:r w:rsidRPr="00A742A7">
              <w:rPr>
                <w:rFonts w:ascii="Cambria" w:hAnsi="Cambria"/>
              </w:rPr>
              <w:t>3a-1: Navrhované technické řešení zahrnuje všechny oblasti spotřeby paliv a energie, navrhované technické řešení je úplné ve vztahu k potřebám daných objektů ve zlepšení jejich energetické účinnosti a dosahování provozních úspor (za tímto účelem bude hodnocen zejména rozsah technického řešení – navrhovaných opatření)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78509" w14:textId="43FEA4EA" w:rsidR="00706778" w:rsidRPr="00A742A7" w:rsidRDefault="00706778" w:rsidP="009F6A5D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100 bodů</w:t>
            </w:r>
          </w:p>
        </w:tc>
      </w:tr>
      <w:tr w:rsidR="00706778" w:rsidRPr="00A742A7" w14:paraId="21C10FAB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E0F8" w14:textId="5D9F5226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 xml:space="preserve">3a-2: </w:t>
            </w:r>
            <w:r w:rsidRPr="00A742A7">
              <w:rPr>
                <w:rFonts w:ascii="Cambria" w:hAnsi="Cambria"/>
              </w:rPr>
              <w:t>Navrhované technické řešení je nejlépe uzpůsobeno podmínkám provozu v dotčených objektech a jejich parametrům (j</w:t>
            </w:r>
            <w:r w:rsidRPr="00A742A7">
              <w:rPr>
                <w:rFonts w:ascii="Cambria" w:hAnsi="Cambria" w:cs="Arial"/>
              </w:rPr>
              <w:t xml:space="preserve">e zajištěna kompatibilita navrženého řešení (nově instalovaných zařízení </w:t>
            </w:r>
            <w:r w:rsidR="00E2336C" w:rsidRPr="00A742A7">
              <w:rPr>
                <w:rFonts w:ascii="Cambria" w:hAnsi="Cambria" w:cs="Arial"/>
              </w:rPr>
              <w:t>–</w:t>
            </w:r>
            <w:r w:rsidRPr="00A742A7">
              <w:rPr>
                <w:rFonts w:ascii="Cambria" w:hAnsi="Cambria" w:cs="Arial"/>
              </w:rPr>
              <w:t xml:space="preserve"> umístění, výkonové parametry, životnost apod.), se zařízením, které má být dle návrhu určeno k</w:t>
            </w:r>
            <w:r w:rsidR="003418C6" w:rsidRPr="00A742A7">
              <w:rPr>
                <w:rFonts w:ascii="Cambria" w:hAnsi="Cambria" w:cs="Arial"/>
              </w:rPr>
              <w:t> </w:t>
            </w:r>
            <w:r w:rsidRPr="00A742A7">
              <w:rPr>
                <w:rFonts w:ascii="Cambria" w:hAnsi="Cambria" w:cs="Arial"/>
              </w:rPr>
              <w:t>zachování i po realizaci úsporných opatření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069A1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A742A7" w14:paraId="705AFDDC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E638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3a-3: Je zajištěn takový sběr dat a ekonomicky oprávněný rozsah měření, aby bylo umožněno kvalitní energetické řízení v objektech zadavatele, (zejména umožňující průběžné sledování parametrů ovlivňujících dosažení maximálních úspor)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B6AD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A742A7" w14:paraId="1802FA2A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DA27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A742A7">
              <w:rPr>
                <w:rFonts w:ascii="Cambria" w:hAnsi="Cambria" w:cs="Arial"/>
                <w:b/>
              </w:rPr>
              <w:t>Odpovídá bez významných připomínek – méně podstatnými připomínkami jsou:</w:t>
            </w:r>
          </w:p>
          <w:p w14:paraId="73C30679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3a-1: Návrh technického řešení odpovídá potřebám objektů, ale návrh řešení nezahrnuje všechna vhodná opatření v porovnání s jinou nabídkou</w:t>
            </w:r>
          </w:p>
          <w:p w14:paraId="1BDC36FC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3a-2: Návrh nezahrnuje potřebné informace o všech zařízení pro posouzení úplné kompatibility</w:t>
            </w:r>
          </w:p>
          <w:p w14:paraId="6A363218" w14:textId="441F6A53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3a-3: Rozsah měření a sběru dat umožňuje průběžné sledování parametrů ovlivňujících dosažení maximálních úspor</w:t>
            </w:r>
            <w:r w:rsidR="003418C6" w:rsidRPr="00A742A7">
              <w:rPr>
                <w:rFonts w:ascii="Cambria" w:hAnsi="Cambria" w:cs="Arial"/>
              </w:rPr>
              <w:t>,</w:t>
            </w:r>
            <w:r w:rsidRPr="00A742A7">
              <w:rPr>
                <w:rFonts w:ascii="Cambria" w:hAnsi="Cambria" w:cs="Arial"/>
              </w:rPr>
              <w:t xml:space="preserve"> ale je nižší v porovnání s jinou nabídkou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A6AC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80 bodů</w:t>
            </w:r>
          </w:p>
        </w:tc>
      </w:tr>
      <w:tr w:rsidR="00706778" w:rsidRPr="00A742A7" w14:paraId="51B036A0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E364" w14:textId="16998D8D" w:rsidR="00706778" w:rsidRPr="00A742A7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A742A7">
              <w:rPr>
                <w:rFonts w:ascii="Cambria" w:hAnsi="Cambria" w:cs="Arial"/>
                <w:b/>
              </w:rPr>
              <w:t xml:space="preserve">Odpovídá s významnými připomínkami </w:t>
            </w:r>
            <w:r w:rsidR="00E2336C" w:rsidRPr="00A742A7">
              <w:rPr>
                <w:rFonts w:ascii="Cambria" w:hAnsi="Cambria" w:cs="Arial"/>
                <w:b/>
              </w:rPr>
              <w:t>–</w:t>
            </w:r>
            <w:r w:rsidRPr="00A742A7">
              <w:rPr>
                <w:rFonts w:ascii="Cambria" w:hAnsi="Cambria" w:cs="Arial"/>
                <w:b/>
              </w:rPr>
              <w:t xml:space="preserve"> významnou připomínkou je:</w:t>
            </w:r>
          </w:p>
          <w:p w14:paraId="58774DC4" w14:textId="043EC8EC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3a-1: Není zcela řešena určitá oblast spotřeby energie (vytápění, osvětlení, vzduchotechnika atd.), přestože to stav objektu vyžaduje, nebo je opatření zvoleno nepřiměřeně nebo nevhodně.</w:t>
            </w:r>
          </w:p>
          <w:p w14:paraId="73EF3B41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3a-2: Z návrhu řešení není zřejmé, která zařízení budou ponechána, ani nejsou dostatečně popsány parametry nových zařízení</w:t>
            </w:r>
          </w:p>
          <w:p w14:paraId="3BC131C3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3a-3: Rozsah měření a sběru dat neumožňuje průběžné sledování parametrů ovlivňujících dosažení maximálních úspor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D722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40 bodů</w:t>
            </w:r>
          </w:p>
        </w:tc>
      </w:tr>
      <w:tr w:rsidR="00706778" w:rsidRPr="00A742A7" w14:paraId="6BE341BD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7AF4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A742A7">
              <w:rPr>
                <w:rFonts w:ascii="Cambria" w:hAnsi="Cambria" w:cs="Arial"/>
                <w:b/>
              </w:rPr>
              <w:t>Nedostatečný návrh</w:t>
            </w:r>
          </w:p>
          <w:p w14:paraId="7575D2E1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3a-1: Návrh řešení neodpovídá potřebám objektů, opatření jsou zvolena nevhodně, bez přihlédnutí ke stavu objektů a zařízení</w:t>
            </w:r>
          </w:p>
          <w:p w14:paraId="442805D6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3a-2: Návrh řešení není dostatečně konkrétní k posouzení kompatibility zařízení</w:t>
            </w:r>
          </w:p>
          <w:p w14:paraId="4E74C592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3a-3: Není zajištěn dostatečný sběr dat pro kvalitní měsíční vyhodnocení úspor a sledování podstatných parametrů pro poskytování energetického managementu a dodržování sjednaných standardů kvality (provozních podmínek)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6247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0 bodů</w:t>
            </w:r>
          </w:p>
        </w:tc>
      </w:tr>
    </w:tbl>
    <w:p w14:paraId="708AE53C" w14:textId="77777777" w:rsidR="00957EED" w:rsidRPr="00A742A7" w:rsidRDefault="00957EED" w:rsidP="00706778">
      <w:pPr>
        <w:pStyle w:val="Obyajntext"/>
        <w:rPr>
          <w:rFonts w:ascii="Cambria" w:hAnsi="Cambria"/>
        </w:rPr>
      </w:pPr>
    </w:p>
    <w:p w14:paraId="085DEAEC" w14:textId="77E9E7C3" w:rsidR="00706778" w:rsidRPr="00A742A7" w:rsidRDefault="00706778" w:rsidP="009F6A5D">
      <w:pPr>
        <w:pStyle w:val="Obyajntext"/>
        <w:keepNext/>
        <w:rPr>
          <w:rFonts w:ascii="Cambria" w:hAnsi="Cambria" w:cs="Arial"/>
        </w:rPr>
      </w:pPr>
      <w:r w:rsidRPr="00A742A7">
        <w:rPr>
          <w:rFonts w:ascii="Cambria" w:hAnsi="Cambria" w:cs="Arial"/>
        </w:rPr>
        <w:lastRenderedPageBreak/>
        <w:t xml:space="preserve">Tabulka </w:t>
      </w:r>
      <w:r w:rsidR="001B3EED" w:rsidRPr="00A742A7">
        <w:rPr>
          <w:rFonts w:ascii="Cambria" w:hAnsi="Cambria" w:cs="Arial"/>
        </w:rPr>
        <w:t>3</w:t>
      </w:r>
      <w:r w:rsidRPr="00A742A7">
        <w:rPr>
          <w:rFonts w:ascii="Cambria" w:hAnsi="Cambria" w:cs="Arial"/>
        </w:rPr>
        <w:t xml:space="preserve">: Bodové hodnocení pro </w:t>
      </w:r>
      <w:proofErr w:type="spellStart"/>
      <w:r w:rsidR="00C568AB" w:rsidRPr="00A742A7">
        <w:rPr>
          <w:rFonts w:ascii="Cambria" w:hAnsi="Cambria" w:cs="Arial"/>
        </w:rPr>
        <w:t>pod</w:t>
      </w:r>
      <w:r w:rsidRPr="00A742A7">
        <w:rPr>
          <w:rFonts w:ascii="Cambria" w:hAnsi="Cambria" w:cs="Arial"/>
        </w:rPr>
        <w:t>kritérium</w:t>
      </w:r>
      <w:proofErr w:type="spellEnd"/>
      <w:r w:rsidRPr="00A742A7">
        <w:rPr>
          <w:rFonts w:ascii="Cambria" w:hAnsi="Cambria" w:cs="Arial"/>
        </w:rPr>
        <w:t xml:space="preserve"> Kvalita návrhu zajištění vyhodnocení a ověřování úspor energie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8"/>
        <w:gridCol w:w="2045"/>
      </w:tblGrid>
      <w:tr w:rsidR="00706778" w:rsidRPr="00A742A7" w14:paraId="07284F6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0B92" w14:textId="636D1235" w:rsidR="00706778" w:rsidRPr="00A742A7" w:rsidRDefault="00706778" w:rsidP="00C83F35">
            <w:pPr>
              <w:spacing w:before="0"/>
              <w:rPr>
                <w:rFonts w:ascii="Cambria" w:hAnsi="Cambria" w:cs="Arial"/>
                <w:i/>
              </w:rPr>
            </w:pPr>
            <w:r w:rsidRPr="00A742A7">
              <w:rPr>
                <w:rFonts w:ascii="Cambria" w:hAnsi="Cambria" w:cs="Arial"/>
              </w:rPr>
              <w:t xml:space="preserve">Návrh zajištění vyhodnocení a ověřování úspor energie odpovídá komplexní metodě verifikace úspor podle požadavků Mezinárodního protokolu k měření a verifikaci úspor (IPMVP) </w:t>
            </w:r>
            <w:r w:rsidR="00AB7A2C" w:rsidRPr="00A742A7">
              <w:rPr>
                <w:rFonts w:ascii="Cambria" w:hAnsi="Cambria" w:cs="Arial"/>
              </w:rPr>
              <w:t>–</w:t>
            </w:r>
            <w:r w:rsidRPr="00A742A7">
              <w:rPr>
                <w:rFonts w:ascii="Cambria" w:hAnsi="Cambria" w:cs="Arial"/>
              </w:rPr>
              <w:t xml:space="preserve"> 3 hodnocená </w:t>
            </w:r>
            <w:proofErr w:type="spellStart"/>
            <w:r w:rsidR="00C568AB" w:rsidRPr="00A742A7">
              <w:rPr>
                <w:rFonts w:ascii="Cambria" w:hAnsi="Cambria" w:cs="Arial"/>
              </w:rPr>
              <w:t>pod</w:t>
            </w:r>
            <w:r w:rsidRPr="00A742A7">
              <w:rPr>
                <w:rFonts w:ascii="Cambria" w:hAnsi="Cambria" w:cs="Arial"/>
              </w:rPr>
              <w:t>kritéria</w:t>
            </w:r>
            <w:proofErr w:type="spellEnd"/>
            <w:r w:rsidRPr="00A742A7">
              <w:rPr>
                <w:rFonts w:ascii="Cambria" w:hAnsi="Cambria"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9D7C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Počet bodů</w:t>
            </w:r>
          </w:p>
        </w:tc>
      </w:tr>
      <w:tr w:rsidR="00706778" w:rsidRPr="00A742A7" w14:paraId="1D7284A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D6F9" w14:textId="77777777" w:rsidR="00706778" w:rsidRPr="00A742A7" w:rsidRDefault="00706778" w:rsidP="00C83F35">
            <w:pPr>
              <w:spacing w:before="0"/>
              <w:rPr>
                <w:rFonts w:ascii="Cambria" w:hAnsi="Cambria"/>
                <w:b/>
              </w:rPr>
            </w:pPr>
            <w:r w:rsidRPr="00A742A7">
              <w:rPr>
                <w:rFonts w:ascii="Cambria" w:hAnsi="Cambria"/>
                <w:b/>
              </w:rPr>
              <w:t>Odpovídá zcela:</w:t>
            </w:r>
          </w:p>
          <w:p w14:paraId="19F2E826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/>
              </w:rPr>
              <w:t>3b-1: Plán měření a verifikace úspor (návrh vyhodnocení a ověřování úspor energie), který, s ohledem na konkrétní okolnosti, vychází z co nejrozsáhlejšího ověření měřením spotřeby energie, zda bylo dosaženo v nabídce garantovaných úspor energie a nákladů.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438C3" w14:textId="1175BD2D" w:rsidR="00706778" w:rsidRPr="00A742A7" w:rsidRDefault="00706778" w:rsidP="009F6A5D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100 bodů</w:t>
            </w:r>
          </w:p>
        </w:tc>
      </w:tr>
      <w:tr w:rsidR="00706778" w:rsidRPr="00A742A7" w14:paraId="3728CB24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DA28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/>
              </w:rPr>
              <w:t>3b-2: V případě neměřitelných úspor je navrženo ověření měřením (třeba i jednorázové) všech proměnných použitých ve výpočtech úspor s výjimkou sjednaných či zadaných proměnných (např. provozních hodin), výpočty jsou správné a zahrnují vhodně všechny proměnné a jejich úpravy, úspora je ověřována na údajích z fakturace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60D4A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A742A7" w14:paraId="7CFFCEA5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F633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/>
              </w:rPr>
              <w:t>3b-3: Navržená metoda verifikace úspor zcela respektuje zvolenou metodu verifikace úspor podle požadavků zadávací dokumentace a Mezinárodního protokolu k měření a verifikaci úspor (IPMVP).</w:t>
            </w:r>
          </w:p>
        </w:tc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DF5E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="00706778" w:rsidRPr="00A742A7" w14:paraId="0B4D6F9E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844D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  <w:b/>
              </w:rPr>
              <w:t>Odpovídá bez významných připomínek</w:t>
            </w:r>
            <w:r w:rsidRPr="00A742A7">
              <w:rPr>
                <w:rFonts w:ascii="Cambria" w:hAnsi="Cambria" w:cs="Arial"/>
              </w:rPr>
              <w:t xml:space="preserve">: </w:t>
            </w:r>
          </w:p>
          <w:p w14:paraId="418B819F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3b-1: Plán měření a verifikace úspor vychází z měření spotřeby energie, rozsah měření je ale nižší než v nejlepší nabídce</w:t>
            </w:r>
          </w:p>
          <w:p w14:paraId="1FF89026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3b-2: Parametry a proměnné pro výpočet jsou vhodně zvoleny, jsou před a po instalaci nových prvků ověřeny měřením (např. na vzorku v souladu s IPMVP), ale neprobíhá analýza dosahovaných úspor porovnáním s fakturovanými hodnotami</w:t>
            </w:r>
          </w:p>
          <w:p w14:paraId="1DBEBE0D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3b-3: Způsob vyhodnocení vykazuje drobné odchylky oproti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ADB3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80 bodů</w:t>
            </w:r>
          </w:p>
        </w:tc>
      </w:tr>
      <w:tr w:rsidR="00706778" w:rsidRPr="00A742A7" w14:paraId="6C6C8D0D" w14:textId="77777777" w:rsidTr="00C83F35">
        <w:trPr>
          <w:trHeight w:val="27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ADBB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A742A7">
              <w:rPr>
                <w:rFonts w:ascii="Cambria" w:hAnsi="Cambria" w:cs="Arial"/>
                <w:b/>
              </w:rPr>
              <w:t>Odpovídá s významnými připomínkami:</w:t>
            </w:r>
          </w:p>
          <w:p w14:paraId="3878B4A7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3b-1: Plán měření a verifikace úspor nedostatečně využívá možných měření nebo je zvolena nesprávný varianta vyhodnocení s ohledem na možnosti měření nebo jsou chyby v navrhované úpravě naměřených hodnot pro výpočet úspory</w:t>
            </w:r>
          </w:p>
          <w:p w14:paraId="09B73CB8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3b-2: Parametry a proměnné pro výpočet jsou vhodně použity dle zadaných hodnot, ale nejsou před a po instalaci nových prvků ověřeny měřením (např. na vzorku v souladu s IPMVP)</w:t>
            </w:r>
          </w:p>
          <w:p w14:paraId="55A10E59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3b-3: Způsob vyhodnocení vykazuje značné odchylky oproti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04C51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40 bodů</w:t>
            </w:r>
          </w:p>
        </w:tc>
      </w:tr>
      <w:tr w:rsidR="00706778" w:rsidRPr="00A742A7" w14:paraId="77B3BE13" w14:textId="77777777" w:rsidTr="00C83F35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0C75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  <w:b/>
              </w:rPr>
            </w:pPr>
            <w:r w:rsidRPr="00A742A7">
              <w:rPr>
                <w:rFonts w:ascii="Cambria" w:hAnsi="Cambria" w:cs="Arial"/>
                <w:b/>
              </w:rPr>
              <w:t>Nedostačuje:</w:t>
            </w:r>
          </w:p>
          <w:p w14:paraId="1B26AB2A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 xml:space="preserve">3b-1: Plán měření a verifikace úspor obsahuje závažné nedostatky – nejsou prováděny měsíční odečty, nebo existují závažné chyby ve výpočtu úspory (nerealizované spotřeby) </w:t>
            </w:r>
          </w:p>
          <w:p w14:paraId="358128C0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3b-2: Výpočty úspor jsou prováděny bez využití klíčových parametrů pro výpočet a klíčové parametry (</w:t>
            </w:r>
            <w:r w:rsidRPr="00A742A7">
              <w:rPr>
                <w:rFonts w:ascii="Cambria" w:hAnsi="Cambria"/>
              </w:rPr>
              <w:t xml:space="preserve">s výjimkou sjednaných či zadaných proměnných) </w:t>
            </w:r>
            <w:r w:rsidRPr="00A742A7">
              <w:rPr>
                <w:rFonts w:ascii="Cambria" w:hAnsi="Cambria" w:cs="Arial"/>
              </w:rPr>
              <w:lastRenderedPageBreak/>
              <w:t>nejsou ověřeny měřením – výpočty jsou nevěrohodné</w:t>
            </w:r>
          </w:p>
          <w:p w14:paraId="370513F5" w14:textId="77777777" w:rsidR="00706778" w:rsidRPr="00A742A7" w:rsidRDefault="00706778" w:rsidP="00C83F35">
            <w:pPr>
              <w:spacing w:before="0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t>3b-3: Způsob vyhodnocení zcela neodpovídá požadavkům IPMVP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7F69" w14:textId="77777777" w:rsidR="00706778" w:rsidRPr="00A742A7" w:rsidRDefault="00706778" w:rsidP="00C83F35">
            <w:pPr>
              <w:spacing w:before="0"/>
              <w:jc w:val="center"/>
              <w:rPr>
                <w:rFonts w:ascii="Cambria" w:hAnsi="Cambria" w:cs="Arial"/>
              </w:rPr>
            </w:pPr>
            <w:r w:rsidRPr="00A742A7">
              <w:rPr>
                <w:rFonts w:ascii="Cambria" w:hAnsi="Cambria" w:cs="Arial"/>
              </w:rPr>
              <w:lastRenderedPageBreak/>
              <w:t>0 bodů</w:t>
            </w:r>
          </w:p>
        </w:tc>
      </w:tr>
    </w:tbl>
    <w:p w14:paraId="6C31A2AD" w14:textId="08C10FE3" w:rsidR="00894B08" w:rsidRPr="00A742A7" w:rsidRDefault="00706778" w:rsidP="002228D9">
      <w:pPr>
        <w:spacing w:before="240"/>
        <w:rPr>
          <w:rFonts w:ascii="Cambria" w:hAnsi="Cambria"/>
        </w:rPr>
      </w:pPr>
      <w:r w:rsidRPr="00A742A7">
        <w:rPr>
          <w:rFonts w:ascii="Cambria" w:hAnsi="Cambria" w:cs="Arial"/>
        </w:rPr>
        <w:t xml:space="preserve">Přiřazení příslušného stupně výhodnosti bude řádně odůvodněno. Body získané v rámci </w:t>
      </w:r>
      <w:proofErr w:type="spellStart"/>
      <w:r w:rsidRPr="00A742A7">
        <w:rPr>
          <w:rFonts w:ascii="Cambria" w:hAnsi="Cambria" w:cs="Arial"/>
        </w:rPr>
        <w:t>podkritérií</w:t>
      </w:r>
      <w:proofErr w:type="spellEnd"/>
      <w:r w:rsidRPr="00A742A7">
        <w:rPr>
          <w:rFonts w:ascii="Cambria" w:hAnsi="Cambria" w:cs="Arial"/>
        </w:rPr>
        <w:t xml:space="preserve"> budou převáženy vahou příslušného </w:t>
      </w:r>
      <w:proofErr w:type="spellStart"/>
      <w:r w:rsidRPr="00A742A7">
        <w:rPr>
          <w:rFonts w:ascii="Cambria" w:hAnsi="Cambria" w:cs="Arial"/>
        </w:rPr>
        <w:t>podkritéria</w:t>
      </w:r>
      <w:proofErr w:type="spellEnd"/>
      <w:r w:rsidRPr="00A742A7">
        <w:rPr>
          <w:rFonts w:ascii="Cambria" w:hAnsi="Cambria" w:cs="Arial"/>
        </w:rPr>
        <w:t xml:space="preserve">. Součet převážených bodů za obě </w:t>
      </w:r>
      <w:proofErr w:type="spellStart"/>
      <w:r w:rsidRPr="00A742A7">
        <w:rPr>
          <w:rFonts w:ascii="Cambria" w:hAnsi="Cambria" w:cs="Arial"/>
        </w:rPr>
        <w:t>podkritéria</w:t>
      </w:r>
      <w:proofErr w:type="spellEnd"/>
      <w:r w:rsidRPr="00A742A7">
        <w:rPr>
          <w:rFonts w:ascii="Cambria" w:hAnsi="Cambria" w:cs="Arial"/>
        </w:rPr>
        <w:t xml:space="preserve"> bude následně převážen vahou dílčího hodnotícího kritéria „Kvalita návrhu“.</w:t>
      </w:r>
      <w:bookmarkEnd w:id="5"/>
    </w:p>
    <w:p w14:paraId="1D9E7038" w14:textId="77777777" w:rsidR="00B716D7" w:rsidRPr="00A742A7" w:rsidRDefault="00B716D7">
      <w:pPr>
        <w:rPr>
          <w:rFonts w:ascii="Cambria" w:hAnsi="Cambria"/>
        </w:rPr>
      </w:pPr>
    </w:p>
    <w:sectPr w:rsidR="00B716D7" w:rsidRPr="00A742A7" w:rsidSect="00E5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923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FE1B" w14:textId="77777777" w:rsidR="00462933" w:rsidRDefault="00462933" w:rsidP="00706778">
      <w:pPr>
        <w:spacing w:before="0" w:line="240" w:lineRule="auto"/>
      </w:pPr>
      <w:r>
        <w:separator/>
      </w:r>
    </w:p>
  </w:endnote>
  <w:endnote w:type="continuationSeparator" w:id="0">
    <w:p w14:paraId="63414AA7" w14:textId="77777777" w:rsidR="00462933" w:rsidRDefault="00462933" w:rsidP="0070677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05DB" w14:textId="77777777" w:rsidR="00FD2815" w:rsidRDefault="00FD281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5744987"/>
      <w:docPartObj>
        <w:docPartGallery w:val="Page Numbers (Bottom of Page)"/>
        <w:docPartUnique/>
      </w:docPartObj>
    </w:sdtPr>
    <w:sdtEndPr/>
    <w:sdtContent>
      <w:p w14:paraId="3CC8D799" w14:textId="68515ABD" w:rsidR="00237B95" w:rsidRDefault="00237B95" w:rsidP="00C83F35">
        <w:pPr>
          <w:pStyle w:val="Hlavika"/>
          <w:jc w:val="right"/>
        </w:pPr>
        <w:r>
          <w:tab/>
        </w:r>
        <w:r>
          <w:tab/>
          <w:t xml:space="preserve">Stránka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503D2">
          <w:rPr>
            <w:noProof/>
          </w:rPr>
          <w:t>28</w:t>
        </w:r>
        <w:r>
          <w:fldChar w:fldCharType="end"/>
        </w:r>
        <w:r>
          <w:t xml:space="preserve"> ze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E503D2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821B" w14:textId="77777777" w:rsidR="00FD2815" w:rsidRDefault="00FD281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2F18" w14:textId="77777777" w:rsidR="00462933" w:rsidRDefault="00462933" w:rsidP="00706778">
      <w:pPr>
        <w:spacing w:before="0" w:line="240" w:lineRule="auto"/>
      </w:pPr>
      <w:r>
        <w:separator/>
      </w:r>
    </w:p>
  </w:footnote>
  <w:footnote w:type="continuationSeparator" w:id="0">
    <w:p w14:paraId="12B71B7D" w14:textId="77777777" w:rsidR="00462933" w:rsidRDefault="00462933" w:rsidP="0070677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16E9F" w14:textId="77777777" w:rsidR="00FD2815" w:rsidRDefault="00FD28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B7D4E" w14:textId="3D6FC446" w:rsidR="00A2107B" w:rsidRDefault="00F06054" w:rsidP="00E503D2">
    <w:pPr>
      <w:pStyle w:val="Hlavika"/>
      <w:tabs>
        <w:tab w:val="clear" w:pos="4536"/>
        <w:tab w:val="left" w:pos="1503"/>
        <w:tab w:val="right" w:pos="8903"/>
      </w:tabs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9788D0" wp14:editId="13685DB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1355" cy="5118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B53A8C" w14:textId="77777777" w:rsidR="00FD2815" w:rsidRDefault="00FD2815" w:rsidP="00A2107B">
    <w:pPr>
      <w:pStyle w:val="Hlavika"/>
      <w:rPr>
        <w:b/>
        <w:bCs/>
      </w:rPr>
    </w:pPr>
  </w:p>
  <w:p w14:paraId="5BD62E72" w14:textId="77777777" w:rsidR="00FD2815" w:rsidRDefault="00FD2815" w:rsidP="00A2107B">
    <w:pPr>
      <w:pStyle w:val="Hlavika"/>
      <w:rPr>
        <w:b/>
        <w:bCs/>
      </w:rPr>
    </w:pPr>
  </w:p>
  <w:p w14:paraId="18FD5FE1" w14:textId="4C93C415" w:rsidR="00DA3C1A" w:rsidRDefault="00A2107B" w:rsidP="00A2107B">
    <w:pPr>
      <w:pStyle w:val="Hlavika"/>
      <w:rPr>
        <w:b/>
        <w:bCs/>
      </w:rPr>
    </w:pPr>
    <w:r w:rsidRPr="00B954CF">
      <w:rPr>
        <w:b/>
        <w:bCs/>
      </w:rPr>
      <w:t xml:space="preserve">Příloha </w:t>
    </w:r>
    <w:r>
      <w:rPr>
        <w:b/>
        <w:bCs/>
      </w:rPr>
      <w:t>E3</w:t>
    </w:r>
    <w:r w:rsidR="00DA3C1A" w:rsidRPr="00DA3C1A">
      <w:t xml:space="preserve"> </w:t>
    </w:r>
    <w:r w:rsidR="00DA3C1A" w:rsidRPr="00DA3C1A">
      <w:rPr>
        <w:b/>
        <w:bCs/>
      </w:rPr>
      <w:t>Zadávací dokumentace:</w:t>
    </w:r>
  </w:p>
  <w:p w14:paraId="4A0B10DE" w14:textId="4B5406CA" w:rsidR="00A2107B" w:rsidRPr="00B954CF" w:rsidRDefault="00A2107B" w:rsidP="00DA3C1A">
    <w:pPr>
      <w:pStyle w:val="Hlavika"/>
      <w:spacing w:before="0"/>
      <w:rPr>
        <w:b/>
        <w:bCs/>
      </w:rPr>
    </w:pPr>
    <w:r>
      <w:rPr>
        <w:b/>
        <w:bCs/>
      </w:rPr>
      <w:t>K</w:t>
    </w:r>
    <w:r w:rsidRPr="00A2107B">
      <w:rPr>
        <w:b/>
        <w:bCs/>
      </w:rPr>
      <w:t>ritéria a způsob hodnocení nabídek</w:t>
    </w:r>
  </w:p>
  <w:p w14:paraId="521D8875" w14:textId="40AD0E51" w:rsidR="00237B95" w:rsidRDefault="00E503D2" w:rsidP="00E503D2">
    <w:pPr>
      <w:pStyle w:val="Hlavika"/>
      <w:tabs>
        <w:tab w:val="clear" w:pos="4536"/>
        <w:tab w:val="left" w:pos="1503"/>
        <w:tab w:val="right" w:pos="8903"/>
      </w:tabs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E14B" w14:textId="77777777" w:rsidR="00FD2815" w:rsidRDefault="00FD281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4D42"/>
    <w:multiLevelType w:val="hybridMultilevel"/>
    <w:tmpl w:val="831EA378"/>
    <w:lvl w:ilvl="0" w:tplc="E2C2F108">
      <w:start w:val="3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B23AF"/>
    <w:multiLevelType w:val="hybridMultilevel"/>
    <w:tmpl w:val="3DCC468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611FB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1430BB"/>
    <w:multiLevelType w:val="hybridMultilevel"/>
    <w:tmpl w:val="4CA84510"/>
    <w:lvl w:ilvl="0" w:tplc="A3B03E8C">
      <w:numFmt w:val="bullet"/>
      <w:pStyle w:val="Bullettext"/>
      <w:lvlText w:val="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95D"/>
    <w:multiLevelType w:val="multilevel"/>
    <w:tmpl w:val="5F00E71A"/>
    <w:lvl w:ilvl="0">
      <w:start w:val="1"/>
      <w:numFmt w:val="decimal"/>
      <w:pStyle w:val="FigureHeading"/>
      <w:lvlText w:val="Obrázek %1:"/>
      <w:lvlJc w:val="left"/>
      <w:pPr>
        <w:tabs>
          <w:tab w:val="num" w:pos="1270"/>
        </w:tabs>
        <w:ind w:left="567" w:firstLine="0"/>
      </w:pPr>
      <w:rPr>
        <w:rFonts w:ascii="Arial" w:hAnsi="Arial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975"/>
        </w:tabs>
        <w:ind w:left="1975" w:hanging="705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2693"/>
        </w:tabs>
        <w:ind w:left="269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59"/>
        </w:tabs>
        <w:ind w:left="44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62"/>
        </w:tabs>
        <w:ind w:left="51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5"/>
        </w:tabs>
        <w:ind w:left="6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28"/>
        </w:tabs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91"/>
        </w:tabs>
        <w:ind w:left="7991" w:hanging="1800"/>
      </w:pPr>
      <w:rPr>
        <w:rFonts w:hint="default"/>
      </w:rPr>
    </w:lvl>
  </w:abstractNum>
  <w:abstractNum w:abstractNumId="5" w15:restartNumberingAfterBreak="0">
    <w:nsid w:val="119663C3"/>
    <w:multiLevelType w:val="hybridMultilevel"/>
    <w:tmpl w:val="F80ED12E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A6908"/>
    <w:multiLevelType w:val="hybridMultilevel"/>
    <w:tmpl w:val="71D6BCE0"/>
    <w:lvl w:ilvl="0" w:tplc="0405000F">
      <w:start w:val="12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4B3E"/>
    <w:multiLevelType w:val="hybridMultilevel"/>
    <w:tmpl w:val="AC329C88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F85464F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86393"/>
    <w:multiLevelType w:val="hybridMultilevel"/>
    <w:tmpl w:val="9006E2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1419"/>
    <w:multiLevelType w:val="hybridMultilevel"/>
    <w:tmpl w:val="6BC609F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C7750"/>
    <w:multiLevelType w:val="hybridMultilevel"/>
    <w:tmpl w:val="1062DF6C"/>
    <w:lvl w:ilvl="0" w:tplc="66D47192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66D47192">
      <w:start w:val="1"/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3C1F78"/>
    <w:multiLevelType w:val="hybridMultilevel"/>
    <w:tmpl w:val="11A6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D10C21"/>
    <w:multiLevelType w:val="hybridMultilevel"/>
    <w:tmpl w:val="1D9C52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12F16"/>
    <w:multiLevelType w:val="hybridMultilevel"/>
    <w:tmpl w:val="5882E66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2169E"/>
    <w:multiLevelType w:val="hybridMultilevel"/>
    <w:tmpl w:val="D63ECB5E"/>
    <w:lvl w:ilvl="0" w:tplc="F72C0D7A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29112B"/>
    <w:multiLevelType w:val="hybridMultilevel"/>
    <w:tmpl w:val="9AEE1E3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73993"/>
    <w:multiLevelType w:val="hybridMultilevel"/>
    <w:tmpl w:val="07A238C2"/>
    <w:lvl w:ilvl="0" w:tplc="F72C0D7A">
      <w:numFmt w:val="bullet"/>
      <w:lvlText w:val="•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7844E1"/>
    <w:multiLevelType w:val="hybridMultilevel"/>
    <w:tmpl w:val="3FF4D98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7C2002"/>
    <w:multiLevelType w:val="multilevel"/>
    <w:tmpl w:val="F9107654"/>
    <w:lvl w:ilvl="0">
      <w:start w:val="1"/>
      <w:numFmt w:val="decimal"/>
      <w:pStyle w:val="TableHeading"/>
      <w:lvlText w:val="Tabulka %1:"/>
      <w:lvlJc w:val="left"/>
      <w:pPr>
        <w:tabs>
          <w:tab w:val="num" w:pos="1931"/>
        </w:tabs>
        <w:ind w:left="851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13C24C5"/>
    <w:multiLevelType w:val="hybridMultilevel"/>
    <w:tmpl w:val="80CA59C4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591951"/>
    <w:multiLevelType w:val="hybridMultilevel"/>
    <w:tmpl w:val="50182EAA"/>
    <w:lvl w:ilvl="0" w:tplc="7B0CE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897539"/>
    <w:multiLevelType w:val="hybridMultilevel"/>
    <w:tmpl w:val="CF0EE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B25DEB"/>
    <w:multiLevelType w:val="hybridMultilevel"/>
    <w:tmpl w:val="A2482A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7007EE"/>
    <w:multiLevelType w:val="hybridMultilevel"/>
    <w:tmpl w:val="C4963C14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59412D"/>
    <w:multiLevelType w:val="hybridMultilevel"/>
    <w:tmpl w:val="50BA41C2"/>
    <w:lvl w:ilvl="0" w:tplc="2AAC50E8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03">
      <w:numFmt w:val="bullet"/>
      <w:pStyle w:val="BulletText0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0405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1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C818BE"/>
    <w:multiLevelType w:val="multilevel"/>
    <w:tmpl w:val="52201868"/>
    <w:lvl w:ilvl="0">
      <w:start w:val="1"/>
      <w:numFmt w:val="decimal"/>
      <w:pStyle w:val="Nadpis1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7"/>
        </w:tabs>
        <w:ind w:left="283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29" w15:restartNumberingAfterBreak="0">
    <w:nsid w:val="6CCA4FB9"/>
    <w:multiLevelType w:val="hybridMultilevel"/>
    <w:tmpl w:val="3D881D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A6CE7"/>
    <w:multiLevelType w:val="multilevel"/>
    <w:tmpl w:val="7602B06E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323523"/>
    <w:multiLevelType w:val="hybridMultilevel"/>
    <w:tmpl w:val="AAA4EA36"/>
    <w:lvl w:ilvl="0" w:tplc="5E70735A">
      <w:start w:val="1"/>
      <w:numFmt w:val="lowerLetter"/>
      <w:pStyle w:val="slovanzoznam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</w:rPr>
    </w:lvl>
    <w:lvl w:ilvl="1" w:tplc="1B7A6EA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A136AE"/>
    <w:multiLevelType w:val="hybridMultilevel"/>
    <w:tmpl w:val="C48010B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6492894">
    <w:abstractNumId w:val="27"/>
  </w:num>
  <w:num w:numId="2" w16cid:durableId="607662705">
    <w:abstractNumId w:val="28"/>
  </w:num>
  <w:num w:numId="3" w16cid:durableId="722950113">
    <w:abstractNumId w:val="3"/>
  </w:num>
  <w:num w:numId="4" w16cid:durableId="224148851">
    <w:abstractNumId w:val="33"/>
  </w:num>
  <w:num w:numId="5" w16cid:durableId="889075902">
    <w:abstractNumId w:val="19"/>
  </w:num>
  <w:num w:numId="6" w16cid:durableId="177699879">
    <w:abstractNumId w:val="25"/>
  </w:num>
  <w:num w:numId="7" w16cid:durableId="1474643223">
    <w:abstractNumId w:val="5"/>
  </w:num>
  <w:num w:numId="8" w16cid:durableId="1094980666">
    <w:abstractNumId w:val="4"/>
  </w:num>
  <w:num w:numId="9" w16cid:durableId="1811483546">
    <w:abstractNumId w:val="7"/>
  </w:num>
  <w:num w:numId="10" w16cid:durableId="2049722604">
    <w:abstractNumId w:val="24"/>
  </w:num>
  <w:num w:numId="11" w16cid:durableId="1187014907">
    <w:abstractNumId w:val="11"/>
  </w:num>
  <w:num w:numId="12" w16cid:durableId="1670910614">
    <w:abstractNumId w:val="29"/>
  </w:num>
  <w:num w:numId="13" w16cid:durableId="682131370">
    <w:abstractNumId w:val="20"/>
  </w:num>
  <w:num w:numId="14" w16cid:durableId="280038108">
    <w:abstractNumId w:val="34"/>
  </w:num>
  <w:num w:numId="15" w16cid:durableId="1468431506">
    <w:abstractNumId w:val="31"/>
  </w:num>
  <w:num w:numId="16" w16cid:durableId="2121605095">
    <w:abstractNumId w:val="1"/>
  </w:num>
  <w:num w:numId="17" w16cid:durableId="526918052">
    <w:abstractNumId w:val="13"/>
  </w:num>
  <w:num w:numId="18" w16cid:durableId="894046759">
    <w:abstractNumId w:val="8"/>
  </w:num>
  <w:num w:numId="19" w16cid:durableId="76369228">
    <w:abstractNumId w:val="26"/>
  </w:num>
  <w:num w:numId="20" w16cid:durableId="859929407">
    <w:abstractNumId w:val="10"/>
  </w:num>
  <w:num w:numId="21" w16cid:durableId="53822984">
    <w:abstractNumId w:val="32"/>
  </w:num>
  <w:num w:numId="22" w16cid:durableId="1614896781">
    <w:abstractNumId w:val="23"/>
  </w:num>
  <w:num w:numId="23" w16cid:durableId="1425416474">
    <w:abstractNumId w:val="22"/>
  </w:num>
  <w:num w:numId="24" w16cid:durableId="158722788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973991">
    <w:abstractNumId w:val="14"/>
  </w:num>
  <w:num w:numId="26" w16cid:durableId="946691344">
    <w:abstractNumId w:val="18"/>
  </w:num>
  <w:num w:numId="27" w16cid:durableId="1743678329">
    <w:abstractNumId w:val="9"/>
  </w:num>
  <w:num w:numId="28" w16cid:durableId="1937250907">
    <w:abstractNumId w:val="16"/>
  </w:num>
  <w:num w:numId="29" w16cid:durableId="1763211610">
    <w:abstractNumId w:val="15"/>
  </w:num>
  <w:num w:numId="30" w16cid:durableId="1484663357">
    <w:abstractNumId w:val="17"/>
  </w:num>
  <w:num w:numId="31" w16cid:durableId="729501020">
    <w:abstractNumId w:val="30"/>
  </w:num>
  <w:num w:numId="32" w16cid:durableId="654919165">
    <w:abstractNumId w:val="2"/>
  </w:num>
  <w:num w:numId="33" w16cid:durableId="2125146347">
    <w:abstractNumId w:val="0"/>
  </w:num>
  <w:num w:numId="34" w16cid:durableId="707413809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39627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778"/>
    <w:rsid w:val="00007872"/>
    <w:rsid w:val="000079D6"/>
    <w:rsid w:val="00021805"/>
    <w:rsid w:val="0002218A"/>
    <w:rsid w:val="00023C0F"/>
    <w:rsid w:val="00026A28"/>
    <w:rsid w:val="00033DF2"/>
    <w:rsid w:val="00035003"/>
    <w:rsid w:val="00050FCF"/>
    <w:rsid w:val="00064F45"/>
    <w:rsid w:val="00066EDD"/>
    <w:rsid w:val="0008781E"/>
    <w:rsid w:val="000A5FB1"/>
    <w:rsid w:val="000A7CA0"/>
    <w:rsid w:val="000B08DB"/>
    <w:rsid w:val="000B4D7E"/>
    <w:rsid w:val="000C1759"/>
    <w:rsid w:val="000C37C4"/>
    <w:rsid w:val="000D6813"/>
    <w:rsid w:val="000E4D26"/>
    <w:rsid w:val="000E588E"/>
    <w:rsid w:val="000F520D"/>
    <w:rsid w:val="0010576F"/>
    <w:rsid w:val="0012022D"/>
    <w:rsid w:val="001374BE"/>
    <w:rsid w:val="001377FA"/>
    <w:rsid w:val="0015082C"/>
    <w:rsid w:val="00155C76"/>
    <w:rsid w:val="001668BF"/>
    <w:rsid w:val="00171855"/>
    <w:rsid w:val="001756AA"/>
    <w:rsid w:val="00177D1E"/>
    <w:rsid w:val="00197174"/>
    <w:rsid w:val="001B3EED"/>
    <w:rsid w:val="001D1ADC"/>
    <w:rsid w:val="001D1D83"/>
    <w:rsid w:val="00206715"/>
    <w:rsid w:val="002102FE"/>
    <w:rsid w:val="002228D9"/>
    <w:rsid w:val="0023305F"/>
    <w:rsid w:val="00237B95"/>
    <w:rsid w:val="002452B1"/>
    <w:rsid w:val="00253EEA"/>
    <w:rsid w:val="0025404E"/>
    <w:rsid w:val="00270870"/>
    <w:rsid w:val="00273FAB"/>
    <w:rsid w:val="00276B61"/>
    <w:rsid w:val="00286CD6"/>
    <w:rsid w:val="002870C2"/>
    <w:rsid w:val="0029212F"/>
    <w:rsid w:val="002B3A81"/>
    <w:rsid w:val="002C42B9"/>
    <w:rsid w:val="002C7037"/>
    <w:rsid w:val="002D734A"/>
    <w:rsid w:val="002F3210"/>
    <w:rsid w:val="002F5EA7"/>
    <w:rsid w:val="003127BC"/>
    <w:rsid w:val="003211F8"/>
    <w:rsid w:val="00322A40"/>
    <w:rsid w:val="00330AA7"/>
    <w:rsid w:val="003418C6"/>
    <w:rsid w:val="00344822"/>
    <w:rsid w:val="00351B00"/>
    <w:rsid w:val="0035678B"/>
    <w:rsid w:val="00357655"/>
    <w:rsid w:val="00374482"/>
    <w:rsid w:val="00376997"/>
    <w:rsid w:val="003849B9"/>
    <w:rsid w:val="003849F0"/>
    <w:rsid w:val="003A398F"/>
    <w:rsid w:val="003B04FF"/>
    <w:rsid w:val="003E1043"/>
    <w:rsid w:val="003E11CA"/>
    <w:rsid w:val="003F3CF8"/>
    <w:rsid w:val="003F6B6B"/>
    <w:rsid w:val="003F729A"/>
    <w:rsid w:val="00412DF9"/>
    <w:rsid w:val="0042062D"/>
    <w:rsid w:val="00430405"/>
    <w:rsid w:val="004505F8"/>
    <w:rsid w:val="004527B9"/>
    <w:rsid w:val="00462933"/>
    <w:rsid w:val="00471181"/>
    <w:rsid w:val="00484E15"/>
    <w:rsid w:val="0049302E"/>
    <w:rsid w:val="0049716D"/>
    <w:rsid w:val="004C02F0"/>
    <w:rsid w:val="004C404E"/>
    <w:rsid w:val="004C4CD0"/>
    <w:rsid w:val="004C53DC"/>
    <w:rsid w:val="004D57F8"/>
    <w:rsid w:val="004E4CE6"/>
    <w:rsid w:val="004F3853"/>
    <w:rsid w:val="004F6F3B"/>
    <w:rsid w:val="00500C16"/>
    <w:rsid w:val="005105EF"/>
    <w:rsid w:val="005211F0"/>
    <w:rsid w:val="00530B34"/>
    <w:rsid w:val="00532AD8"/>
    <w:rsid w:val="00540139"/>
    <w:rsid w:val="00555E82"/>
    <w:rsid w:val="00590BF1"/>
    <w:rsid w:val="00591337"/>
    <w:rsid w:val="00597F31"/>
    <w:rsid w:val="005A176E"/>
    <w:rsid w:val="005B611A"/>
    <w:rsid w:val="005C03A0"/>
    <w:rsid w:val="005C405C"/>
    <w:rsid w:val="005E1AD8"/>
    <w:rsid w:val="005F7875"/>
    <w:rsid w:val="00604E2F"/>
    <w:rsid w:val="006119CB"/>
    <w:rsid w:val="00614D92"/>
    <w:rsid w:val="0063116C"/>
    <w:rsid w:val="00632615"/>
    <w:rsid w:val="006358EF"/>
    <w:rsid w:val="006465BE"/>
    <w:rsid w:val="00660C5A"/>
    <w:rsid w:val="00673237"/>
    <w:rsid w:val="00676302"/>
    <w:rsid w:val="00686A9B"/>
    <w:rsid w:val="006B026B"/>
    <w:rsid w:val="006B06C6"/>
    <w:rsid w:val="006B2C9D"/>
    <w:rsid w:val="006B5C0E"/>
    <w:rsid w:val="006B70C4"/>
    <w:rsid w:val="006C3FCB"/>
    <w:rsid w:val="006C7AFE"/>
    <w:rsid w:val="006D787A"/>
    <w:rsid w:val="006E139D"/>
    <w:rsid w:val="006E1D64"/>
    <w:rsid w:val="006E4E96"/>
    <w:rsid w:val="006F484F"/>
    <w:rsid w:val="007043F5"/>
    <w:rsid w:val="00705A01"/>
    <w:rsid w:val="00706778"/>
    <w:rsid w:val="00711610"/>
    <w:rsid w:val="00714471"/>
    <w:rsid w:val="00722FED"/>
    <w:rsid w:val="007306E7"/>
    <w:rsid w:val="0073169A"/>
    <w:rsid w:val="00734CF1"/>
    <w:rsid w:val="007366EA"/>
    <w:rsid w:val="00745A7D"/>
    <w:rsid w:val="007475A1"/>
    <w:rsid w:val="00766234"/>
    <w:rsid w:val="0078091E"/>
    <w:rsid w:val="00783E01"/>
    <w:rsid w:val="00792FE5"/>
    <w:rsid w:val="0079380E"/>
    <w:rsid w:val="0079470B"/>
    <w:rsid w:val="007A4ABE"/>
    <w:rsid w:val="007C09C9"/>
    <w:rsid w:val="007D3A88"/>
    <w:rsid w:val="007D5905"/>
    <w:rsid w:val="007E4615"/>
    <w:rsid w:val="00816D79"/>
    <w:rsid w:val="00831CC7"/>
    <w:rsid w:val="00832E26"/>
    <w:rsid w:val="0083574A"/>
    <w:rsid w:val="00851770"/>
    <w:rsid w:val="00863C9E"/>
    <w:rsid w:val="008829B4"/>
    <w:rsid w:val="008832E6"/>
    <w:rsid w:val="00892F2D"/>
    <w:rsid w:val="00894B08"/>
    <w:rsid w:val="00895749"/>
    <w:rsid w:val="008A1C34"/>
    <w:rsid w:val="008A3424"/>
    <w:rsid w:val="008A571F"/>
    <w:rsid w:val="008E3E7B"/>
    <w:rsid w:val="00917E39"/>
    <w:rsid w:val="00935733"/>
    <w:rsid w:val="009360F8"/>
    <w:rsid w:val="00944B33"/>
    <w:rsid w:val="00951EA6"/>
    <w:rsid w:val="00957EED"/>
    <w:rsid w:val="009621F9"/>
    <w:rsid w:val="00983ACE"/>
    <w:rsid w:val="009849F6"/>
    <w:rsid w:val="009852AF"/>
    <w:rsid w:val="00992F0A"/>
    <w:rsid w:val="00992F79"/>
    <w:rsid w:val="009A6759"/>
    <w:rsid w:val="009B1D7A"/>
    <w:rsid w:val="009B579A"/>
    <w:rsid w:val="009C1182"/>
    <w:rsid w:val="009E3F4D"/>
    <w:rsid w:val="009F6A5D"/>
    <w:rsid w:val="009F6D21"/>
    <w:rsid w:val="00A043C2"/>
    <w:rsid w:val="00A2107B"/>
    <w:rsid w:val="00A2268B"/>
    <w:rsid w:val="00A4517A"/>
    <w:rsid w:val="00A45268"/>
    <w:rsid w:val="00A64004"/>
    <w:rsid w:val="00A7367B"/>
    <w:rsid w:val="00A742A7"/>
    <w:rsid w:val="00A80999"/>
    <w:rsid w:val="00A9144B"/>
    <w:rsid w:val="00AA7601"/>
    <w:rsid w:val="00AB22E8"/>
    <w:rsid w:val="00AB7A2C"/>
    <w:rsid w:val="00AC4916"/>
    <w:rsid w:val="00AC4B2F"/>
    <w:rsid w:val="00AD20FA"/>
    <w:rsid w:val="00AD3B77"/>
    <w:rsid w:val="00AE0C13"/>
    <w:rsid w:val="00AF7225"/>
    <w:rsid w:val="00B10431"/>
    <w:rsid w:val="00B17374"/>
    <w:rsid w:val="00B27E7F"/>
    <w:rsid w:val="00B369BD"/>
    <w:rsid w:val="00B4413B"/>
    <w:rsid w:val="00B53E42"/>
    <w:rsid w:val="00B5458B"/>
    <w:rsid w:val="00B716D7"/>
    <w:rsid w:val="00B73B0E"/>
    <w:rsid w:val="00B741B0"/>
    <w:rsid w:val="00B76394"/>
    <w:rsid w:val="00B9029F"/>
    <w:rsid w:val="00BA08F5"/>
    <w:rsid w:val="00BA2E7B"/>
    <w:rsid w:val="00BB6241"/>
    <w:rsid w:val="00BC56BB"/>
    <w:rsid w:val="00BF582D"/>
    <w:rsid w:val="00BF70C2"/>
    <w:rsid w:val="00C01837"/>
    <w:rsid w:val="00C0503A"/>
    <w:rsid w:val="00C17504"/>
    <w:rsid w:val="00C22FBB"/>
    <w:rsid w:val="00C3272C"/>
    <w:rsid w:val="00C4170E"/>
    <w:rsid w:val="00C568AB"/>
    <w:rsid w:val="00C637F7"/>
    <w:rsid w:val="00C6568D"/>
    <w:rsid w:val="00C733E2"/>
    <w:rsid w:val="00C83F35"/>
    <w:rsid w:val="00C97AD7"/>
    <w:rsid w:val="00CA44D0"/>
    <w:rsid w:val="00CB0275"/>
    <w:rsid w:val="00CB2390"/>
    <w:rsid w:val="00CB4700"/>
    <w:rsid w:val="00CB55B0"/>
    <w:rsid w:val="00CC1EF7"/>
    <w:rsid w:val="00CD220A"/>
    <w:rsid w:val="00CD6182"/>
    <w:rsid w:val="00CE25E0"/>
    <w:rsid w:val="00CF27B4"/>
    <w:rsid w:val="00CF6E07"/>
    <w:rsid w:val="00D151C8"/>
    <w:rsid w:val="00D46998"/>
    <w:rsid w:val="00D914D5"/>
    <w:rsid w:val="00DA1488"/>
    <w:rsid w:val="00DA3C1A"/>
    <w:rsid w:val="00DB2F19"/>
    <w:rsid w:val="00DD4069"/>
    <w:rsid w:val="00DE6C21"/>
    <w:rsid w:val="00DF3786"/>
    <w:rsid w:val="00DF6658"/>
    <w:rsid w:val="00DF66D3"/>
    <w:rsid w:val="00E07BC1"/>
    <w:rsid w:val="00E10639"/>
    <w:rsid w:val="00E21314"/>
    <w:rsid w:val="00E2336C"/>
    <w:rsid w:val="00E30277"/>
    <w:rsid w:val="00E30A14"/>
    <w:rsid w:val="00E503D2"/>
    <w:rsid w:val="00E57CC8"/>
    <w:rsid w:val="00E61E97"/>
    <w:rsid w:val="00E83180"/>
    <w:rsid w:val="00E92354"/>
    <w:rsid w:val="00EC26C5"/>
    <w:rsid w:val="00ED02B9"/>
    <w:rsid w:val="00ED3339"/>
    <w:rsid w:val="00ED3850"/>
    <w:rsid w:val="00EE07AF"/>
    <w:rsid w:val="00EE3164"/>
    <w:rsid w:val="00EF1CB1"/>
    <w:rsid w:val="00EF6A0B"/>
    <w:rsid w:val="00F0520A"/>
    <w:rsid w:val="00F06054"/>
    <w:rsid w:val="00F106BC"/>
    <w:rsid w:val="00F16F6D"/>
    <w:rsid w:val="00F2144E"/>
    <w:rsid w:val="00F321F4"/>
    <w:rsid w:val="00F54DE8"/>
    <w:rsid w:val="00F6076E"/>
    <w:rsid w:val="00F64BBC"/>
    <w:rsid w:val="00F65B9E"/>
    <w:rsid w:val="00F742D3"/>
    <w:rsid w:val="00F90953"/>
    <w:rsid w:val="00FA7932"/>
    <w:rsid w:val="00FB500E"/>
    <w:rsid w:val="00FD2815"/>
    <w:rsid w:val="00FF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594F6"/>
  <w15:docId w15:val="{9D48E54E-470B-C248-8313-8D2179EB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06778"/>
    <w:pPr>
      <w:widowControl w:val="0"/>
      <w:autoSpaceDE w:val="0"/>
      <w:autoSpaceDN w:val="0"/>
      <w:adjustRightInd w:val="0"/>
      <w:spacing w:before="120" w:after="0" w:line="30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slovanzoznam"/>
    <w:next w:val="Normlny"/>
    <w:link w:val="Nadpis1Char"/>
    <w:qFormat/>
    <w:rsid w:val="00706778"/>
    <w:pPr>
      <w:keepNext/>
      <w:numPr>
        <w:numId w:val="2"/>
      </w:num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shd w:val="clear" w:color="auto" w:fill="F2F2F2" w:themeFill="background1" w:themeFillShade="F2"/>
      <w:spacing w:before="36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706778"/>
    <w:pPr>
      <w:keepNext/>
      <w:numPr>
        <w:ilvl w:val="1"/>
        <w:numId w:val="2"/>
      </w:numPr>
      <w:spacing w:before="360" w:after="60"/>
      <w:ind w:left="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y"/>
    <w:next w:val="Normlny"/>
    <w:link w:val="Nadpis3Char"/>
    <w:qFormat/>
    <w:rsid w:val="00706778"/>
    <w:pPr>
      <w:keepNext/>
      <w:numPr>
        <w:ilvl w:val="2"/>
        <w:numId w:val="2"/>
      </w:numPr>
      <w:spacing w:before="240" w:after="60"/>
      <w:outlineLvl w:val="2"/>
    </w:pPr>
    <w:rPr>
      <w:b/>
      <w:bCs/>
      <w:i/>
      <w:szCs w:val="26"/>
    </w:rPr>
  </w:style>
  <w:style w:type="paragraph" w:styleId="Nadpis4">
    <w:name w:val="heading 4"/>
    <w:basedOn w:val="Normlny"/>
    <w:next w:val="Normlny"/>
    <w:link w:val="Nadpis4Char"/>
    <w:qFormat/>
    <w:rsid w:val="00706778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70677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06778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y"/>
    <w:next w:val="Normlny"/>
    <w:link w:val="Nadpis7Char"/>
    <w:qFormat/>
    <w:rsid w:val="00706778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y"/>
    <w:next w:val="Normlny"/>
    <w:link w:val="Nadpis8Char"/>
    <w:qFormat/>
    <w:rsid w:val="00706778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706778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Normlny"/>
    <w:link w:val="slovanzoznamChar"/>
    <w:rsid w:val="00706778"/>
    <w:pPr>
      <w:widowControl/>
      <w:numPr>
        <w:numId w:val="4"/>
      </w:numPr>
      <w:autoSpaceDE/>
      <w:autoSpaceDN/>
      <w:adjustRightInd/>
    </w:pPr>
    <w:rPr>
      <w:szCs w:val="24"/>
    </w:rPr>
  </w:style>
  <w:style w:type="character" w:customStyle="1" w:styleId="slovanzoznamChar">
    <w:name w:val="Číslovaný zoznam Char"/>
    <w:link w:val="slovanzoznam"/>
    <w:rsid w:val="00706778"/>
    <w:rPr>
      <w:rFonts w:ascii="Arial" w:eastAsia="Times New Roman" w:hAnsi="Arial" w:cs="Times New Roman"/>
      <w:sz w:val="20"/>
      <w:szCs w:val="24"/>
    </w:rPr>
  </w:style>
  <w:style w:type="character" w:customStyle="1" w:styleId="Nadpis1Char">
    <w:name w:val="Nadpis 1 Char"/>
    <w:basedOn w:val="Predvolenpsmoodseku"/>
    <w:link w:val="Nadpis1"/>
    <w:rsid w:val="00706778"/>
    <w:rPr>
      <w:rFonts w:ascii="Arial" w:eastAsia="Times New Roman" w:hAnsi="Arial" w:cs="Arial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character" w:customStyle="1" w:styleId="Nadpis2Char">
    <w:name w:val="Nadpis 2 Char"/>
    <w:basedOn w:val="Predvolenpsmoodseku"/>
    <w:link w:val="Nadpis2"/>
    <w:rsid w:val="00706778"/>
    <w:rPr>
      <w:rFonts w:ascii="Arial" w:eastAsia="Times New Roman" w:hAnsi="Arial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rsid w:val="00706778"/>
    <w:rPr>
      <w:rFonts w:ascii="Arial" w:eastAsia="Times New Roman" w:hAnsi="Arial" w:cs="Times New Roman"/>
      <w:b/>
      <w:bCs/>
      <w:i/>
      <w:sz w:val="20"/>
      <w:szCs w:val="26"/>
    </w:rPr>
  </w:style>
  <w:style w:type="character" w:customStyle="1" w:styleId="Nadpis4Char">
    <w:name w:val="Nadpis 4 Char"/>
    <w:basedOn w:val="Predvolenpsmoodseku"/>
    <w:link w:val="Nadpis4"/>
    <w:rsid w:val="007067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rsid w:val="0070677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rsid w:val="00706778"/>
    <w:rPr>
      <w:rFonts w:ascii="Times New Roman" w:eastAsia="Times New Roman" w:hAnsi="Times New Roman" w:cs="Times New Roman"/>
      <w:b/>
      <w:bCs/>
      <w:sz w:val="20"/>
    </w:rPr>
  </w:style>
  <w:style w:type="character" w:customStyle="1" w:styleId="Nadpis7Char">
    <w:name w:val="Nadpis 7 Char"/>
    <w:basedOn w:val="Predvolenpsmoodseku"/>
    <w:link w:val="Nadpis7"/>
    <w:rsid w:val="00706778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rsid w:val="0070677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rsid w:val="00706778"/>
    <w:rPr>
      <w:rFonts w:ascii="Arial" w:eastAsia="Times New Roman" w:hAnsi="Arial" w:cs="Arial"/>
      <w:sz w:val="20"/>
    </w:rPr>
  </w:style>
  <w:style w:type="paragraph" w:styleId="Textbubliny">
    <w:name w:val="Balloon Text"/>
    <w:basedOn w:val="Normlny"/>
    <w:link w:val="TextbublinyChar"/>
    <w:semiHidden/>
    <w:rsid w:val="007067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706778"/>
    <w:rPr>
      <w:rFonts w:ascii="Tahoma" w:eastAsia="Times New Roman" w:hAnsi="Tahoma" w:cs="Tahoma"/>
      <w:sz w:val="16"/>
      <w:szCs w:val="16"/>
    </w:rPr>
  </w:style>
  <w:style w:type="paragraph" w:customStyle="1" w:styleId="BulletText0">
    <w:name w:val="Bullet Text"/>
    <w:basedOn w:val="Normlny"/>
    <w:link w:val="BulletTextChar"/>
    <w:rsid w:val="00706778"/>
    <w:pPr>
      <w:numPr>
        <w:ilvl w:val="1"/>
        <w:numId w:val="1"/>
      </w:numPr>
    </w:pPr>
  </w:style>
  <w:style w:type="character" w:customStyle="1" w:styleId="BulletTextChar">
    <w:name w:val="Bullet Text Char"/>
    <w:link w:val="BulletText0"/>
    <w:rsid w:val="00706778"/>
    <w:rPr>
      <w:rFonts w:ascii="Arial" w:eastAsia="Times New Roman" w:hAnsi="Arial" w:cs="Times New Roman"/>
      <w:sz w:val="20"/>
      <w:szCs w:val="20"/>
    </w:rPr>
  </w:style>
  <w:style w:type="paragraph" w:styleId="Hlavika">
    <w:name w:val="header"/>
    <w:basedOn w:val="Normlny"/>
    <w:link w:val="HlavikaChar"/>
    <w:rsid w:val="00706778"/>
    <w:pPr>
      <w:widowControl/>
      <w:tabs>
        <w:tab w:val="center" w:pos="4536"/>
        <w:tab w:val="right" w:pos="9072"/>
      </w:tabs>
      <w:autoSpaceDE/>
      <w:autoSpaceDN/>
      <w:adjustRightInd/>
    </w:pPr>
    <w:rPr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706778"/>
    <w:rPr>
      <w:rFonts w:ascii="Arial" w:eastAsia="Times New Roman" w:hAnsi="Arial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706778"/>
    <w:pPr>
      <w:tabs>
        <w:tab w:val="center" w:pos="4536"/>
        <w:tab w:val="right" w:pos="9072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706778"/>
    <w:rPr>
      <w:rFonts w:ascii="Arial" w:eastAsia="Times New Roman" w:hAnsi="Arial" w:cs="Times New Roman"/>
      <w:sz w:val="16"/>
      <w:szCs w:val="20"/>
    </w:rPr>
  </w:style>
  <w:style w:type="character" w:styleId="slostrany">
    <w:name w:val="page number"/>
    <w:basedOn w:val="Predvolenpsmoodseku"/>
    <w:rsid w:val="00706778"/>
  </w:style>
  <w:style w:type="character" w:styleId="Hypertextovprepojenie">
    <w:name w:val="Hyperlink"/>
    <w:uiPriority w:val="99"/>
    <w:rsid w:val="00706778"/>
    <w:rPr>
      <w:color w:val="0000FF"/>
      <w:u w:val="single"/>
    </w:rPr>
  </w:style>
  <w:style w:type="paragraph" w:customStyle="1" w:styleId="MainText">
    <w:name w:val="Main Text"/>
    <w:basedOn w:val="Normlny"/>
    <w:link w:val="MainTextChar"/>
    <w:rsid w:val="00706778"/>
    <w:pPr>
      <w:widowControl/>
      <w:autoSpaceDE/>
      <w:autoSpaceDN/>
      <w:adjustRightInd/>
      <w:spacing w:before="240"/>
    </w:pPr>
    <w:rPr>
      <w:rFonts w:eastAsia="MS Mincho"/>
      <w:spacing w:val="10"/>
      <w:szCs w:val="24"/>
    </w:rPr>
  </w:style>
  <w:style w:type="character" w:customStyle="1" w:styleId="MainTextChar">
    <w:name w:val="Main Text Char"/>
    <w:link w:val="MainText"/>
    <w:rsid w:val="00706778"/>
    <w:rPr>
      <w:rFonts w:ascii="Arial" w:eastAsia="MS Mincho" w:hAnsi="Arial" w:cs="Times New Roman"/>
      <w:spacing w:val="10"/>
      <w:sz w:val="20"/>
      <w:szCs w:val="24"/>
    </w:rPr>
  </w:style>
  <w:style w:type="paragraph" w:styleId="Obsah1">
    <w:name w:val="toc 1"/>
    <w:basedOn w:val="Normlny"/>
    <w:next w:val="Normlny"/>
    <w:autoRedefine/>
    <w:uiPriority w:val="39"/>
    <w:rsid w:val="00706778"/>
    <w:pPr>
      <w:spacing w:after="120"/>
    </w:pPr>
    <w:rPr>
      <w:b/>
      <w:bCs/>
      <w:caps/>
    </w:rPr>
  </w:style>
  <w:style w:type="paragraph" w:customStyle="1" w:styleId="Bullettext">
    <w:name w:val="Bullet text"/>
    <w:basedOn w:val="Normlny"/>
    <w:rsid w:val="00706778"/>
    <w:pPr>
      <w:widowControl/>
      <w:numPr>
        <w:numId w:val="3"/>
      </w:numPr>
      <w:autoSpaceDE/>
      <w:autoSpaceDN/>
      <w:adjustRightInd/>
      <w:spacing w:before="240"/>
    </w:pPr>
    <w:rPr>
      <w:lang w:val="sv-SE" w:eastAsia="cs-CZ"/>
    </w:rPr>
  </w:style>
  <w:style w:type="paragraph" w:styleId="Obsah2">
    <w:name w:val="toc 2"/>
    <w:basedOn w:val="Normlny"/>
    <w:next w:val="Normlny"/>
    <w:autoRedefine/>
    <w:uiPriority w:val="39"/>
    <w:rsid w:val="00706778"/>
    <w:pPr>
      <w:spacing w:before="0"/>
      <w:ind w:left="220"/>
    </w:pPr>
  </w:style>
  <w:style w:type="paragraph" w:customStyle="1" w:styleId="Standard00">
    <w:name w:val="Standard00"/>
    <w:basedOn w:val="Normlny"/>
    <w:rsid w:val="00706778"/>
    <w:pPr>
      <w:widowControl/>
      <w:tabs>
        <w:tab w:val="left" w:pos="567"/>
        <w:tab w:val="left" w:pos="9072"/>
        <w:tab w:val="left" w:pos="9639"/>
        <w:tab w:val="left" w:pos="10206"/>
        <w:tab w:val="left" w:pos="10773"/>
        <w:tab w:val="left" w:pos="11340"/>
      </w:tabs>
      <w:autoSpaceDE/>
      <w:autoSpaceDN/>
      <w:adjustRightInd/>
      <w:spacing w:before="60"/>
    </w:pPr>
    <w:rPr>
      <w:rFonts w:ascii="Arial Narrow" w:hAnsi="Arial Narrow"/>
      <w:lang w:eastAsia="de-DE"/>
    </w:rPr>
  </w:style>
  <w:style w:type="paragraph" w:styleId="Popis">
    <w:name w:val="caption"/>
    <w:basedOn w:val="Normlny"/>
    <w:next w:val="Normlny"/>
    <w:qFormat/>
    <w:rsid w:val="00706778"/>
    <w:pPr>
      <w:spacing w:before="240" w:after="120"/>
    </w:pPr>
    <w:rPr>
      <w:b/>
      <w:bCs/>
    </w:rPr>
  </w:style>
  <w:style w:type="character" w:styleId="Odkaznakomentr">
    <w:name w:val="annotation reference"/>
    <w:uiPriority w:val="99"/>
    <w:rsid w:val="00706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06778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06778"/>
    <w:rPr>
      <w:rFonts w:ascii="Arial" w:eastAsia="Times New Roman" w:hAnsi="Arial" w:cs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semiHidden/>
    <w:rsid w:val="00706778"/>
    <w:rPr>
      <w:rFonts w:ascii="Arial" w:eastAsia="Times New Roman" w:hAnsi="Arial" w:cs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706778"/>
    <w:rPr>
      <w:b/>
      <w:bCs/>
    </w:rPr>
  </w:style>
  <w:style w:type="paragraph" w:styleId="Obyajntext">
    <w:name w:val="Plain Text"/>
    <w:basedOn w:val="Normlny"/>
    <w:link w:val="ObyajntextChar"/>
    <w:uiPriority w:val="99"/>
    <w:rsid w:val="00706778"/>
    <w:pPr>
      <w:widowControl/>
      <w:autoSpaceDE/>
      <w:autoSpaceDN/>
      <w:adjustRightInd/>
      <w:spacing w:before="0"/>
    </w:pPr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06778"/>
    <w:rPr>
      <w:rFonts w:ascii="Courier New" w:eastAsia="Times New Roman" w:hAnsi="Courier New" w:cs="Times New Roman"/>
      <w:sz w:val="20"/>
      <w:szCs w:val="20"/>
    </w:rPr>
  </w:style>
  <w:style w:type="paragraph" w:customStyle="1" w:styleId="Text">
    <w:name w:val="Text"/>
    <w:basedOn w:val="Normlny"/>
    <w:rsid w:val="00706778"/>
    <w:pPr>
      <w:widowControl/>
      <w:autoSpaceDE/>
      <w:autoSpaceDN/>
      <w:adjustRightInd/>
      <w:spacing w:before="0" w:after="120"/>
      <w:ind w:left="1134"/>
    </w:pPr>
    <w:rPr>
      <w:sz w:val="22"/>
      <w:szCs w:val="24"/>
      <w:lang w:eastAsia="cs-CZ"/>
    </w:rPr>
  </w:style>
  <w:style w:type="paragraph" w:customStyle="1" w:styleId="TableText">
    <w:name w:val="Table Text"/>
    <w:basedOn w:val="Normlny"/>
    <w:link w:val="TableTextChar"/>
    <w:rsid w:val="00706778"/>
    <w:pPr>
      <w:widowControl/>
      <w:autoSpaceDE/>
      <w:autoSpaceDN/>
      <w:adjustRightInd/>
      <w:spacing w:before="15" w:after="15"/>
      <w:ind w:left="17" w:right="17"/>
    </w:pPr>
    <w:rPr>
      <w:rFonts w:eastAsia="MS Mincho"/>
      <w:szCs w:val="18"/>
    </w:rPr>
  </w:style>
  <w:style w:type="character" w:customStyle="1" w:styleId="TableTextChar">
    <w:name w:val="Table Text Char"/>
    <w:link w:val="TableText"/>
    <w:rsid w:val="00706778"/>
    <w:rPr>
      <w:rFonts w:ascii="Arial" w:eastAsia="MS Mincho" w:hAnsi="Arial" w:cs="Times New Roman"/>
      <w:sz w:val="20"/>
      <w:szCs w:val="18"/>
    </w:rPr>
  </w:style>
  <w:style w:type="paragraph" w:customStyle="1" w:styleId="MainTextCharChar">
    <w:name w:val="Main Text Char Char"/>
    <w:basedOn w:val="Normlny"/>
    <w:link w:val="MainTextCharCharChar"/>
    <w:rsid w:val="00706778"/>
    <w:pPr>
      <w:widowControl/>
      <w:autoSpaceDE/>
      <w:autoSpaceDN/>
      <w:adjustRightInd/>
      <w:spacing w:before="240"/>
      <w:ind w:left="567"/>
    </w:pPr>
    <w:rPr>
      <w:rFonts w:eastAsia="MS Mincho"/>
      <w:spacing w:val="10"/>
      <w:szCs w:val="24"/>
    </w:rPr>
  </w:style>
  <w:style w:type="character" w:customStyle="1" w:styleId="MainTextCharCharChar">
    <w:name w:val="Main Text Char Char Char"/>
    <w:link w:val="MainTextCharChar"/>
    <w:rsid w:val="00706778"/>
    <w:rPr>
      <w:rFonts w:ascii="Arial" w:eastAsia="MS Mincho" w:hAnsi="Arial" w:cs="Times New Roman"/>
      <w:spacing w:val="10"/>
      <w:sz w:val="20"/>
      <w:szCs w:val="24"/>
    </w:rPr>
  </w:style>
  <w:style w:type="paragraph" w:customStyle="1" w:styleId="TableHeading">
    <w:name w:val="Table Heading"/>
    <w:basedOn w:val="Normlny"/>
    <w:next w:val="MainTextCharChar"/>
    <w:link w:val="TableHeadingCharChar"/>
    <w:rsid w:val="00706778"/>
    <w:pPr>
      <w:keepNext/>
      <w:widowControl/>
      <w:numPr>
        <w:numId w:val="5"/>
      </w:numPr>
      <w:tabs>
        <w:tab w:val="left" w:pos="1701"/>
      </w:tabs>
      <w:autoSpaceDE/>
      <w:autoSpaceDN/>
      <w:adjustRightInd/>
      <w:spacing w:before="360" w:after="120"/>
    </w:pPr>
    <w:rPr>
      <w:rFonts w:eastAsia="MS Mincho"/>
      <w:b/>
      <w:bCs/>
      <w:spacing w:val="10"/>
      <w:sz w:val="16"/>
      <w:szCs w:val="24"/>
    </w:rPr>
  </w:style>
  <w:style w:type="character" w:customStyle="1" w:styleId="TableHeadingCharChar">
    <w:name w:val="Table Heading Char Char"/>
    <w:link w:val="TableHeading"/>
    <w:rsid w:val="00706778"/>
    <w:rPr>
      <w:rFonts w:ascii="Arial" w:eastAsia="MS Mincho" w:hAnsi="Arial" w:cs="Times New Roman"/>
      <w:b/>
      <w:bCs/>
      <w:spacing w:val="10"/>
      <w:sz w:val="16"/>
      <w:szCs w:val="24"/>
    </w:rPr>
  </w:style>
  <w:style w:type="paragraph" w:customStyle="1" w:styleId="FigureHeading">
    <w:name w:val="Figure Heading"/>
    <w:basedOn w:val="MainText"/>
    <w:next w:val="MainText"/>
    <w:link w:val="FigureHeadingChar1"/>
    <w:rsid w:val="00706778"/>
    <w:pPr>
      <w:keepNext/>
      <w:numPr>
        <w:numId w:val="8"/>
      </w:numPr>
      <w:tabs>
        <w:tab w:val="left" w:pos="1701"/>
      </w:tabs>
      <w:spacing w:before="360" w:after="120"/>
    </w:pPr>
    <w:rPr>
      <w:b/>
      <w:bCs/>
      <w:sz w:val="16"/>
    </w:rPr>
  </w:style>
  <w:style w:type="character" w:customStyle="1" w:styleId="FigureHeadingChar1">
    <w:name w:val="Figure Heading Char1"/>
    <w:link w:val="FigureHeading"/>
    <w:rsid w:val="00706778"/>
    <w:rPr>
      <w:rFonts w:ascii="Arial" w:eastAsia="MS Mincho" w:hAnsi="Arial" w:cs="Times New Roman"/>
      <w:b/>
      <w:bCs/>
      <w:spacing w:val="10"/>
      <w:sz w:val="16"/>
      <w:szCs w:val="24"/>
    </w:rPr>
  </w:style>
  <w:style w:type="table" w:styleId="Mriekatabuky">
    <w:name w:val="Table Grid"/>
    <w:basedOn w:val="Normlnatabuka"/>
    <w:rsid w:val="00706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">
    <w:name w:val="normální"/>
    <w:basedOn w:val="Normlny"/>
    <w:uiPriority w:val="99"/>
    <w:rsid w:val="00706778"/>
    <w:pPr>
      <w:widowControl/>
      <w:suppressAutoHyphens/>
      <w:autoSpaceDE/>
      <w:autoSpaceDN/>
      <w:adjustRightInd/>
    </w:pPr>
    <w:rPr>
      <w:sz w:val="22"/>
      <w:lang w:eastAsia="ar-SA"/>
    </w:rPr>
  </w:style>
  <w:style w:type="character" w:customStyle="1" w:styleId="A4">
    <w:name w:val="A4"/>
    <w:uiPriority w:val="99"/>
    <w:rsid w:val="00706778"/>
    <w:rPr>
      <w:rFonts w:cs="Myriad Pro"/>
      <w:color w:val="000000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706778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706778"/>
    <w:rPr>
      <w:rFonts w:ascii="Arial" w:eastAsia="Times New Roman" w:hAnsi="Arial" w:cs="Times New Roman"/>
      <w:sz w:val="20"/>
      <w:szCs w:val="20"/>
    </w:rPr>
  </w:style>
  <w:style w:type="paragraph" w:customStyle="1" w:styleId="Styl2">
    <w:name w:val="Styl2"/>
    <w:basedOn w:val="Normlny"/>
    <w:rsid w:val="00706778"/>
    <w:pPr>
      <w:widowControl/>
      <w:numPr>
        <w:numId w:val="15"/>
      </w:numPr>
      <w:autoSpaceDE/>
      <w:autoSpaceDN/>
      <w:adjustRightInd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y"/>
    <w:rsid w:val="00706778"/>
    <w:pPr>
      <w:widowControl/>
      <w:numPr>
        <w:ilvl w:val="1"/>
        <w:numId w:val="15"/>
      </w:numPr>
      <w:autoSpaceDE/>
      <w:autoSpaceDN/>
      <w:adjustRightInd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qFormat/>
    <w:rsid w:val="00706778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rsid w:val="0070677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Zkladntext">
    <w:name w:val="Body Text"/>
    <w:aliases w:val="subtitle2,Základní tZákladní text"/>
    <w:basedOn w:val="Normlny"/>
    <w:link w:val="ZkladntextChar"/>
    <w:rsid w:val="00706778"/>
    <w:pPr>
      <w:widowControl/>
      <w:autoSpaceDE/>
      <w:autoSpaceDN/>
      <w:adjustRightInd/>
      <w:spacing w:before="0" w:line="240" w:lineRule="auto"/>
    </w:pPr>
    <w:rPr>
      <w:rFonts w:ascii="Calibri" w:hAnsi="Calibri"/>
      <w:sz w:val="24"/>
      <w:szCs w:val="22"/>
      <w:lang w:eastAsia="cs-CZ"/>
    </w:rPr>
  </w:style>
  <w:style w:type="character" w:customStyle="1" w:styleId="ZkladntextChar">
    <w:name w:val="Základný text Char"/>
    <w:aliases w:val="subtitle2 Char,Základní tZákladní text Char"/>
    <w:basedOn w:val="Predvolenpsmoodseku"/>
    <w:link w:val="Zkladntext"/>
    <w:rsid w:val="00706778"/>
    <w:rPr>
      <w:rFonts w:ascii="Calibri" w:eastAsia="Times New Roman" w:hAnsi="Calibri" w:cs="Times New Roman"/>
      <w:sz w:val="24"/>
      <w:lang w:eastAsia="cs-CZ"/>
    </w:rPr>
  </w:style>
  <w:style w:type="paragraph" w:styleId="Nzov">
    <w:name w:val="Title"/>
    <w:basedOn w:val="Normlny"/>
    <w:next w:val="Normlny"/>
    <w:link w:val="NzovChar"/>
    <w:qFormat/>
    <w:rsid w:val="00706778"/>
    <w:pPr>
      <w:pBdr>
        <w:bottom w:val="single" w:sz="8" w:space="4" w:color="4472C4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70677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Zvraznenie">
    <w:name w:val="Emphasis"/>
    <w:basedOn w:val="Predvolenpsmoodseku"/>
    <w:qFormat/>
    <w:rsid w:val="00706778"/>
    <w:rPr>
      <w:i/>
      <w:iCs/>
    </w:rPr>
  </w:style>
  <w:style w:type="character" w:styleId="Nzovknihy">
    <w:name w:val="Book Title"/>
    <w:basedOn w:val="Predvolenpsmoodseku"/>
    <w:uiPriority w:val="33"/>
    <w:qFormat/>
    <w:rsid w:val="00706778"/>
    <w:rPr>
      <w:b/>
      <w:bCs/>
      <w:smallCaps/>
      <w:spacing w:val="5"/>
    </w:rPr>
  </w:style>
  <w:style w:type="character" w:customStyle="1" w:styleId="Nevyeenzmnka1">
    <w:name w:val="Nevyřešená zmínka1"/>
    <w:basedOn w:val="Predvolenpsmoodseku"/>
    <w:uiPriority w:val="99"/>
    <w:semiHidden/>
    <w:unhideWhenUsed/>
    <w:rsid w:val="00155C76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nhideWhenUsed/>
    <w:rsid w:val="00AC4B2F"/>
    <w:pPr>
      <w:widowControl/>
      <w:autoSpaceDE/>
      <w:autoSpaceDN/>
      <w:adjustRightInd/>
      <w:spacing w:before="0" w:line="240" w:lineRule="auto"/>
      <w:jc w:val="left"/>
    </w:pPr>
    <w:rPr>
      <w:rFonts w:ascii="Times New Roman" w:hAnsi="Times New Roman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AC4B2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semiHidden/>
    <w:unhideWhenUsed/>
    <w:rsid w:val="004D57F8"/>
    <w:rPr>
      <w:color w:val="954F72" w:themeColor="followedHyperlink"/>
      <w:u w:val="single"/>
    </w:rPr>
  </w:style>
  <w:style w:type="character" w:customStyle="1" w:styleId="Nevyeenzmnka2">
    <w:name w:val="Nevyřešená zmínka2"/>
    <w:basedOn w:val="Predvolenpsmoodseku"/>
    <w:uiPriority w:val="99"/>
    <w:semiHidden/>
    <w:unhideWhenUsed/>
    <w:rsid w:val="00816D79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9849F6"/>
    <w:rPr>
      <w:color w:val="808080"/>
    </w:rPr>
  </w:style>
  <w:style w:type="paragraph" w:styleId="Revzia">
    <w:name w:val="Revision"/>
    <w:hidden/>
    <w:uiPriority w:val="99"/>
    <w:semiHidden/>
    <w:rsid w:val="00C568A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pf0">
    <w:name w:val="pf0"/>
    <w:basedOn w:val="Normlny"/>
    <w:rsid w:val="00E83180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cf01">
    <w:name w:val="cf01"/>
    <w:basedOn w:val="Predvolenpsmoodseku"/>
    <w:rsid w:val="00E83180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redvolenpsmoodseku"/>
    <w:rsid w:val="00E83180"/>
    <w:rPr>
      <w:rFonts w:ascii="Segoe UI" w:hAnsi="Segoe UI" w:cs="Segoe UI" w:hint="default"/>
      <w:i/>
      <w:iCs/>
      <w:sz w:val="18"/>
      <w:szCs w:val="18"/>
    </w:rPr>
  </w:style>
  <w:style w:type="character" w:customStyle="1" w:styleId="Nevyeenzmnka3">
    <w:name w:val="Nevyřešená zmínka3"/>
    <w:basedOn w:val="Predvolenpsmoodseku"/>
    <w:uiPriority w:val="99"/>
    <w:semiHidden/>
    <w:unhideWhenUsed/>
    <w:rsid w:val="00DE6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9DCB95-6138-41A3-B24F-AB23383B8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1797</Words>
  <Characters>10246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Lydie Šimšová</dc:creator>
  <cp:lastModifiedBy>Autor</cp:lastModifiedBy>
  <cp:revision>5</cp:revision>
  <cp:lastPrinted>2022-06-30T08:45:00Z</cp:lastPrinted>
  <dcterms:created xsi:type="dcterms:W3CDTF">2022-12-21T08:53:00Z</dcterms:created>
  <dcterms:modified xsi:type="dcterms:W3CDTF">2023-06-28T06:43:00Z</dcterms:modified>
</cp:coreProperties>
</file>