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618" w:rsidRPr="00E46D7C" w:rsidRDefault="000B486F" w:rsidP="000A04EC">
      <w:pPr>
        <w:pStyle w:val="Zkladntextodsazen22"/>
        <w:shd w:val="clear" w:color="auto" w:fill="E6E6E6"/>
        <w:spacing w:line="200" w:lineRule="atLeast"/>
        <w:ind w:left="0"/>
        <w:rPr>
          <w:rFonts w:ascii="Verdana" w:eastAsia="Times New Roman" w:hAnsi="Verdana" w:cs="Arial"/>
          <w:b/>
          <w:color w:val="FF0000"/>
          <w:szCs w:val="22"/>
        </w:rPr>
      </w:pPr>
      <w:r w:rsidRPr="00CE5283">
        <w:rPr>
          <w:rFonts w:ascii="Verdana" w:eastAsia="Times New Roman" w:hAnsi="Verdana" w:cs="Arial"/>
          <w:b/>
          <w:szCs w:val="22"/>
        </w:rPr>
        <w:t>1</w:t>
      </w:r>
      <w:r w:rsidR="00496618" w:rsidRPr="00CE5283">
        <w:rPr>
          <w:rFonts w:ascii="Verdana" w:eastAsia="Times New Roman" w:hAnsi="Verdana" w:cs="Arial"/>
          <w:b/>
          <w:szCs w:val="22"/>
        </w:rPr>
        <w:t xml:space="preserve">. Úvod  </w:t>
      </w:r>
    </w:p>
    <w:p w:rsidR="00496618" w:rsidRPr="008432A1" w:rsidRDefault="00496618" w:rsidP="000A04EC">
      <w:pPr>
        <w:pStyle w:val="Zkladntextodsazen22"/>
        <w:spacing w:line="200" w:lineRule="atLeast"/>
        <w:ind w:left="0"/>
        <w:rPr>
          <w:rFonts w:ascii="Verdana" w:hAnsi="Verdana" w:cs="Arial"/>
          <w:szCs w:val="22"/>
        </w:rPr>
      </w:pPr>
    </w:p>
    <w:p w:rsidR="00496618" w:rsidRPr="008432A1" w:rsidRDefault="00496618" w:rsidP="000A04EC">
      <w:pPr>
        <w:pStyle w:val="Zkladntextodsazen22"/>
        <w:spacing w:line="200" w:lineRule="atLeast"/>
        <w:ind w:left="0" w:firstLine="709"/>
        <w:rPr>
          <w:rFonts w:ascii="Verdana" w:hAnsi="Verdana" w:cs="Arial"/>
          <w:szCs w:val="22"/>
        </w:rPr>
      </w:pPr>
      <w:r w:rsidRPr="008432A1">
        <w:rPr>
          <w:rFonts w:ascii="Verdana" w:hAnsi="Verdana" w:cs="Arial"/>
          <w:szCs w:val="22"/>
        </w:rPr>
        <w:t>Tato technická zpráva je hlavním a průvodním dokumentem</w:t>
      </w:r>
      <w:r w:rsidR="000B486F" w:rsidRPr="008432A1">
        <w:rPr>
          <w:rFonts w:ascii="Verdana" w:hAnsi="Verdana" w:cs="Arial"/>
          <w:szCs w:val="22"/>
        </w:rPr>
        <w:t xml:space="preserve"> stavební části</w:t>
      </w:r>
      <w:r w:rsidRPr="008432A1">
        <w:rPr>
          <w:rFonts w:ascii="Verdana" w:hAnsi="Verdana" w:cs="Arial"/>
          <w:szCs w:val="22"/>
        </w:rPr>
        <w:t xml:space="preserve"> projektové dokumentace pro </w:t>
      </w:r>
      <w:r w:rsidR="005279BB" w:rsidRPr="008432A1">
        <w:rPr>
          <w:rFonts w:ascii="Verdana" w:hAnsi="Verdana" w:cs="Arial"/>
          <w:szCs w:val="22"/>
        </w:rPr>
        <w:t xml:space="preserve">potřeby </w:t>
      </w:r>
      <w:r w:rsidR="00FE6547" w:rsidRPr="008432A1">
        <w:rPr>
          <w:rFonts w:ascii="Verdana" w:hAnsi="Verdana" w:cs="Arial"/>
          <w:szCs w:val="22"/>
        </w:rPr>
        <w:t>nacenění díla a jeho stavební povolení</w:t>
      </w:r>
      <w:r w:rsidRPr="008432A1">
        <w:rPr>
          <w:rFonts w:ascii="Verdana" w:hAnsi="Verdana" w:cs="Arial"/>
          <w:szCs w:val="22"/>
        </w:rPr>
        <w:t xml:space="preserve">. </w:t>
      </w:r>
      <w:r w:rsidR="00A109FE" w:rsidRPr="008432A1">
        <w:rPr>
          <w:rFonts w:ascii="Verdana" w:hAnsi="Verdana" w:cs="Arial"/>
          <w:szCs w:val="22"/>
        </w:rPr>
        <w:t>Projektová dokumentace b</w:t>
      </w:r>
      <w:r w:rsidRPr="008432A1">
        <w:rPr>
          <w:rFonts w:ascii="Verdana" w:hAnsi="Verdana" w:cs="Arial"/>
          <w:szCs w:val="22"/>
        </w:rPr>
        <w:t xml:space="preserve">yla vypracována </w:t>
      </w:r>
      <w:r w:rsidR="009457F3" w:rsidRPr="008432A1">
        <w:rPr>
          <w:rFonts w:ascii="Verdana" w:hAnsi="Verdana" w:cs="Arial"/>
          <w:szCs w:val="22"/>
        </w:rPr>
        <w:t>dle požadavků stavebníka</w:t>
      </w:r>
      <w:r w:rsidR="00862A62" w:rsidRPr="008432A1">
        <w:rPr>
          <w:rFonts w:ascii="Verdana" w:hAnsi="Verdana" w:cs="Arial"/>
          <w:szCs w:val="22"/>
        </w:rPr>
        <w:t>.</w:t>
      </w:r>
    </w:p>
    <w:p w:rsidR="00165B1D" w:rsidRPr="008432A1" w:rsidRDefault="00165B1D" w:rsidP="000A04EC">
      <w:pPr>
        <w:pStyle w:val="Zkladntextodsazen22"/>
        <w:spacing w:line="200" w:lineRule="atLeast"/>
        <w:ind w:left="0" w:firstLine="709"/>
        <w:rPr>
          <w:rFonts w:ascii="Verdana" w:hAnsi="Verdana" w:cs="Arial"/>
          <w:szCs w:val="22"/>
        </w:rPr>
      </w:pPr>
      <w:r w:rsidRPr="008432A1">
        <w:rPr>
          <w:rFonts w:ascii="Verdana" w:hAnsi="Verdana" w:cs="Arial"/>
          <w:szCs w:val="22"/>
        </w:rPr>
        <w:t xml:space="preserve">Veškeré rozměry a projekční předpoklady uvedené v dokumentaci je nutné ověřit na stavbě a v případě zjištění </w:t>
      </w:r>
      <w:r w:rsidR="009457F3" w:rsidRPr="008432A1">
        <w:rPr>
          <w:rFonts w:ascii="Verdana" w:hAnsi="Verdana" w:cs="Arial"/>
          <w:szCs w:val="22"/>
        </w:rPr>
        <w:t xml:space="preserve">podstatné </w:t>
      </w:r>
      <w:r w:rsidRPr="008432A1">
        <w:rPr>
          <w:rFonts w:ascii="Verdana" w:hAnsi="Verdana" w:cs="Arial"/>
          <w:szCs w:val="22"/>
        </w:rPr>
        <w:t xml:space="preserve">odchylky je nutné kontaktovat </w:t>
      </w:r>
      <w:r w:rsidR="000B486F" w:rsidRPr="008432A1">
        <w:rPr>
          <w:rFonts w:ascii="Verdana" w:hAnsi="Verdana" w:cs="Arial"/>
          <w:szCs w:val="22"/>
        </w:rPr>
        <w:t xml:space="preserve">technický dozor stavebníka a </w:t>
      </w:r>
      <w:r w:rsidR="00171AD6" w:rsidRPr="008432A1">
        <w:rPr>
          <w:rFonts w:ascii="Verdana" w:hAnsi="Verdana" w:cs="Arial"/>
          <w:szCs w:val="22"/>
        </w:rPr>
        <w:t>ten případně projektanta</w:t>
      </w:r>
      <w:r w:rsidRPr="008432A1">
        <w:rPr>
          <w:rFonts w:ascii="Verdana" w:hAnsi="Verdana" w:cs="Arial"/>
          <w:szCs w:val="22"/>
        </w:rPr>
        <w:t>.</w:t>
      </w:r>
    </w:p>
    <w:p w:rsidR="00E719BD" w:rsidRPr="008432A1" w:rsidRDefault="00E719BD" w:rsidP="000A04EC">
      <w:pPr>
        <w:pStyle w:val="Zkladntextodsazen22"/>
        <w:spacing w:line="200" w:lineRule="atLeast"/>
        <w:ind w:left="0" w:firstLine="709"/>
        <w:rPr>
          <w:rFonts w:ascii="Verdana" w:hAnsi="Verdana" w:cs="Arial"/>
          <w:szCs w:val="22"/>
        </w:rPr>
      </w:pPr>
      <w:r w:rsidRPr="008432A1">
        <w:rPr>
          <w:rFonts w:ascii="Verdana" w:hAnsi="Verdana" w:cs="Arial"/>
          <w:szCs w:val="22"/>
        </w:rPr>
        <w:t>Jakákoli navržená řešení a detaily lze provést jiným alternativním způsobem, je vša</w:t>
      </w:r>
      <w:r w:rsidR="009457F3" w:rsidRPr="008432A1">
        <w:rPr>
          <w:rFonts w:ascii="Verdana" w:hAnsi="Verdana" w:cs="Arial"/>
          <w:szCs w:val="22"/>
        </w:rPr>
        <w:t xml:space="preserve">k nutné ctít </w:t>
      </w:r>
      <w:r w:rsidRPr="008432A1">
        <w:rPr>
          <w:rFonts w:ascii="Verdana" w:hAnsi="Verdana" w:cs="Arial"/>
          <w:szCs w:val="22"/>
        </w:rPr>
        <w:t>technický obsah a řešení návrhu původního. Nové alternativní řešení musí schválit technický dozor stavebníka</w:t>
      </w:r>
      <w:r w:rsidR="00171AD6" w:rsidRPr="008432A1">
        <w:rPr>
          <w:rFonts w:ascii="Verdana" w:hAnsi="Verdana" w:cs="Arial"/>
          <w:szCs w:val="22"/>
        </w:rPr>
        <w:t xml:space="preserve">, </w:t>
      </w:r>
      <w:r w:rsidRPr="008432A1">
        <w:rPr>
          <w:rFonts w:ascii="Verdana" w:hAnsi="Verdana" w:cs="Arial"/>
          <w:szCs w:val="22"/>
        </w:rPr>
        <w:t>projektant</w:t>
      </w:r>
      <w:r w:rsidR="00171AD6" w:rsidRPr="008432A1">
        <w:rPr>
          <w:rFonts w:ascii="Verdana" w:hAnsi="Verdana" w:cs="Arial"/>
          <w:szCs w:val="22"/>
        </w:rPr>
        <w:t xml:space="preserve"> a objednatel</w:t>
      </w:r>
      <w:r w:rsidR="00A109FE" w:rsidRPr="008432A1">
        <w:rPr>
          <w:rFonts w:ascii="Verdana" w:hAnsi="Verdana" w:cs="Arial"/>
          <w:szCs w:val="22"/>
        </w:rPr>
        <w:t>.</w:t>
      </w:r>
    </w:p>
    <w:p w:rsidR="008432A1" w:rsidRDefault="008432A1" w:rsidP="008432A1">
      <w:pPr>
        <w:widowControl/>
        <w:suppressAutoHyphens w:val="0"/>
        <w:ind w:firstLine="709"/>
        <w:rPr>
          <w:szCs w:val="22"/>
        </w:rPr>
      </w:pPr>
    </w:p>
    <w:p w:rsidR="008432A1" w:rsidRPr="008432A1" w:rsidRDefault="008432A1" w:rsidP="008432A1">
      <w:pPr>
        <w:widowControl/>
        <w:suppressAutoHyphens w:val="0"/>
        <w:ind w:firstLine="709"/>
        <w:rPr>
          <w:szCs w:val="22"/>
        </w:rPr>
      </w:pPr>
      <w:r w:rsidRPr="008432A1">
        <w:rPr>
          <w:szCs w:val="22"/>
        </w:rPr>
        <w:t xml:space="preserve">Sládečkovo vlastivědné muzeum je situováno v severní části Kladna, nedaleko průmyslové zóny. Pozemek je převážně rovinatý. </w:t>
      </w:r>
    </w:p>
    <w:p w:rsidR="008432A1" w:rsidRPr="008432A1" w:rsidRDefault="008432A1" w:rsidP="008432A1">
      <w:pPr>
        <w:widowControl/>
        <w:suppressAutoHyphens w:val="0"/>
        <w:ind w:firstLine="709"/>
        <w:rPr>
          <w:szCs w:val="22"/>
        </w:rPr>
      </w:pPr>
      <w:r w:rsidRPr="008432A1">
        <w:rPr>
          <w:szCs w:val="22"/>
        </w:rPr>
        <w:t xml:space="preserve">Muzeum je přístupné z ulice Huťská. V areálu muzea </w:t>
      </w:r>
      <w:proofErr w:type="spellStart"/>
      <w:proofErr w:type="gramStart"/>
      <w:r w:rsidRPr="008432A1">
        <w:rPr>
          <w:szCs w:val="22"/>
        </w:rPr>
        <w:t>p.p</w:t>
      </w:r>
      <w:proofErr w:type="spellEnd"/>
      <w:r w:rsidRPr="008432A1">
        <w:rPr>
          <w:szCs w:val="22"/>
        </w:rPr>
        <w:t>.</w:t>
      </w:r>
      <w:proofErr w:type="gramEnd"/>
      <w:r w:rsidRPr="008432A1">
        <w:rPr>
          <w:szCs w:val="22"/>
        </w:rPr>
        <w:t xml:space="preserve"> č. 6080/1 je umístěno parkoviště pro návštěvníky. </w:t>
      </w:r>
    </w:p>
    <w:p w:rsidR="008432A1" w:rsidRPr="008432A1" w:rsidRDefault="008432A1" w:rsidP="008432A1">
      <w:pPr>
        <w:widowControl/>
        <w:suppressAutoHyphens w:val="0"/>
        <w:autoSpaceDE w:val="0"/>
        <w:autoSpaceDN w:val="0"/>
        <w:adjustRightInd w:val="0"/>
        <w:ind w:firstLine="709"/>
        <w:rPr>
          <w:rFonts w:eastAsia="Times New Roman"/>
          <w:kern w:val="0"/>
          <w:szCs w:val="22"/>
          <w:lang w:eastAsia="cs-CZ"/>
        </w:rPr>
      </w:pPr>
      <w:r w:rsidRPr="008432A1">
        <w:rPr>
          <w:rFonts w:eastAsia="Times New Roman"/>
          <w:kern w:val="0"/>
          <w:szCs w:val="22"/>
          <w:lang w:eastAsia="cs-CZ"/>
        </w:rPr>
        <w:t xml:space="preserve">Budova </w:t>
      </w:r>
      <w:proofErr w:type="gramStart"/>
      <w:r w:rsidRPr="008432A1">
        <w:rPr>
          <w:rFonts w:eastAsia="Times New Roman"/>
          <w:kern w:val="0"/>
          <w:szCs w:val="22"/>
          <w:lang w:eastAsia="cs-CZ"/>
        </w:rPr>
        <w:t>č.p.</w:t>
      </w:r>
      <w:proofErr w:type="gramEnd"/>
      <w:r w:rsidRPr="008432A1">
        <w:rPr>
          <w:rFonts w:eastAsia="Times New Roman"/>
          <w:kern w:val="0"/>
          <w:szCs w:val="22"/>
          <w:lang w:eastAsia="cs-CZ"/>
        </w:rPr>
        <w:t xml:space="preserve"> 1375 v Huťské ulici má jedno podzemní a dvě nadzemní podlaží. Její současná podoba vznikla v osmdesátých letech dvacátého století nástavbou a stavebními úpravami, resp. generální opravou původní přízemní vily po požáru. Byla zrekonstruována a nastavěna o jedno podlaží podle dokumentace </w:t>
      </w:r>
      <w:r>
        <w:rPr>
          <w:rFonts w:eastAsia="Times New Roman"/>
          <w:kern w:val="0"/>
          <w:szCs w:val="22"/>
          <w:lang w:eastAsia="cs-CZ"/>
        </w:rPr>
        <w:t>z</w:t>
      </w:r>
      <w:r w:rsidRPr="008432A1">
        <w:rPr>
          <w:rFonts w:eastAsia="Times New Roman"/>
          <w:kern w:val="0"/>
          <w:szCs w:val="22"/>
          <w:lang w:eastAsia="cs-CZ"/>
        </w:rPr>
        <w:t xml:space="preserve"> let 1982-1984 POLDI SNP Kladno pro účely projekčních kanceláří SONP Kladno.</w:t>
      </w:r>
    </w:p>
    <w:p w:rsidR="008432A1" w:rsidRPr="008432A1" w:rsidRDefault="008432A1" w:rsidP="008432A1">
      <w:pPr>
        <w:widowControl/>
        <w:suppressAutoHyphens w:val="0"/>
        <w:autoSpaceDE w:val="0"/>
        <w:autoSpaceDN w:val="0"/>
        <w:adjustRightInd w:val="0"/>
        <w:ind w:firstLine="709"/>
        <w:rPr>
          <w:rFonts w:eastAsia="Times New Roman"/>
          <w:color w:val="FF0000"/>
          <w:kern w:val="0"/>
          <w:szCs w:val="22"/>
          <w:lang w:eastAsia="cs-CZ"/>
        </w:rPr>
      </w:pPr>
      <w:r w:rsidRPr="008432A1">
        <w:rPr>
          <w:rFonts w:eastAsia="Times New Roman"/>
          <w:kern w:val="0"/>
          <w:szCs w:val="22"/>
          <w:lang w:eastAsia="cs-CZ"/>
        </w:rPr>
        <w:t>Svislé konstrukce suterénu a přízemí jsou vyzděné z cihel. Stěny nástavby jsou vyzděné z keramických děrovaných bloků CDK. Stropní konstrukce nad prvním podzemním podlaží jsou zhotoveny jako cihelné klenby. Klenby jsou v některých místnostech uloženy do ocelových nosníků I. S</w:t>
      </w:r>
      <w:r>
        <w:rPr>
          <w:rFonts w:eastAsia="Times New Roman"/>
          <w:kern w:val="0"/>
          <w:szCs w:val="22"/>
          <w:lang w:eastAsia="cs-CZ"/>
        </w:rPr>
        <w:t>trop nad přízemím je zhotoven (</w:t>
      </w:r>
      <w:r w:rsidRPr="008432A1">
        <w:rPr>
          <w:rFonts w:eastAsia="Times New Roman"/>
          <w:kern w:val="0"/>
          <w:szCs w:val="22"/>
          <w:lang w:eastAsia="cs-CZ"/>
        </w:rPr>
        <w:t>podle PD POLDI SNP Kladno) z keramických desek HURDIS do patek, které jsou ulož</w:t>
      </w:r>
      <w:r w:rsidR="004B0B73">
        <w:rPr>
          <w:rFonts w:eastAsia="Times New Roman"/>
          <w:kern w:val="0"/>
          <w:szCs w:val="22"/>
          <w:lang w:eastAsia="cs-CZ"/>
        </w:rPr>
        <w:t xml:space="preserve">eny do ocelových nosníků. Strop </w:t>
      </w:r>
      <w:r w:rsidRPr="008432A1">
        <w:rPr>
          <w:rFonts w:eastAsia="Times New Roman"/>
          <w:kern w:val="0"/>
          <w:szCs w:val="22"/>
          <w:lang w:eastAsia="cs-CZ"/>
        </w:rPr>
        <w:t>-</w:t>
      </w:r>
      <w:r w:rsidR="004B0B73">
        <w:rPr>
          <w:rFonts w:eastAsia="Times New Roman"/>
          <w:kern w:val="0"/>
          <w:szCs w:val="22"/>
          <w:lang w:eastAsia="cs-CZ"/>
        </w:rPr>
        <w:t xml:space="preserve"> </w:t>
      </w:r>
      <w:r w:rsidRPr="008432A1">
        <w:rPr>
          <w:rFonts w:eastAsia="Times New Roman"/>
          <w:kern w:val="0"/>
          <w:szCs w:val="22"/>
          <w:lang w:eastAsia="cs-CZ"/>
        </w:rPr>
        <w:t xml:space="preserve">střecha  nad 2. nadzemním podlaží je </w:t>
      </w:r>
      <w:r w:rsidR="0039335E">
        <w:rPr>
          <w:rFonts w:eastAsia="Times New Roman"/>
          <w:kern w:val="0"/>
          <w:szCs w:val="22"/>
          <w:lang w:eastAsia="cs-CZ"/>
        </w:rPr>
        <w:t>z </w:t>
      </w:r>
      <w:proofErr w:type="gramStart"/>
      <w:r w:rsidR="0039335E">
        <w:rPr>
          <w:rFonts w:eastAsia="Times New Roman"/>
          <w:kern w:val="0"/>
          <w:szCs w:val="22"/>
          <w:lang w:eastAsia="cs-CZ"/>
        </w:rPr>
        <w:t>80-tých</w:t>
      </w:r>
      <w:proofErr w:type="gramEnd"/>
      <w:r w:rsidR="0039335E">
        <w:rPr>
          <w:rFonts w:eastAsia="Times New Roman"/>
          <w:kern w:val="0"/>
          <w:szCs w:val="22"/>
          <w:lang w:eastAsia="cs-CZ"/>
        </w:rPr>
        <w:t xml:space="preserve"> let minulého století.</w:t>
      </w:r>
      <w:r w:rsidRPr="008432A1">
        <w:rPr>
          <w:rFonts w:eastAsia="Times New Roman"/>
          <w:color w:val="FF0000"/>
          <w:kern w:val="0"/>
          <w:szCs w:val="22"/>
          <w:lang w:eastAsia="cs-CZ"/>
        </w:rPr>
        <w:t xml:space="preserve">   </w:t>
      </w:r>
    </w:p>
    <w:p w:rsidR="005A7A14" w:rsidRDefault="00CA71C9" w:rsidP="008432A1">
      <w:pPr>
        <w:widowControl/>
        <w:suppressAutoHyphens w:val="0"/>
        <w:ind w:firstLine="567"/>
        <w:rPr>
          <w:ins w:id="0" w:author="Bukvičková" w:date="2019-06-28T12:47:00Z"/>
          <w:szCs w:val="22"/>
        </w:rPr>
      </w:pPr>
      <w:r w:rsidRPr="00DA42AF">
        <w:rPr>
          <w:szCs w:val="22"/>
        </w:rPr>
        <w:t xml:space="preserve">Stavební úpravy jsou navrženy za účelem </w:t>
      </w:r>
      <w:r>
        <w:rPr>
          <w:szCs w:val="22"/>
        </w:rPr>
        <w:t xml:space="preserve">snížení energetické náročnosti budovy – zateplení fasády, sanace trhlin na fasádě, částečná výměna fasádních výplní, zateplení střechy vč. světlíku, výměna střešní krytiny, sanace základů apsidy, hydroizolace pod terénem, vybudování obvodové drenáže, vybodování </w:t>
      </w:r>
      <w:proofErr w:type="spellStart"/>
      <w:r>
        <w:rPr>
          <w:szCs w:val="22"/>
        </w:rPr>
        <w:t>deš´tové</w:t>
      </w:r>
      <w:proofErr w:type="spellEnd"/>
      <w:r>
        <w:rPr>
          <w:szCs w:val="22"/>
        </w:rPr>
        <w:t xml:space="preserve"> kanalizace s akumulační nádrží a vsakovacím tělesem.</w:t>
      </w:r>
    </w:p>
    <w:p w:rsidR="0096289D" w:rsidRDefault="0096289D" w:rsidP="008432A1">
      <w:pPr>
        <w:widowControl/>
        <w:suppressAutoHyphens w:val="0"/>
        <w:ind w:firstLine="567"/>
        <w:rPr>
          <w:szCs w:val="22"/>
          <w:lang w:eastAsia="cs-CZ"/>
        </w:rPr>
      </w:pPr>
    </w:p>
    <w:p w:rsidR="005A7A14" w:rsidRDefault="005A7A14" w:rsidP="005A7A14">
      <w:pPr>
        <w:pStyle w:val="Nadpis1"/>
        <w:rPr>
          <w:lang w:eastAsia="cs-CZ"/>
        </w:rPr>
      </w:pPr>
      <w:r>
        <w:rPr>
          <w:lang w:eastAsia="cs-CZ"/>
        </w:rPr>
        <w:t>2. Vliv poddolování</w:t>
      </w:r>
    </w:p>
    <w:p w:rsidR="006449D3" w:rsidRDefault="005A7A14" w:rsidP="005A7A14">
      <w:pPr>
        <w:rPr>
          <w:lang w:eastAsia="cs-CZ"/>
        </w:rPr>
      </w:pPr>
      <w:r>
        <w:rPr>
          <w:lang w:eastAsia="cs-CZ"/>
        </w:rPr>
        <w:tab/>
      </w:r>
    </w:p>
    <w:p w:rsidR="005A7A14" w:rsidRPr="005A7A14" w:rsidRDefault="005A7A14" w:rsidP="006449D3">
      <w:pPr>
        <w:ind w:firstLine="705"/>
        <w:rPr>
          <w:lang w:eastAsia="cs-CZ"/>
        </w:rPr>
      </w:pPr>
      <w:r>
        <w:rPr>
          <w:lang w:eastAsia="cs-CZ"/>
        </w:rPr>
        <w:t>Pozemek byl zařazen v roce 2005 do V. skupiny stavenišť ve smyslu ČSN 73 0039 Navrhování objektů na poddolovaném území. Pod tímto územím probíhal výrub z tehdejšího dolu František v letech 1852 až 1892. Dle uvedeného posouzení (viz. příloha TZ) je dnes</w:t>
      </w:r>
      <w:r w:rsidR="00B230D9">
        <w:rPr>
          <w:lang w:eastAsia="cs-CZ"/>
        </w:rPr>
        <w:t xml:space="preserve"> terén konsolidovaný, přičemž vlivy zlomových linií nebyly posuzovány.</w:t>
      </w:r>
    </w:p>
    <w:p w:rsidR="005A7A14" w:rsidRPr="008432A1" w:rsidRDefault="005A7A14" w:rsidP="005A7A14">
      <w:pPr>
        <w:widowControl/>
        <w:suppressAutoHyphens w:val="0"/>
        <w:rPr>
          <w:rFonts w:eastAsia="Times New Roman"/>
          <w:kern w:val="0"/>
          <w:szCs w:val="22"/>
          <w:lang w:eastAsia="cs-CZ"/>
        </w:rPr>
      </w:pPr>
    </w:p>
    <w:p w:rsidR="00496618" w:rsidRPr="00E46D7C" w:rsidRDefault="00496618" w:rsidP="000A04EC">
      <w:pPr>
        <w:tabs>
          <w:tab w:val="left" w:pos="567"/>
        </w:tabs>
        <w:spacing w:line="200" w:lineRule="atLeast"/>
        <w:rPr>
          <w:color w:val="FF0000"/>
          <w:szCs w:val="22"/>
        </w:rPr>
      </w:pPr>
    </w:p>
    <w:p w:rsidR="00496618" w:rsidRPr="002F3B4B" w:rsidRDefault="00B230D9" w:rsidP="000A04EC">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3</w:t>
      </w:r>
      <w:r w:rsidR="00496618" w:rsidRPr="002F3B4B">
        <w:rPr>
          <w:rFonts w:ascii="Verdana" w:eastAsia="Times New Roman" w:hAnsi="Verdana" w:cs="Arial"/>
          <w:b/>
          <w:szCs w:val="22"/>
        </w:rPr>
        <w:t xml:space="preserve">. Přípravné práce  </w:t>
      </w:r>
    </w:p>
    <w:p w:rsidR="00496618" w:rsidRPr="002F3B4B" w:rsidRDefault="00496618" w:rsidP="000A04EC">
      <w:pPr>
        <w:pStyle w:val="Zkladntextodsazen22"/>
        <w:spacing w:line="200" w:lineRule="atLeast"/>
        <w:ind w:left="0"/>
        <w:rPr>
          <w:rFonts w:ascii="Verdana" w:hAnsi="Verdana" w:cs="Arial"/>
          <w:szCs w:val="22"/>
        </w:rPr>
      </w:pPr>
    </w:p>
    <w:p w:rsidR="009A01EC" w:rsidRPr="002F3B4B" w:rsidRDefault="00394796" w:rsidP="00394796">
      <w:pPr>
        <w:ind w:firstLine="709"/>
      </w:pPr>
      <w:r w:rsidRPr="002F3B4B">
        <w:t>Stavba bude pro</w:t>
      </w:r>
      <w:r w:rsidR="005279BB" w:rsidRPr="002F3B4B">
        <w:t>tokolárně předána zhotoviteli s</w:t>
      </w:r>
      <w:r w:rsidRPr="002F3B4B">
        <w:t xml:space="preserve"> projektovou dokumentací pro výběr zhotovitele stavby a se stavebním povolením</w:t>
      </w:r>
      <w:r w:rsidR="005279BB" w:rsidRPr="002F3B4B">
        <w:t xml:space="preserve"> (pokud bude stavebním úřadem vyžádáno)</w:t>
      </w:r>
      <w:r w:rsidRPr="002F3B4B">
        <w:t>. Podmínky obsažené ve stavebním povolení nebo v jiném rozhodnutí stavebního úřadu (vč. podmínek z vyjádření a stanovisek dotčených orgánů státní správy a ostatních účastníků stavebního řízení) bude zhotovitel povinen respektovat a splnit.</w:t>
      </w:r>
    </w:p>
    <w:p w:rsidR="009A01EC" w:rsidRPr="002F3B4B" w:rsidRDefault="009A01EC" w:rsidP="00394796">
      <w:pPr>
        <w:ind w:firstLine="709"/>
      </w:pPr>
      <w:r w:rsidRPr="002F3B4B">
        <w:lastRenderedPageBreak/>
        <w:t>Stavebník oznámí stavebnímu úřadu termín zahájení stavby.</w:t>
      </w:r>
    </w:p>
    <w:p w:rsidR="00AC4384" w:rsidRPr="002F3B4B" w:rsidRDefault="00496618" w:rsidP="009A01EC">
      <w:pPr>
        <w:pStyle w:val="Zkladntextodsazen22"/>
        <w:spacing w:line="200" w:lineRule="atLeast"/>
        <w:ind w:left="0" w:firstLine="709"/>
        <w:rPr>
          <w:rFonts w:ascii="Verdana" w:hAnsi="Verdana" w:cs="Arial"/>
          <w:szCs w:val="22"/>
        </w:rPr>
      </w:pPr>
      <w:r w:rsidRPr="002F3B4B">
        <w:rPr>
          <w:rFonts w:ascii="Verdana" w:hAnsi="Verdana" w:cs="Arial"/>
          <w:szCs w:val="22"/>
        </w:rPr>
        <w:t>Před započetím stavby budou vytýčeny veškeré inženýrské sítě, které mohou být realizací stavby dotčeny</w:t>
      </w:r>
      <w:r w:rsidR="00AC4384" w:rsidRPr="002F3B4B">
        <w:rPr>
          <w:rFonts w:ascii="Verdana" w:hAnsi="Verdana" w:cs="Arial"/>
          <w:szCs w:val="22"/>
        </w:rPr>
        <w:t xml:space="preserve"> (zajistí zhotovitel)</w:t>
      </w:r>
      <w:r w:rsidRPr="002F3B4B">
        <w:rPr>
          <w:rFonts w:ascii="Verdana" w:hAnsi="Verdana" w:cs="Arial"/>
          <w:szCs w:val="22"/>
        </w:rPr>
        <w:t xml:space="preserve">. </w:t>
      </w:r>
      <w:r w:rsidR="00AC4384" w:rsidRPr="002F3B4B">
        <w:rPr>
          <w:rFonts w:ascii="Verdana" w:hAnsi="Verdana" w:cs="Arial"/>
          <w:szCs w:val="22"/>
        </w:rPr>
        <w:t>P</w:t>
      </w:r>
      <w:r w:rsidRPr="002F3B4B">
        <w:rPr>
          <w:rFonts w:ascii="Verdana" w:hAnsi="Verdana" w:cs="Arial"/>
          <w:szCs w:val="22"/>
        </w:rPr>
        <w:t>oloh</w:t>
      </w:r>
      <w:r w:rsidR="00AC4384" w:rsidRPr="002F3B4B">
        <w:rPr>
          <w:rFonts w:ascii="Verdana" w:hAnsi="Verdana" w:cs="Arial"/>
          <w:szCs w:val="22"/>
        </w:rPr>
        <w:t>u</w:t>
      </w:r>
      <w:r w:rsidRPr="002F3B4B">
        <w:rPr>
          <w:rFonts w:ascii="Verdana" w:hAnsi="Verdana" w:cs="Arial"/>
          <w:szCs w:val="22"/>
        </w:rPr>
        <w:t xml:space="preserve"> přípojek a sítí je třeba vytýčit na staveništi za účasti jednotlivých správců sítí.</w:t>
      </w:r>
    </w:p>
    <w:p w:rsidR="00B92690" w:rsidRPr="002F3B4B" w:rsidRDefault="00171AD6" w:rsidP="000A04EC">
      <w:pPr>
        <w:pStyle w:val="Zkladntextodsazen22"/>
        <w:spacing w:line="200" w:lineRule="atLeast"/>
        <w:ind w:left="0" w:firstLine="709"/>
        <w:rPr>
          <w:rFonts w:ascii="Verdana" w:hAnsi="Verdana" w:cs="Arial"/>
          <w:szCs w:val="22"/>
        </w:rPr>
      </w:pPr>
      <w:r w:rsidRPr="002F3B4B">
        <w:rPr>
          <w:rFonts w:ascii="Verdana" w:hAnsi="Verdana" w:cs="Arial"/>
          <w:szCs w:val="22"/>
        </w:rPr>
        <w:t>Z</w:t>
      </w:r>
      <w:r w:rsidR="00B22982" w:rsidRPr="002F3B4B">
        <w:rPr>
          <w:rFonts w:ascii="Verdana" w:hAnsi="Verdana" w:cs="Arial"/>
          <w:szCs w:val="22"/>
        </w:rPr>
        <w:t xml:space="preserve">hotovitel poskytne </w:t>
      </w:r>
      <w:r w:rsidRPr="002F3B4B">
        <w:rPr>
          <w:rFonts w:ascii="Verdana" w:hAnsi="Verdana" w:cs="Arial"/>
          <w:szCs w:val="22"/>
        </w:rPr>
        <w:t xml:space="preserve">objednateli </w:t>
      </w:r>
      <w:r w:rsidR="00B22982" w:rsidRPr="002F3B4B">
        <w:rPr>
          <w:rFonts w:ascii="Verdana" w:hAnsi="Verdana" w:cs="Arial"/>
          <w:szCs w:val="22"/>
        </w:rPr>
        <w:t xml:space="preserve">součinnost </w:t>
      </w:r>
      <w:r w:rsidRPr="002F3B4B">
        <w:rPr>
          <w:rFonts w:ascii="Verdana" w:hAnsi="Verdana" w:cs="Arial"/>
          <w:szCs w:val="22"/>
        </w:rPr>
        <w:t xml:space="preserve">v rámci provádění případných doplňkových prací (např. přeložení interních sdělovacích kabelů, elektroinstalací a zařízení, které jsou ve správě třetích osob), ve smyslu přístupu na stavbu </w:t>
      </w:r>
      <w:r w:rsidR="00B22982" w:rsidRPr="002F3B4B">
        <w:rPr>
          <w:rFonts w:ascii="Verdana" w:hAnsi="Verdana" w:cs="Arial"/>
          <w:szCs w:val="22"/>
        </w:rPr>
        <w:t>pov</w:t>
      </w:r>
      <w:r w:rsidRPr="002F3B4B">
        <w:rPr>
          <w:rFonts w:ascii="Verdana" w:hAnsi="Verdana" w:cs="Arial"/>
          <w:szCs w:val="22"/>
        </w:rPr>
        <w:t>ěřenému pracovníkovi stavebníka a časové a prostorové koordinace těchto činností se svými.</w:t>
      </w:r>
    </w:p>
    <w:p w:rsidR="00496618" w:rsidRPr="002F3B4B" w:rsidRDefault="00496618" w:rsidP="000A04EC">
      <w:pPr>
        <w:pStyle w:val="Zkladntextodsazen22"/>
        <w:spacing w:line="200" w:lineRule="atLeast"/>
        <w:ind w:left="0" w:firstLine="709"/>
        <w:rPr>
          <w:rFonts w:ascii="Verdana" w:hAnsi="Verdana" w:cs="Arial"/>
          <w:szCs w:val="22"/>
        </w:rPr>
      </w:pPr>
      <w:r w:rsidRPr="002F3B4B">
        <w:rPr>
          <w:rFonts w:ascii="Verdana" w:hAnsi="Verdana" w:cs="Arial"/>
          <w:szCs w:val="22"/>
        </w:rPr>
        <w:t xml:space="preserve">Staveniště bude </w:t>
      </w:r>
      <w:r w:rsidR="00513E48" w:rsidRPr="002F3B4B">
        <w:rPr>
          <w:rFonts w:ascii="Verdana" w:hAnsi="Verdana" w:cs="Arial"/>
          <w:szCs w:val="22"/>
        </w:rPr>
        <w:t>označeno a zabezpečeno proti vstupu nepovolaných osob. B</w:t>
      </w:r>
      <w:r w:rsidRPr="002F3B4B">
        <w:rPr>
          <w:rFonts w:ascii="Verdana" w:hAnsi="Verdana" w:cs="Arial"/>
          <w:szCs w:val="22"/>
        </w:rPr>
        <w:t xml:space="preserve">udou provedena veškerá opatření pro zajištění bezpečnosti jak pracovníků na staveništi, tak i </w:t>
      </w:r>
      <w:r w:rsidR="009457F3" w:rsidRPr="002F3B4B">
        <w:rPr>
          <w:rFonts w:ascii="Verdana" w:hAnsi="Verdana" w:cs="Arial"/>
          <w:szCs w:val="22"/>
        </w:rPr>
        <w:t>dalších účastníků výstavby</w:t>
      </w:r>
      <w:r w:rsidR="00245AC9" w:rsidRPr="002F3B4B">
        <w:rPr>
          <w:rFonts w:ascii="Verdana" w:hAnsi="Verdana" w:cs="Arial"/>
          <w:szCs w:val="22"/>
        </w:rPr>
        <w:t>.</w:t>
      </w:r>
    </w:p>
    <w:p w:rsidR="00496618" w:rsidRPr="002F3B4B" w:rsidRDefault="00496618" w:rsidP="000A04EC">
      <w:pPr>
        <w:pStyle w:val="Zkladntextodsazen22"/>
        <w:spacing w:line="200" w:lineRule="atLeast"/>
        <w:ind w:left="0" w:firstLine="709"/>
        <w:rPr>
          <w:rFonts w:ascii="Verdana" w:hAnsi="Verdana" w:cs="Arial"/>
          <w:szCs w:val="22"/>
        </w:rPr>
      </w:pPr>
      <w:r w:rsidRPr="002F3B4B">
        <w:rPr>
          <w:rFonts w:ascii="Verdana" w:hAnsi="Verdana" w:cs="Arial"/>
          <w:szCs w:val="22"/>
        </w:rPr>
        <w:t>Zhotovitel umístí na staveništi přemístiteln</w:t>
      </w:r>
      <w:r w:rsidR="004F35EB" w:rsidRPr="002F3B4B">
        <w:rPr>
          <w:rFonts w:ascii="Verdana" w:hAnsi="Verdana" w:cs="Arial"/>
          <w:szCs w:val="22"/>
        </w:rPr>
        <w:t>é</w:t>
      </w:r>
      <w:r w:rsidRPr="002F3B4B">
        <w:rPr>
          <w:rFonts w:ascii="Verdana" w:hAnsi="Verdana" w:cs="Arial"/>
          <w:szCs w:val="22"/>
        </w:rPr>
        <w:t xml:space="preserve"> buňk</w:t>
      </w:r>
      <w:r w:rsidR="004F35EB" w:rsidRPr="002F3B4B">
        <w:rPr>
          <w:rFonts w:ascii="Verdana" w:hAnsi="Verdana" w:cs="Arial"/>
          <w:szCs w:val="22"/>
        </w:rPr>
        <w:t>y</w:t>
      </w:r>
      <w:r w:rsidRPr="002F3B4B">
        <w:rPr>
          <w:rFonts w:ascii="Verdana" w:hAnsi="Verdana" w:cs="Arial"/>
          <w:szCs w:val="22"/>
        </w:rPr>
        <w:t xml:space="preserve"> s</w:t>
      </w:r>
      <w:r w:rsidR="009857E4" w:rsidRPr="002F3B4B">
        <w:rPr>
          <w:rFonts w:ascii="Verdana" w:hAnsi="Verdana" w:cs="Arial"/>
          <w:szCs w:val="22"/>
        </w:rPr>
        <w:t> </w:t>
      </w:r>
      <w:r w:rsidRPr="002F3B4B">
        <w:rPr>
          <w:rFonts w:ascii="Verdana" w:hAnsi="Verdana" w:cs="Arial"/>
          <w:szCs w:val="22"/>
        </w:rPr>
        <w:t>toaletou</w:t>
      </w:r>
      <w:r w:rsidR="009857E4" w:rsidRPr="002F3B4B">
        <w:rPr>
          <w:rFonts w:ascii="Verdana" w:hAnsi="Verdana" w:cs="Arial"/>
          <w:szCs w:val="22"/>
        </w:rPr>
        <w:t>, případně další objekty zařízení staveniště, a to po dohodě se stavebníkem a uživate</w:t>
      </w:r>
      <w:r w:rsidR="006347AF" w:rsidRPr="002F3B4B">
        <w:rPr>
          <w:rFonts w:ascii="Verdana" w:hAnsi="Verdana" w:cs="Arial"/>
          <w:szCs w:val="22"/>
        </w:rPr>
        <w:t xml:space="preserve">lem budovy a přilehlých pozemků. </w:t>
      </w:r>
    </w:p>
    <w:p w:rsidR="00211EEA" w:rsidRPr="002F3B4B" w:rsidRDefault="009857E4" w:rsidP="000A04EC">
      <w:pPr>
        <w:pStyle w:val="Zkladntextodsazen22"/>
        <w:spacing w:line="200" w:lineRule="atLeast"/>
        <w:ind w:left="0" w:firstLine="709"/>
        <w:rPr>
          <w:rFonts w:ascii="Verdana" w:hAnsi="Verdana" w:cs="Arial"/>
          <w:szCs w:val="22"/>
        </w:rPr>
      </w:pPr>
      <w:r w:rsidRPr="002F3B4B">
        <w:rPr>
          <w:rFonts w:ascii="Verdana" w:hAnsi="Verdana" w:cs="Arial"/>
          <w:szCs w:val="22"/>
        </w:rPr>
        <w:t xml:space="preserve">Stavebník zajistí zhotoviteli přípojná místa pro odběr elektrické energie a vody a dohodne způsob měření odběru. </w:t>
      </w:r>
      <w:r w:rsidR="00211EEA" w:rsidRPr="002F3B4B">
        <w:rPr>
          <w:rFonts w:ascii="Verdana" w:hAnsi="Verdana" w:cs="Arial"/>
          <w:szCs w:val="22"/>
        </w:rPr>
        <w:t>Záležitosti týkající se přípojných míst, zařízení a oplocení staveniště budou řešeny nejpozději v rámci předání staveniště zhotoviteli.</w:t>
      </w:r>
    </w:p>
    <w:p w:rsidR="00645B07" w:rsidRPr="002F3B4B" w:rsidRDefault="00645B07" w:rsidP="000A04EC">
      <w:pPr>
        <w:ind w:firstLine="709"/>
      </w:pPr>
      <w:r w:rsidRPr="002F3B4B">
        <w:t xml:space="preserve">Veškeré práce budou prováděny v souladu se zákonem č. 258/2000 Sb. o ochraně veřejného zdraví, dále zákonem č. 185/2001 Sb. o odpadech, </w:t>
      </w:r>
      <w:proofErr w:type="spellStart"/>
      <w:r w:rsidRPr="002F3B4B">
        <w:t>vyhl</w:t>
      </w:r>
      <w:proofErr w:type="spellEnd"/>
      <w:r w:rsidRPr="002F3B4B">
        <w:t xml:space="preserve">. č. 381/2001 Sb., kterou se stanoví Katalog odpadů, dále </w:t>
      </w:r>
      <w:proofErr w:type="spellStart"/>
      <w:r w:rsidRPr="002F3B4B">
        <w:t>vyhl</w:t>
      </w:r>
      <w:proofErr w:type="spellEnd"/>
      <w:r w:rsidRPr="002F3B4B">
        <w:t xml:space="preserve">. č. 383/2001 Sb. o 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Přílohou </w:t>
      </w:r>
      <w:proofErr w:type="gramStart"/>
      <w:r w:rsidRPr="002F3B4B">
        <w:t>č.1 k vyhlášce</w:t>
      </w:r>
      <w:proofErr w:type="gramEnd"/>
      <w:r w:rsidRPr="002F3B4B">
        <w:t xml:space="preserv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002369FE" w:rsidRPr="002F3B4B">
        <w:rPr>
          <w:lang w:eastAsia="cs-CZ"/>
        </w:rPr>
        <w:t>.</w:t>
      </w:r>
    </w:p>
    <w:p w:rsidR="00BD502F" w:rsidRPr="00E46D7C" w:rsidRDefault="00BD502F" w:rsidP="000A04EC">
      <w:pPr>
        <w:rPr>
          <w:color w:val="FF0000"/>
        </w:rPr>
      </w:pPr>
    </w:p>
    <w:p w:rsidR="004734D0" w:rsidRPr="00E46D7C" w:rsidRDefault="004734D0" w:rsidP="000A04EC">
      <w:pPr>
        <w:rPr>
          <w:rFonts w:cs="Arial"/>
          <w:color w:val="FF0000"/>
        </w:rPr>
      </w:pPr>
    </w:p>
    <w:p w:rsidR="00F911C8" w:rsidRPr="002F3B4B" w:rsidRDefault="00B230D9" w:rsidP="000A04EC">
      <w:pPr>
        <w:pStyle w:val="Nadpis1"/>
      </w:pPr>
      <w:r>
        <w:t>4</w:t>
      </w:r>
      <w:r w:rsidR="00F911C8" w:rsidRPr="0039335E">
        <w:t xml:space="preserve">. </w:t>
      </w:r>
      <w:r w:rsidR="00F911C8" w:rsidRPr="002F3B4B">
        <w:t xml:space="preserve">Bourání  </w:t>
      </w:r>
    </w:p>
    <w:p w:rsidR="004529B0" w:rsidRPr="002F3B4B" w:rsidRDefault="004529B0" w:rsidP="000A04EC">
      <w:pPr>
        <w:pStyle w:val="Zkladntextodsazen22"/>
        <w:spacing w:line="200" w:lineRule="atLeast"/>
        <w:ind w:left="0"/>
        <w:rPr>
          <w:rFonts w:ascii="Verdana" w:hAnsi="Verdana" w:cs="Arial"/>
          <w:szCs w:val="22"/>
        </w:rPr>
      </w:pPr>
    </w:p>
    <w:p w:rsidR="002369FE" w:rsidRPr="002F3B4B" w:rsidRDefault="00AF104B" w:rsidP="002369FE">
      <w:pPr>
        <w:ind w:firstLine="709"/>
        <w:rPr>
          <w:rFonts w:cs="Arial"/>
          <w:szCs w:val="22"/>
        </w:rPr>
      </w:pPr>
      <w:r w:rsidRPr="002F3B4B">
        <w:rPr>
          <w:rFonts w:cs="Arial"/>
          <w:szCs w:val="22"/>
        </w:rPr>
        <w:t>Pro jakékoli bourací práce budou použity takové nástroje a nářadí a budou zvoleny takové způsoby a postupy provedení prací, které budou brát v úvahu co nejmenší porušení zachovávaných stávajících</w:t>
      </w:r>
      <w:r w:rsidR="002A4913" w:rsidRPr="002F3B4B">
        <w:rPr>
          <w:rFonts w:cs="Arial"/>
          <w:szCs w:val="22"/>
        </w:rPr>
        <w:t xml:space="preserve"> konstrukcí</w:t>
      </w:r>
      <w:r w:rsidRPr="002F3B4B">
        <w:rPr>
          <w:rFonts w:cs="Arial"/>
          <w:szCs w:val="22"/>
        </w:rPr>
        <w:t>. Také vnitřní prostory (pokud budou využívané zhotovitelem, např. k dopravě materiálu) budou stavebníkovi po dokončení díla předány v původním stavu. Případn</w:t>
      </w:r>
      <w:r w:rsidR="002A4913" w:rsidRPr="002F3B4B">
        <w:rPr>
          <w:rFonts w:cs="Arial"/>
          <w:szCs w:val="22"/>
        </w:rPr>
        <w:t>á</w:t>
      </w:r>
      <w:r w:rsidRPr="002F3B4B">
        <w:rPr>
          <w:rFonts w:cs="Arial"/>
          <w:szCs w:val="22"/>
        </w:rPr>
        <w:t xml:space="preserve"> poškození dopravou materiálu a manipulací s ním </w:t>
      </w:r>
      <w:r w:rsidR="00E55C2C" w:rsidRPr="002F3B4B">
        <w:rPr>
          <w:rFonts w:cs="Arial"/>
          <w:szCs w:val="22"/>
        </w:rPr>
        <w:t>napraví zhotovitel na své náklady</w:t>
      </w:r>
      <w:r w:rsidR="002369FE" w:rsidRPr="002F3B4B">
        <w:rPr>
          <w:rFonts w:cs="Arial"/>
          <w:szCs w:val="22"/>
        </w:rPr>
        <w:t>.</w:t>
      </w:r>
    </w:p>
    <w:p w:rsidR="00735520" w:rsidRDefault="00275BCE" w:rsidP="006F71FB">
      <w:pPr>
        <w:ind w:firstLine="709"/>
        <w:rPr>
          <w:rFonts w:cs="Arial"/>
          <w:szCs w:val="22"/>
        </w:rPr>
      </w:pPr>
      <w:r w:rsidRPr="0039335E">
        <w:rPr>
          <w:rFonts w:cs="Arial"/>
          <w:szCs w:val="22"/>
        </w:rPr>
        <w:t xml:space="preserve">Ve fázi projektové přípravy nebylo z provozních důvodů možné provést sondy do všech konstrukcí. </w:t>
      </w:r>
      <w:r w:rsidR="00BA08C2">
        <w:rPr>
          <w:rFonts w:cs="Arial"/>
          <w:szCs w:val="22"/>
        </w:rPr>
        <w:t xml:space="preserve">Provedena byla sonda do střešního pláště. </w:t>
      </w:r>
    </w:p>
    <w:p w:rsidR="00BA08C2" w:rsidRPr="0039335E" w:rsidRDefault="00BA08C2" w:rsidP="006F71FB">
      <w:pPr>
        <w:ind w:firstLine="709"/>
        <w:rPr>
          <w:rFonts w:cs="Arial"/>
          <w:szCs w:val="22"/>
        </w:rPr>
      </w:pPr>
      <w:r>
        <w:rPr>
          <w:rFonts w:cs="Arial"/>
          <w:szCs w:val="22"/>
        </w:rPr>
        <w:t xml:space="preserve">Odstraněn bude střešní plášť – plechová krytina, dřevěné bednění, výplňový izolant. Demontuje se horní část střešního světlíku – kovová rámová </w:t>
      </w:r>
      <w:proofErr w:type="spellStart"/>
      <w:r>
        <w:rPr>
          <w:rFonts w:cs="Arial"/>
          <w:szCs w:val="22"/>
        </w:rPr>
        <w:t>kce</w:t>
      </w:r>
      <w:proofErr w:type="spellEnd"/>
      <w:r>
        <w:rPr>
          <w:rFonts w:cs="Arial"/>
          <w:szCs w:val="22"/>
        </w:rPr>
        <w:t xml:space="preserve"> s výplní z </w:t>
      </w:r>
      <w:proofErr w:type="spellStart"/>
      <w:r>
        <w:rPr>
          <w:rFonts w:cs="Arial"/>
          <w:szCs w:val="22"/>
        </w:rPr>
        <w:t>pkomůrkového</w:t>
      </w:r>
      <w:proofErr w:type="spellEnd"/>
      <w:r>
        <w:rPr>
          <w:rFonts w:cs="Arial"/>
          <w:szCs w:val="22"/>
        </w:rPr>
        <w:t xml:space="preserve"> polykarbonátu. Střecha musí být během rozkrytí </w:t>
      </w:r>
      <w:proofErr w:type="spellStart"/>
      <w:r>
        <w:rPr>
          <w:rFonts w:cs="Arial"/>
          <w:szCs w:val="22"/>
        </w:rPr>
        <w:t>zaplachtována</w:t>
      </w:r>
      <w:proofErr w:type="spellEnd"/>
      <w:r>
        <w:rPr>
          <w:rFonts w:cs="Arial"/>
          <w:szCs w:val="22"/>
        </w:rPr>
        <w:t xml:space="preserve">, jako dočasná ochrana před povětrnostními srážkami. Stavba musí být důsledně chráněna proti zatečení. </w:t>
      </w:r>
    </w:p>
    <w:p w:rsidR="00735520" w:rsidRPr="007A523D" w:rsidRDefault="00A17937" w:rsidP="00A17937">
      <w:pPr>
        <w:tabs>
          <w:tab w:val="left" w:pos="720"/>
        </w:tabs>
        <w:rPr>
          <w:rFonts w:cs="Arial"/>
          <w:szCs w:val="22"/>
        </w:rPr>
      </w:pPr>
      <w:r w:rsidRPr="00E46D7C">
        <w:rPr>
          <w:rFonts w:cs="Arial"/>
          <w:color w:val="FF0000"/>
          <w:szCs w:val="22"/>
        </w:rPr>
        <w:tab/>
      </w:r>
      <w:r w:rsidR="0039335E" w:rsidRPr="007A523D">
        <w:rPr>
          <w:rFonts w:cs="Arial"/>
          <w:szCs w:val="22"/>
        </w:rPr>
        <w:t xml:space="preserve">Hlavní </w:t>
      </w:r>
      <w:r w:rsidR="00A32714" w:rsidRPr="007A523D">
        <w:rPr>
          <w:rFonts w:cs="Arial"/>
          <w:szCs w:val="22"/>
        </w:rPr>
        <w:t>vstupní dveře</w:t>
      </w:r>
      <w:r w:rsidR="00831454" w:rsidRPr="007A523D">
        <w:rPr>
          <w:rFonts w:cs="Arial"/>
          <w:szCs w:val="22"/>
        </w:rPr>
        <w:t xml:space="preserve"> </w:t>
      </w:r>
      <w:r w:rsidR="0039335E" w:rsidRPr="007A523D">
        <w:rPr>
          <w:rFonts w:cs="Arial"/>
          <w:szCs w:val="22"/>
        </w:rPr>
        <w:t>muzea</w:t>
      </w:r>
      <w:r w:rsidR="00A32714" w:rsidRPr="007A523D">
        <w:rPr>
          <w:rFonts w:cs="Arial"/>
          <w:szCs w:val="22"/>
        </w:rPr>
        <w:t xml:space="preserve"> budou odstraněny a nahrazeny novými, které</w:t>
      </w:r>
      <w:r w:rsidR="007A523D" w:rsidRPr="007A523D">
        <w:rPr>
          <w:rFonts w:cs="Arial"/>
          <w:szCs w:val="22"/>
        </w:rPr>
        <w:t xml:space="preserve"> splňují tepelně technické požadavky</w:t>
      </w:r>
      <w:r w:rsidR="00D46DE3" w:rsidRPr="007A523D">
        <w:rPr>
          <w:rFonts w:cs="Arial"/>
          <w:szCs w:val="22"/>
        </w:rPr>
        <w:t xml:space="preserve">. </w:t>
      </w:r>
    </w:p>
    <w:p w:rsidR="007A523D" w:rsidRPr="007A523D" w:rsidRDefault="007A523D" w:rsidP="00A17937">
      <w:pPr>
        <w:tabs>
          <w:tab w:val="left" w:pos="720"/>
        </w:tabs>
        <w:rPr>
          <w:rFonts w:cs="Arial"/>
          <w:szCs w:val="22"/>
        </w:rPr>
      </w:pPr>
      <w:r w:rsidRPr="007A523D">
        <w:rPr>
          <w:rFonts w:cs="Arial"/>
          <w:szCs w:val="22"/>
        </w:rPr>
        <w:tab/>
        <w:t xml:space="preserve">Budou odstraněny výplně okenních otvorů v suterénu a v prvním nadzemním podlaží. Vnější okenní mříže budou odstraněny a nahrazeny vnitřními nůžkovými.  </w:t>
      </w:r>
    </w:p>
    <w:p w:rsidR="00D12869" w:rsidRPr="007A523D" w:rsidRDefault="008A1117" w:rsidP="007A523D">
      <w:pPr>
        <w:tabs>
          <w:tab w:val="left" w:pos="720"/>
        </w:tabs>
        <w:rPr>
          <w:rFonts w:cs="Arial"/>
          <w:szCs w:val="22"/>
        </w:rPr>
      </w:pPr>
      <w:r w:rsidRPr="007A523D">
        <w:rPr>
          <w:rFonts w:cs="Arial"/>
          <w:szCs w:val="22"/>
        </w:rPr>
        <w:tab/>
      </w:r>
      <w:r w:rsidR="00966CF9" w:rsidRPr="007A523D">
        <w:rPr>
          <w:rFonts w:cs="Arial"/>
          <w:szCs w:val="22"/>
        </w:rPr>
        <w:t xml:space="preserve"> </w:t>
      </w:r>
      <w:r w:rsidR="001C64E3" w:rsidRPr="007A523D">
        <w:rPr>
          <w:szCs w:val="22"/>
        </w:rPr>
        <w:t>Demontáž střešního a fasádního hromosvodu</w:t>
      </w:r>
      <w:r w:rsidR="001D0884" w:rsidRPr="007A523D">
        <w:rPr>
          <w:szCs w:val="22"/>
        </w:rPr>
        <w:t xml:space="preserve">. </w:t>
      </w:r>
      <w:r w:rsidR="001C64E3" w:rsidRPr="007A523D">
        <w:rPr>
          <w:szCs w:val="22"/>
        </w:rPr>
        <w:t xml:space="preserve">Demontáž stávajících vnějších </w:t>
      </w:r>
      <w:r w:rsidR="001C64E3" w:rsidRPr="007A523D">
        <w:rPr>
          <w:szCs w:val="22"/>
        </w:rPr>
        <w:lastRenderedPageBreak/>
        <w:t>parapetů na objektu</w:t>
      </w:r>
      <w:r w:rsidR="007A523D">
        <w:rPr>
          <w:szCs w:val="22"/>
        </w:rPr>
        <w:t xml:space="preserve">, u měněných výplní oken i vnitřní. </w:t>
      </w:r>
    </w:p>
    <w:p w:rsidR="00DA492F" w:rsidRPr="007A523D" w:rsidRDefault="00D12869" w:rsidP="00B230D9">
      <w:pPr>
        <w:ind w:firstLine="709"/>
        <w:rPr>
          <w:szCs w:val="22"/>
        </w:rPr>
      </w:pPr>
      <w:r w:rsidRPr="007A523D">
        <w:t xml:space="preserve">Podél obvodových stěn bude </w:t>
      </w:r>
      <w:r w:rsidRPr="007A523D">
        <w:rPr>
          <w:szCs w:val="22"/>
        </w:rPr>
        <w:t>pro aplikaci kontaktního zateplení soklové části a uložení zemnícího pásku hromosvodu</w:t>
      </w:r>
      <w:r w:rsidR="00BA08C2">
        <w:rPr>
          <w:szCs w:val="22"/>
        </w:rPr>
        <w:t xml:space="preserve"> a nové drenáže</w:t>
      </w:r>
      <w:r w:rsidRPr="007A523D">
        <w:rPr>
          <w:szCs w:val="22"/>
        </w:rPr>
        <w:t xml:space="preserve"> proveden výkop.</w:t>
      </w:r>
      <w:r w:rsidR="00BA08C2">
        <w:rPr>
          <w:szCs w:val="22"/>
        </w:rPr>
        <w:t xml:space="preserve"> U apsidy bude proveden geologický průzkum pro upřesnění navržené sanace základových </w:t>
      </w:r>
      <w:proofErr w:type="spellStart"/>
      <w:r w:rsidR="00BA08C2">
        <w:rPr>
          <w:szCs w:val="22"/>
        </w:rPr>
        <w:t>kcí</w:t>
      </w:r>
      <w:proofErr w:type="spellEnd"/>
      <w:r w:rsidR="00BA08C2">
        <w:rPr>
          <w:szCs w:val="22"/>
        </w:rPr>
        <w:t xml:space="preserve">. </w:t>
      </w:r>
      <w:r w:rsidR="006507DD">
        <w:rPr>
          <w:szCs w:val="22"/>
        </w:rPr>
        <w:t xml:space="preserve">Ve výkopu okolo </w:t>
      </w:r>
      <w:proofErr w:type="spellStart"/>
      <w:r w:rsidR="006507DD">
        <w:rPr>
          <w:szCs w:val="22"/>
        </w:rPr>
        <w:t>objketu</w:t>
      </w:r>
      <w:proofErr w:type="spellEnd"/>
      <w:r w:rsidR="006507DD">
        <w:rPr>
          <w:szCs w:val="22"/>
        </w:rPr>
        <w:t xml:space="preserve"> se předpokládá nutnost ubourání cihelné přizdívky a odřezání výčnělků kamenného zdiva.</w:t>
      </w:r>
    </w:p>
    <w:p w:rsidR="00275BCE" w:rsidRDefault="00275BCE" w:rsidP="00275BCE">
      <w:pPr>
        <w:ind w:firstLine="709"/>
      </w:pPr>
      <w:r w:rsidRPr="007A523D">
        <w:t xml:space="preserve">V souvislosti s přípravou navrženého kontaktního zateplení obvodových stěn bude proveden podrobný </w:t>
      </w:r>
      <w:r w:rsidRPr="007A523D">
        <w:rPr>
          <w:u w:val="single"/>
        </w:rPr>
        <w:t>stavebně technický průzkum fasády</w:t>
      </w:r>
      <w:r w:rsidRPr="007A523D">
        <w:t>, resp. především podkladu stěn dle ČSN 73 2901. Nesoudržné a degradované plochy omítek stěn a soklů budou odstraněny a povrch vyrovnán dle ČSN 73 2901.  Soudržné a rovné plochy mohou být ponechány v původním stavu (pouze očištěny tlakovou vodou) pod podmínkou, že zhotovitel stavby ověří soudržnost a míru případné degradace povrchu, a to podle ČSN 73 2901. předpokládá se odstranění a následné vyspravení z </w:t>
      </w:r>
      <w:r w:rsidR="00BA08C2">
        <w:t>15</w:t>
      </w:r>
      <w:r w:rsidRPr="007A523D">
        <w:t>%</w:t>
      </w:r>
      <w:r w:rsidR="00BA08C2">
        <w:t xml:space="preserve"> plochy hlavní fasády a 100% plochy soklu, kde bude okopán keramický obklad</w:t>
      </w:r>
      <w:r w:rsidRPr="007A523D">
        <w:t>.</w:t>
      </w:r>
    </w:p>
    <w:p w:rsidR="00BA08C2" w:rsidRPr="007A523D" w:rsidRDefault="00BA08C2" w:rsidP="00275BCE">
      <w:pPr>
        <w:ind w:firstLine="709"/>
      </w:pPr>
      <w:r>
        <w:t>Demontují se dřevěné pole zábradlí na terase a vstupní podestě. Odříznuto bude kovové zábradlí podél fasády na vstupní rampě. Demontuje se nerezový komínový systém a veškeré prvky na fasádě bránící aplikaci nového KZS.</w:t>
      </w:r>
    </w:p>
    <w:p w:rsidR="00C63DE3" w:rsidRPr="007A523D" w:rsidRDefault="00C63DE3" w:rsidP="009072EB">
      <w:pPr>
        <w:ind w:firstLine="709"/>
      </w:pPr>
      <w:r w:rsidRPr="007A523D">
        <w:t>Při likvidaci odpadu bude postupováno v souladu se zákonem č. 185/2001 Sb. o odpadech, zejména se upozorňuje na nutnost vedení evidence o nakládání s odpady podle § 39. Tato evidence bude zhotovitelem předložena při předání stavby. Speciální pozornost je třeba věnovat vzniku nebezpečného odpadu, tj. všem materiálům, které obsahují složky uvedené v příloze 5 zákona, a dalším jmenovitým typům odpadů jako jsou oleje, maziva, azbest apod.</w:t>
      </w:r>
    </w:p>
    <w:p w:rsidR="00C63DE3" w:rsidRPr="007A523D" w:rsidRDefault="00C63DE3" w:rsidP="00C63DE3">
      <w:pPr>
        <w:rPr>
          <w:szCs w:val="22"/>
          <w:highlight w:val="yellow"/>
          <w:shd w:val="clear" w:color="auto" w:fill="FFFF00"/>
        </w:rPr>
      </w:pPr>
      <w:r w:rsidRPr="007A523D">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543689" w:rsidRPr="00E46D7C" w:rsidRDefault="00543689" w:rsidP="00543689">
      <w:pPr>
        <w:ind w:firstLine="709"/>
        <w:rPr>
          <w:color w:val="FF0000"/>
          <w:lang w:eastAsia="cs-CZ"/>
        </w:rPr>
      </w:pPr>
    </w:p>
    <w:p w:rsidR="001F768B" w:rsidRPr="00E46D7C" w:rsidRDefault="001F768B" w:rsidP="00543689">
      <w:pPr>
        <w:ind w:firstLine="709"/>
        <w:rPr>
          <w:color w:val="FF0000"/>
          <w:lang w:eastAsia="cs-CZ"/>
        </w:rPr>
      </w:pPr>
    </w:p>
    <w:p w:rsidR="00B813F5" w:rsidRPr="006449D3" w:rsidRDefault="00B230D9" w:rsidP="00B813F5">
      <w:pPr>
        <w:pStyle w:val="Zkladntextodsazen22"/>
        <w:shd w:val="clear" w:color="auto" w:fill="E6E6E6"/>
        <w:spacing w:line="200" w:lineRule="atLeast"/>
        <w:ind w:left="0"/>
        <w:rPr>
          <w:rFonts w:ascii="Verdana" w:eastAsia="Times New Roman" w:hAnsi="Verdana" w:cs="Arial"/>
          <w:b/>
          <w:szCs w:val="22"/>
        </w:rPr>
      </w:pPr>
      <w:r w:rsidRPr="006449D3">
        <w:rPr>
          <w:rFonts w:ascii="Verdana" w:eastAsia="Times New Roman" w:hAnsi="Verdana" w:cs="Arial"/>
          <w:b/>
          <w:szCs w:val="22"/>
        </w:rPr>
        <w:t>5</w:t>
      </w:r>
      <w:r w:rsidR="00B813F5" w:rsidRPr="006449D3">
        <w:rPr>
          <w:rFonts w:ascii="Verdana" w:eastAsia="Times New Roman" w:hAnsi="Verdana" w:cs="Arial"/>
          <w:b/>
          <w:szCs w:val="22"/>
        </w:rPr>
        <w:t>. Zemní práce</w:t>
      </w:r>
      <w:r w:rsidR="00022019">
        <w:rPr>
          <w:rFonts w:ascii="Verdana" w:eastAsia="Times New Roman" w:hAnsi="Verdana" w:cs="Arial"/>
          <w:b/>
          <w:szCs w:val="22"/>
        </w:rPr>
        <w:t>, základy</w:t>
      </w:r>
      <w:r w:rsidR="00B813F5" w:rsidRPr="006449D3">
        <w:rPr>
          <w:rFonts w:ascii="Verdana" w:eastAsia="Times New Roman" w:hAnsi="Verdana" w:cs="Arial"/>
          <w:b/>
          <w:szCs w:val="22"/>
        </w:rPr>
        <w:t xml:space="preserve"> a úprava zpevněných ploch</w:t>
      </w:r>
    </w:p>
    <w:p w:rsidR="00B813F5" w:rsidRPr="00E46D7C" w:rsidRDefault="00B813F5" w:rsidP="00B813F5">
      <w:pPr>
        <w:pStyle w:val="Zkladntextodsazen22"/>
        <w:spacing w:line="200" w:lineRule="atLeast"/>
        <w:ind w:left="0"/>
        <w:rPr>
          <w:rFonts w:ascii="Verdana" w:hAnsi="Verdana" w:cs="Arial"/>
          <w:color w:val="FF0000"/>
          <w:szCs w:val="22"/>
          <w:highlight w:val="green"/>
        </w:rPr>
      </w:pPr>
    </w:p>
    <w:p w:rsidR="00D80C47" w:rsidRDefault="00D80C47" w:rsidP="002401F7">
      <w:pPr>
        <w:ind w:firstLine="709"/>
        <w:rPr>
          <w:rFonts w:cs="Arial"/>
          <w:szCs w:val="22"/>
        </w:rPr>
      </w:pPr>
      <w:r w:rsidRPr="0096289D">
        <w:rPr>
          <w:rFonts w:cs="Arial"/>
          <w:szCs w:val="22"/>
        </w:rPr>
        <w:t>Výkop bude proveden otevřenou paženou rýhou. Svislé stěny výkopu budou zabezpečeny proti sesunutí příložným pažením, a to od hloubky větší než 1,</w:t>
      </w:r>
      <w:r>
        <w:rPr>
          <w:rFonts w:cs="Arial"/>
          <w:szCs w:val="22"/>
        </w:rPr>
        <w:t>5</w:t>
      </w:r>
      <w:r w:rsidRPr="0096289D">
        <w:rPr>
          <w:rFonts w:cs="Arial"/>
          <w:szCs w:val="22"/>
        </w:rPr>
        <w:t xml:space="preserve"> m bezpodmínečně, u výkopu do hloubky 1,</w:t>
      </w:r>
      <w:r>
        <w:rPr>
          <w:rFonts w:cs="Arial"/>
          <w:szCs w:val="22"/>
        </w:rPr>
        <w:t>5</w:t>
      </w:r>
      <w:r w:rsidRPr="0096289D">
        <w:rPr>
          <w:rFonts w:cs="Arial"/>
          <w:szCs w:val="22"/>
        </w:rPr>
        <w:t xml:space="preserve"> m dle potřeby. </w:t>
      </w:r>
      <w:r>
        <w:rPr>
          <w:rFonts w:cs="Arial"/>
          <w:szCs w:val="22"/>
        </w:rPr>
        <w:t>Předpokládané</w:t>
      </w:r>
      <w:r w:rsidRPr="0096289D">
        <w:rPr>
          <w:rFonts w:cs="Arial"/>
          <w:szCs w:val="22"/>
        </w:rPr>
        <w:t xml:space="preserve"> zatřídění zeminy je tř. 2.</w:t>
      </w:r>
    </w:p>
    <w:p w:rsidR="002401F7" w:rsidRDefault="002401F7" w:rsidP="002401F7">
      <w:pPr>
        <w:ind w:firstLine="709"/>
      </w:pPr>
      <w:r w:rsidRPr="004405BB">
        <w:rPr>
          <w:rFonts w:cs="Arial"/>
          <w:szCs w:val="22"/>
        </w:rPr>
        <w:t xml:space="preserve">Zemní práce budou prováděny s opatrností, tzn. tak aby nedošlo k poškození přípojek a k poškození dalších sítí vedených kolem objektu nebo přímo k zateplovanému objektu.  Polohu těchto sítí zajistí zhotovitel ve spolupráci s objednatelem a správci těchto sítí vytýčením na stavbě. </w:t>
      </w:r>
      <w:r w:rsidRPr="004405BB">
        <w:rPr>
          <w:rFonts w:cs="Arial"/>
          <w:b/>
          <w:szCs w:val="22"/>
        </w:rPr>
        <w:t>Výkopové práce smí být prováděny maximálně na úroveň stávající základové spáry.</w:t>
      </w:r>
      <w:r w:rsidRPr="004405BB">
        <w:t xml:space="preserve"> </w:t>
      </w:r>
    </w:p>
    <w:p w:rsidR="00F109E6" w:rsidRDefault="006A406B" w:rsidP="002401F7">
      <w:pPr>
        <w:ind w:firstLine="709"/>
      </w:pPr>
      <w:r w:rsidRPr="006A406B">
        <w:t>Apsida jako celek nerovnoměrně sedá vůči budově</w:t>
      </w:r>
      <w:r>
        <w:t>. Zabránění dalšího sedání bude provedeno podezdění základů</w:t>
      </w:r>
      <w:r w:rsidR="00584858">
        <w:t xml:space="preserve"> v kombinaci s tryskovou injektáží</w:t>
      </w:r>
      <w:r w:rsidR="00F109E6">
        <w:t>. Základy budou postupně podezděny v souladu s prováděním výkopových prací. Výkop pod úroveň základu lze provádět výhradně při procesu podezdívání</w:t>
      </w:r>
      <w:r w:rsidR="00584858">
        <w:t xml:space="preserve"> a injektáže</w:t>
      </w:r>
      <w:r w:rsidR="00F109E6">
        <w:t>, jinak je to nepřípustné.</w:t>
      </w:r>
    </w:p>
    <w:p w:rsidR="00584858" w:rsidRDefault="00584858" w:rsidP="002401F7">
      <w:pPr>
        <w:ind w:firstLine="709"/>
      </w:pPr>
      <w:r>
        <w:t xml:space="preserve">Pro detailní návrh tryskové injektáže zhotovitel provede geologický průzkum pro ověření úrovně skalního (únosného) podloží. V rámci výrobní dokumentace bude proveden optimalizovaný statický a geotechnický návrh sanace základových </w:t>
      </w:r>
      <w:proofErr w:type="spellStart"/>
      <w:r>
        <w:t>kcí</w:t>
      </w:r>
      <w:proofErr w:type="spellEnd"/>
      <w:r>
        <w:t xml:space="preserve">. Trysková </w:t>
      </w:r>
      <w:proofErr w:type="spellStart"/>
      <w:r>
        <w:t>injketáž</w:t>
      </w:r>
      <w:proofErr w:type="spellEnd"/>
      <w:r>
        <w:t xml:space="preserve"> se předpokládá do hloubky 4,0 m pod startovací úrovní.</w:t>
      </w:r>
    </w:p>
    <w:p w:rsidR="006A406B" w:rsidRPr="006A406B" w:rsidRDefault="00F109E6" w:rsidP="002401F7">
      <w:pPr>
        <w:ind w:firstLine="709"/>
        <w:rPr>
          <w:rFonts w:cs="Arial"/>
          <w:szCs w:val="22"/>
        </w:rPr>
      </w:pPr>
      <w:r>
        <w:t xml:space="preserve">Podezdění bude probíhat v 25%záberech o délce 1 m a hloubce 0,8 až 1,0 m. </w:t>
      </w:r>
      <w:r>
        <w:lastRenderedPageBreak/>
        <w:t>Tzn., pod základem se udělá 1 m výkop, pak 3 m nic a pak zase kopat 1 m pod základem. Technologie kopání bude posouzena odpovědným pracovníkem na základě zhodnocení stavu távajících základových pasů. Jakmile bude záběr vykopán, bude jeho</w:t>
      </w:r>
      <w:r w:rsidR="004B6169">
        <w:t xml:space="preserve"> dno začištěno, vymeteno a dno srovnáno </w:t>
      </w:r>
      <w:r w:rsidR="00584858">
        <w:t>podkladním betonem</w:t>
      </w:r>
      <w:r w:rsidR="004B6169">
        <w:t xml:space="preserve">. Následně bude probíhat podezdívání betonovými cihlami na cementovou maltu. Každý záběr bude zakončen zazubením ložných spár za účelem provázání při podezdívání v sousedním záběru. Základ se musí jedině podezdívat, betonáž záběrů není </w:t>
      </w:r>
      <w:proofErr w:type="gramStart"/>
      <w:r w:rsidR="004B6169">
        <w:t>povolena ! Při</w:t>
      </w:r>
      <w:proofErr w:type="gramEnd"/>
      <w:r w:rsidR="004B6169">
        <w:t xml:space="preserve"> betonáži by se vytvořily nezávislé bloky, které by </w:t>
      </w:r>
      <w:r w:rsidR="004A75FD">
        <w:t>zne</w:t>
      </w:r>
      <w:r w:rsidR="004B6169">
        <w:t>možňovaly další podkopání. Proto se musí bezpo</w:t>
      </w:r>
      <w:r w:rsidR="004A75FD">
        <w:t>dmínečně dodržet požadavek na zazubení ložných spár pro nav</w:t>
      </w:r>
      <w:r w:rsidR="004B6169">
        <w:t xml:space="preserve">ázání přilehlé podezdívky v dalším </w:t>
      </w:r>
      <w:r w:rsidR="004A75FD">
        <w:t>záběru. Když půjde praco</w:t>
      </w:r>
      <w:r w:rsidR="004B6169">
        <w:t xml:space="preserve">vník do výkopu pod stěnu, bude </w:t>
      </w:r>
      <w:proofErr w:type="spellStart"/>
      <w:r w:rsidR="004B6169">
        <w:t>nadlehlé</w:t>
      </w:r>
      <w:proofErr w:type="spellEnd"/>
      <w:r w:rsidR="004B6169">
        <w:t xml:space="preserve"> zdivo, pod které jde, provizorně zajištěno stojkami pro případ nahodilého sesutí. Budou dodržován</w:t>
      </w:r>
      <w:r w:rsidR="004A75FD">
        <w:t>y zásady BOZP, které stanový koordinátor BOZP.</w:t>
      </w:r>
      <w:r w:rsidR="004B6169">
        <w:t xml:space="preserve"> </w:t>
      </w:r>
      <w:r>
        <w:t xml:space="preserve"> </w:t>
      </w:r>
      <w:r w:rsidR="00665D38">
        <w:t xml:space="preserve"> </w:t>
      </w:r>
      <w:r w:rsidR="006A406B">
        <w:t xml:space="preserve"> </w:t>
      </w:r>
    </w:p>
    <w:p w:rsidR="008F1021" w:rsidRPr="004405BB" w:rsidRDefault="00B813F5" w:rsidP="008F1021">
      <w:pPr>
        <w:ind w:firstLine="709"/>
      </w:pPr>
      <w:r w:rsidRPr="004405BB">
        <w:t>Z důvodu zateplen</w:t>
      </w:r>
      <w:r w:rsidR="006F71FB" w:rsidRPr="004405BB">
        <w:t xml:space="preserve">í obvodových konstrukcí </w:t>
      </w:r>
      <w:r w:rsidRPr="004405BB">
        <w:t>pod úrovní terénu</w:t>
      </w:r>
      <w:r w:rsidR="006F71FB" w:rsidRPr="004405BB">
        <w:t xml:space="preserve"> </w:t>
      </w:r>
      <w:r w:rsidRPr="004405BB">
        <w:t>bude podél objektu</w:t>
      </w:r>
      <w:r w:rsidR="0004324B" w:rsidRPr="004405BB">
        <w:t xml:space="preserve"> a v jeho těsné blízkosti</w:t>
      </w:r>
      <w:r w:rsidRPr="004405BB">
        <w:t xml:space="preserve"> proveden výkop.  Výkop pro provedení zateplení obvodových a základových konstrukcí bude proveden v šířce 800</w:t>
      </w:r>
      <w:r w:rsidR="006677A3">
        <w:t>-1000</w:t>
      </w:r>
      <w:r w:rsidRPr="004405BB">
        <w:t xml:space="preserve">mm od stávajícího líce fasády. </w:t>
      </w:r>
    </w:p>
    <w:p w:rsidR="008F1021" w:rsidRPr="006449D3" w:rsidRDefault="002401F7" w:rsidP="003211F4">
      <w:pPr>
        <w:ind w:firstLine="709"/>
      </w:pPr>
      <w:r w:rsidRPr="006449D3">
        <w:t xml:space="preserve">Pro potřeba napojení HRM soustavy na </w:t>
      </w:r>
      <w:r w:rsidR="006677A3">
        <w:t>nové</w:t>
      </w:r>
      <w:r w:rsidR="006677A3" w:rsidRPr="006449D3">
        <w:t xml:space="preserve"> </w:t>
      </w:r>
      <w:r w:rsidRPr="006449D3">
        <w:t xml:space="preserve">zemnění bude proveden výkop š. </w:t>
      </w:r>
      <w:proofErr w:type="gramStart"/>
      <w:r w:rsidR="006677A3">
        <w:t>min.</w:t>
      </w:r>
      <w:proofErr w:type="gramEnd"/>
      <w:r w:rsidR="006677A3">
        <w:t xml:space="preserve"> 8</w:t>
      </w:r>
      <w:r w:rsidR="006677A3" w:rsidRPr="006449D3">
        <w:t xml:space="preserve">00mm </w:t>
      </w:r>
      <w:r w:rsidR="006677A3">
        <w:t>u paty stěny</w:t>
      </w:r>
      <w:r w:rsidR="003211F4" w:rsidRPr="006449D3">
        <w:t xml:space="preserve">, který bude následně </w:t>
      </w:r>
      <w:r w:rsidR="006677A3">
        <w:t>zabetonován</w:t>
      </w:r>
      <w:r w:rsidR="003211F4" w:rsidRPr="006449D3">
        <w:t>.</w:t>
      </w:r>
    </w:p>
    <w:p w:rsidR="00B813F5" w:rsidRPr="006449D3" w:rsidRDefault="00B813F5" w:rsidP="00B813F5">
      <w:pPr>
        <w:pStyle w:val="Zkladntextodsazen22"/>
        <w:spacing w:line="200" w:lineRule="atLeast"/>
        <w:ind w:left="0" w:firstLine="709"/>
        <w:rPr>
          <w:rFonts w:ascii="Verdana" w:hAnsi="Verdana" w:cs="Arial"/>
          <w:szCs w:val="22"/>
        </w:rPr>
      </w:pPr>
      <w:r w:rsidRPr="006449D3">
        <w:rPr>
          <w:rFonts w:ascii="Verdana" w:hAnsi="Verdana" w:cs="Arial"/>
          <w:szCs w:val="22"/>
        </w:rPr>
        <w:t xml:space="preserve">Nevyužitý objem odtěžené zeminy bude odvážen na skládku, event. může být objednatelem rozhodnuto o jeho jiném využití v místě. </w:t>
      </w:r>
    </w:p>
    <w:p w:rsidR="006677A3" w:rsidRPr="006449D3" w:rsidRDefault="00B813F5" w:rsidP="00B813F5">
      <w:pPr>
        <w:ind w:firstLine="709"/>
        <w:rPr>
          <w:rFonts w:cs="Arial"/>
          <w:szCs w:val="22"/>
        </w:rPr>
      </w:pPr>
      <w:r w:rsidRPr="006449D3">
        <w:rPr>
          <w:rFonts w:cs="Arial"/>
          <w:szCs w:val="22"/>
        </w:rPr>
        <w:t xml:space="preserve">Po provedení výkopů bude zhotovitelem proveden podrobný průzkum stávajících konstrukcí s ohledem na jejich vlhkost, resp. kvalitu izolace proti zemní vlhkosti. V návaznosti na zjištění bude potvrzeno či revidováno navržené řešení zateplení soklové </w:t>
      </w:r>
      <w:proofErr w:type="spellStart"/>
      <w:proofErr w:type="gramStart"/>
      <w:r w:rsidRPr="006449D3">
        <w:rPr>
          <w:rFonts w:cs="Arial"/>
          <w:szCs w:val="22"/>
        </w:rPr>
        <w:t>části.</w:t>
      </w:r>
      <w:r w:rsidR="006677A3">
        <w:rPr>
          <w:rFonts w:cs="Arial"/>
          <w:szCs w:val="22"/>
        </w:rPr>
        <w:t>Výkop</w:t>
      </w:r>
      <w:proofErr w:type="spellEnd"/>
      <w:proofErr w:type="gramEnd"/>
      <w:r w:rsidR="006677A3">
        <w:rPr>
          <w:rFonts w:cs="Arial"/>
          <w:szCs w:val="22"/>
        </w:rPr>
        <w:t xml:space="preserve"> okolo základových patek vstupní rampy se uvažuje ve ztížených prostorových podmínkách. Výkop nesmí být hlubší než základová spára patek rampy. Předpokládá se nutnost dočasného statického zajištění </w:t>
      </w:r>
      <w:proofErr w:type="spellStart"/>
      <w:r w:rsidR="006677A3">
        <w:rPr>
          <w:rFonts w:cs="Arial"/>
          <w:szCs w:val="22"/>
        </w:rPr>
        <w:t>kce</w:t>
      </w:r>
      <w:proofErr w:type="spellEnd"/>
      <w:r w:rsidR="006677A3">
        <w:rPr>
          <w:rFonts w:cs="Arial"/>
          <w:szCs w:val="22"/>
        </w:rPr>
        <w:t xml:space="preserve"> rampy proti ztrátě stability. </w:t>
      </w:r>
    </w:p>
    <w:p w:rsidR="00B813F5" w:rsidRPr="006449D3" w:rsidRDefault="00B813F5" w:rsidP="00B813F5">
      <w:pPr>
        <w:ind w:firstLine="709"/>
        <w:rPr>
          <w:rFonts w:cs="Arial"/>
          <w:szCs w:val="22"/>
        </w:rPr>
      </w:pPr>
      <w:r w:rsidRPr="006449D3">
        <w:rPr>
          <w:rFonts w:cs="Arial"/>
          <w:szCs w:val="22"/>
        </w:rPr>
        <w:t>Po provedení navrženého zateplení fasády včetně soklov</w:t>
      </w:r>
      <w:r w:rsidR="003211F4" w:rsidRPr="006449D3">
        <w:rPr>
          <w:rFonts w:cs="Arial"/>
          <w:szCs w:val="22"/>
        </w:rPr>
        <w:t>é části a základové konstrukce,</w:t>
      </w:r>
      <w:r w:rsidRPr="006449D3">
        <w:rPr>
          <w:rFonts w:cs="Arial"/>
          <w:szCs w:val="22"/>
        </w:rPr>
        <w:t xml:space="preserve"> po uložení zemnícího pásku hromosvodu včetně vytažení jednotlivých fasádních částí od uzemnění nad úroveň terénu</w:t>
      </w:r>
      <w:r w:rsidR="00584858">
        <w:rPr>
          <w:rFonts w:cs="Arial"/>
          <w:szCs w:val="22"/>
        </w:rPr>
        <w:t>,</w:t>
      </w:r>
      <w:r w:rsidR="003211F4" w:rsidRPr="006449D3">
        <w:rPr>
          <w:rFonts w:cs="Arial"/>
          <w:szCs w:val="22"/>
        </w:rPr>
        <w:t xml:space="preserve"> po provedení </w:t>
      </w:r>
      <w:r w:rsidR="00584858">
        <w:rPr>
          <w:rFonts w:cs="Arial"/>
          <w:szCs w:val="22"/>
        </w:rPr>
        <w:t xml:space="preserve">sanace </w:t>
      </w:r>
      <w:r w:rsidR="003211F4" w:rsidRPr="006449D3">
        <w:rPr>
          <w:rFonts w:cs="Arial"/>
          <w:szCs w:val="22"/>
        </w:rPr>
        <w:t xml:space="preserve">základových </w:t>
      </w:r>
      <w:proofErr w:type="gramStart"/>
      <w:r w:rsidR="003211F4" w:rsidRPr="006449D3">
        <w:rPr>
          <w:rFonts w:cs="Arial"/>
          <w:szCs w:val="22"/>
        </w:rPr>
        <w:t xml:space="preserve">konstrukcí </w:t>
      </w:r>
      <w:r w:rsidR="00584858">
        <w:rPr>
          <w:rFonts w:cs="Arial"/>
          <w:szCs w:val="22"/>
        </w:rPr>
        <w:t xml:space="preserve"> a po</w:t>
      </w:r>
      <w:proofErr w:type="gramEnd"/>
      <w:r w:rsidR="00584858">
        <w:rPr>
          <w:rFonts w:cs="Arial"/>
          <w:szCs w:val="22"/>
        </w:rPr>
        <w:t xml:space="preserve"> provedení obvodové drenáže </w:t>
      </w:r>
      <w:r w:rsidRPr="006449D3">
        <w:rPr>
          <w:rFonts w:cs="Arial"/>
          <w:szCs w:val="22"/>
        </w:rPr>
        <w:t>bude proveden zásyp výkopu podél objektu.</w:t>
      </w:r>
      <w:r w:rsidR="00584858">
        <w:rPr>
          <w:rFonts w:cs="Arial"/>
          <w:szCs w:val="22"/>
        </w:rPr>
        <w:t xml:space="preserve"> Výkopy pro dešťovou kanalizaci se uvažují oddílné, dál od objektu.</w:t>
      </w:r>
    </w:p>
    <w:p w:rsidR="00461B16" w:rsidRDefault="00B813F5" w:rsidP="00B813F5">
      <w:pPr>
        <w:pStyle w:val="Zkladntextodsazen22"/>
        <w:spacing w:line="200" w:lineRule="atLeast"/>
        <w:ind w:left="0"/>
        <w:rPr>
          <w:rFonts w:ascii="Verdana" w:hAnsi="Verdana" w:cs="Arial"/>
          <w:szCs w:val="22"/>
        </w:rPr>
      </w:pPr>
      <w:r w:rsidRPr="006449D3">
        <w:rPr>
          <w:rFonts w:ascii="Verdana" w:hAnsi="Verdana" w:cs="Arial"/>
          <w:szCs w:val="22"/>
        </w:rPr>
        <w:tab/>
        <w:t xml:space="preserve">Podél objektu bude nově proveden okapový chodník, a doplněny zpevněné plochy dle projektové dokumentace ve výkrese </w:t>
      </w:r>
      <w:r w:rsidR="00174836">
        <w:rPr>
          <w:rFonts w:ascii="Verdana" w:hAnsi="Verdana" w:cs="Arial"/>
          <w:szCs w:val="22"/>
        </w:rPr>
        <w:t xml:space="preserve">koordinační situace, detaily, </w:t>
      </w:r>
      <w:proofErr w:type="gramStart"/>
      <w:r w:rsidR="00174836">
        <w:rPr>
          <w:rFonts w:ascii="Verdana" w:hAnsi="Verdana" w:cs="Arial"/>
          <w:szCs w:val="22"/>
        </w:rPr>
        <w:t>půdorys 1 .PP</w:t>
      </w:r>
      <w:proofErr w:type="gramEnd"/>
      <w:r w:rsidR="00174836">
        <w:rPr>
          <w:rFonts w:ascii="Verdana" w:hAnsi="Verdana" w:cs="Arial"/>
          <w:szCs w:val="22"/>
        </w:rPr>
        <w:t xml:space="preserve"> a ve skladbách konstrukcí</w:t>
      </w:r>
      <w:r w:rsidRPr="006449D3">
        <w:rPr>
          <w:rFonts w:ascii="Verdana" w:hAnsi="Verdana" w:cs="Arial"/>
          <w:szCs w:val="22"/>
        </w:rPr>
        <w:t>.</w:t>
      </w:r>
      <w:r w:rsidR="00174836">
        <w:rPr>
          <w:rFonts w:ascii="Verdana" w:hAnsi="Verdana" w:cs="Arial"/>
          <w:szCs w:val="22"/>
        </w:rPr>
        <w:t xml:space="preserve"> Okapový chodník bude z betonových dlaždic kladených do betonu na stabilizovaný zásyp. Opravy zpevněných ploch spočívají v menším rozsahu v přeskládání původní betonové dlažby (před vstupním schodištěm) a v obnově části asfaltových areálových zpevněných ploch. </w:t>
      </w:r>
    </w:p>
    <w:p w:rsidR="00174836" w:rsidRDefault="00174836" w:rsidP="00B813F5">
      <w:pPr>
        <w:pStyle w:val="Zkladntextodsazen22"/>
        <w:spacing w:line="200" w:lineRule="atLeast"/>
        <w:ind w:left="0"/>
        <w:rPr>
          <w:rFonts w:ascii="Verdana" w:hAnsi="Verdana" w:cs="Arial"/>
          <w:szCs w:val="22"/>
        </w:rPr>
      </w:pPr>
      <w:r>
        <w:rPr>
          <w:rFonts w:ascii="Verdana" w:hAnsi="Verdana" w:cs="Arial"/>
          <w:szCs w:val="22"/>
        </w:rPr>
        <w:t xml:space="preserve">Navazující plochy trávníku budou </w:t>
      </w:r>
      <w:proofErr w:type="spellStart"/>
      <w:r>
        <w:rPr>
          <w:rFonts w:ascii="Verdana" w:hAnsi="Verdana" w:cs="Arial"/>
          <w:szCs w:val="22"/>
        </w:rPr>
        <w:t>ohumusovány</w:t>
      </w:r>
      <w:proofErr w:type="spellEnd"/>
      <w:r>
        <w:rPr>
          <w:rFonts w:ascii="Verdana" w:hAnsi="Verdana" w:cs="Arial"/>
          <w:szCs w:val="22"/>
        </w:rPr>
        <w:t xml:space="preserve"> a zatravněny – uvedení do původního stavu. Uvažováno je s výsadbou 1x náhradního keře ve stejném místě – vedle vstupního schodiště.</w:t>
      </w:r>
    </w:p>
    <w:p w:rsidR="00174836" w:rsidRPr="0096289D" w:rsidRDefault="00174836" w:rsidP="0096289D">
      <w:pPr>
        <w:pStyle w:val="Zkladntextodsazen22"/>
        <w:spacing w:line="200" w:lineRule="atLeast"/>
        <w:ind w:left="0" w:firstLine="709"/>
        <w:rPr>
          <w:rFonts w:ascii="Verdana" w:hAnsi="Verdana" w:cs="Arial"/>
          <w:szCs w:val="22"/>
        </w:rPr>
      </w:pPr>
      <w:r w:rsidRPr="0096289D">
        <w:rPr>
          <w:rFonts w:ascii="Verdana" w:hAnsi="Verdana" w:cs="Arial"/>
          <w:szCs w:val="22"/>
        </w:rPr>
        <w:t>Kolem objektu bude provedeno nové drenážní potrubí DN 125, sklon min. 1%, na trase potrubí bud</w:t>
      </w:r>
      <w:r w:rsidR="00D80C47">
        <w:rPr>
          <w:rFonts w:ascii="Verdana" w:hAnsi="Verdana" w:cs="Arial"/>
          <w:szCs w:val="22"/>
        </w:rPr>
        <w:t>e</w:t>
      </w:r>
      <w:r w:rsidRPr="0096289D">
        <w:rPr>
          <w:rFonts w:ascii="Verdana" w:hAnsi="Verdana" w:cs="Arial"/>
          <w:szCs w:val="22"/>
        </w:rPr>
        <w:t xml:space="preserve"> osazen</w:t>
      </w:r>
      <w:r w:rsidR="00D80C47">
        <w:rPr>
          <w:rFonts w:ascii="Verdana" w:hAnsi="Verdana" w:cs="Arial"/>
          <w:szCs w:val="22"/>
        </w:rPr>
        <w:t>o</w:t>
      </w:r>
      <w:r w:rsidRPr="0096289D">
        <w:rPr>
          <w:rFonts w:ascii="Verdana" w:hAnsi="Verdana" w:cs="Arial"/>
          <w:szCs w:val="22"/>
        </w:rPr>
        <w:t xml:space="preserve"> </w:t>
      </w:r>
      <w:r w:rsidR="00D80C47">
        <w:rPr>
          <w:rFonts w:ascii="Verdana" w:hAnsi="Verdana" w:cs="Arial"/>
          <w:szCs w:val="22"/>
        </w:rPr>
        <w:t>osm</w:t>
      </w:r>
      <w:r w:rsidRPr="0096289D">
        <w:rPr>
          <w:rFonts w:ascii="Verdana" w:hAnsi="Verdana" w:cs="Arial"/>
          <w:szCs w:val="22"/>
        </w:rPr>
        <w:t xml:space="preserve"> drenážní</w:t>
      </w:r>
      <w:r w:rsidR="00D80C47">
        <w:rPr>
          <w:rFonts w:ascii="Verdana" w:hAnsi="Verdana" w:cs="Arial"/>
          <w:szCs w:val="22"/>
        </w:rPr>
        <w:t>ch</w:t>
      </w:r>
      <w:r w:rsidRPr="0096289D">
        <w:rPr>
          <w:rFonts w:ascii="Verdana" w:hAnsi="Verdana" w:cs="Arial"/>
          <w:szCs w:val="22"/>
        </w:rPr>
        <w:t xml:space="preserve"> šach</w:t>
      </w:r>
      <w:r w:rsidR="00D80C47">
        <w:rPr>
          <w:rFonts w:ascii="Verdana" w:hAnsi="Verdana" w:cs="Arial"/>
          <w:szCs w:val="22"/>
        </w:rPr>
        <w:t>e</w:t>
      </w:r>
      <w:r w:rsidR="00D80C47" w:rsidRPr="00D80C47">
        <w:rPr>
          <w:rFonts w:ascii="Verdana" w:hAnsi="Verdana" w:cs="Arial"/>
          <w:szCs w:val="22"/>
        </w:rPr>
        <w:t>t</w:t>
      </w:r>
      <w:r w:rsidRPr="0096289D">
        <w:rPr>
          <w:rFonts w:ascii="Verdana" w:hAnsi="Verdana" w:cs="Arial"/>
          <w:szCs w:val="22"/>
        </w:rPr>
        <w:t xml:space="preserve"> DŠ1-DŠ</w:t>
      </w:r>
      <w:r w:rsidR="00D80C47">
        <w:rPr>
          <w:rFonts w:ascii="Verdana" w:hAnsi="Verdana" w:cs="Arial"/>
          <w:szCs w:val="22"/>
        </w:rPr>
        <w:t>8</w:t>
      </w:r>
      <w:r w:rsidRPr="0096289D">
        <w:rPr>
          <w:rFonts w:ascii="Verdana" w:hAnsi="Verdana" w:cs="Arial"/>
          <w:szCs w:val="22"/>
        </w:rPr>
        <w:t>. Nové revizní šachty DŠ, jsou plastové o Ø 400 mm. Drenážní potrubí je zakončeno v zahradě rozvětvením do trativodu.</w:t>
      </w:r>
    </w:p>
    <w:p w:rsidR="00174836" w:rsidRPr="0096289D" w:rsidRDefault="00174836" w:rsidP="0096289D">
      <w:pPr>
        <w:pStyle w:val="Zkladntextodsazen22"/>
        <w:spacing w:line="200" w:lineRule="atLeast"/>
        <w:ind w:left="0" w:firstLine="709"/>
        <w:rPr>
          <w:rFonts w:ascii="Verdana" w:hAnsi="Verdana" w:cs="Arial"/>
          <w:szCs w:val="22"/>
        </w:rPr>
      </w:pPr>
      <w:r w:rsidRPr="0096289D">
        <w:rPr>
          <w:rFonts w:ascii="Verdana" w:hAnsi="Verdana" w:cs="Arial"/>
          <w:szCs w:val="22"/>
        </w:rPr>
        <w:t xml:space="preserve">Potrubí bude vedeno dle výkresové dokumentace. Uložení potrubí bude provedeno dle vzorového příčného řezu. Sklon drenážního potrubí a hloubku uložení potrubí lze upravit při provádění po zjištění skutečné hloubky výkopů. Pokud možno je třeba dodržet minimální krytí potrubí 1,0 m (při nedodržení této hloubky je doporučeno provést opatření proti zámrzu) a min. vzdálenosti při křížení stávajících podzemních sítí dle ČSN 73 6005 – Prostorové uspořádání sítí technického vybavení. </w:t>
      </w:r>
      <w:r w:rsidRPr="0096289D">
        <w:rPr>
          <w:rFonts w:ascii="Verdana" w:hAnsi="Verdana" w:cs="Arial"/>
          <w:szCs w:val="22"/>
        </w:rPr>
        <w:lastRenderedPageBreak/>
        <w:t>Respektována musí být ochranná pásma všech sítí a zařízení v okolí.</w:t>
      </w:r>
    </w:p>
    <w:p w:rsidR="00174836" w:rsidRPr="0096289D" w:rsidRDefault="00174836" w:rsidP="0096289D">
      <w:pPr>
        <w:pStyle w:val="Zkladntextodsazen22"/>
        <w:spacing w:line="200" w:lineRule="atLeast"/>
        <w:ind w:left="0"/>
        <w:rPr>
          <w:rFonts w:ascii="Verdana" w:hAnsi="Verdana" w:cs="Arial"/>
          <w:szCs w:val="22"/>
        </w:rPr>
      </w:pPr>
    </w:p>
    <w:p w:rsidR="00174836" w:rsidRPr="0096289D" w:rsidRDefault="00174836" w:rsidP="0096289D">
      <w:pPr>
        <w:pStyle w:val="Zkladntextodsazen22"/>
        <w:spacing w:line="200" w:lineRule="atLeast"/>
        <w:ind w:left="0" w:firstLine="709"/>
        <w:rPr>
          <w:rFonts w:ascii="Verdana" w:hAnsi="Verdana" w:cs="Arial"/>
          <w:szCs w:val="22"/>
        </w:rPr>
      </w:pPr>
      <w:r w:rsidRPr="0096289D">
        <w:rPr>
          <w:rFonts w:ascii="Verdana" w:hAnsi="Verdana" w:cs="Arial"/>
          <w:szCs w:val="22"/>
        </w:rPr>
        <w:t xml:space="preserve">Drenáž bude z </w:t>
      </w:r>
      <w:proofErr w:type="spellStart"/>
      <w:r w:rsidRPr="0096289D">
        <w:rPr>
          <w:rFonts w:ascii="Verdana" w:hAnsi="Verdana" w:cs="Arial"/>
          <w:szCs w:val="22"/>
        </w:rPr>
        <w:t>celoperforované</w:t>
      </w:r>
      <w:proofErr w:type="spellEnd"/>
      <w:r w:rsidRPr="0096289D">
        <w:rPr>
          <w:rFonts w:ascii="Verdana" w:hAnsi="Verdana" w:cs="Arial"/>
          <w:szCs w:val="22"/>
        </w:rPr>
        <w:t xml:space="preserve"> drenážní trubku z </w:t>
      </w:r>
      <w:proofErr w:type="spellStart"/>
      <w:r w:rsidRPr="0096289D">
        <w:rPr>
          <w:rFonts w:ascii="Verdana" w:hAnsi="Verdana" w:cs="Arial"/>
          <w:szCs w:val="22"/>
        </w:rPr>
        <w:t>polyethylenu</w:t>
      </w:r>
      <w:proofErr w:type="spellEnd"/>
      <w:r w:rsidRPr="0096289D">
        <w:rPr>
          <w:rFonts w:ascii="Verdana" w:hAnsi="Verdana" w:cs="Arial"/>
          <w:szCs w:val="22"/>
        </w:rPr>
        <w:t xml:space="preserve"> (PE). Ohebná drenážní trubka musí mít nízkou hmotnost, vysokou odolnost proti běžným chemikáliím vyskytujícím se v zeminách, též proti vodám zasakovaným, vysokou ohebnost, tlakovou a tahovou odolnost. Pravidelné děrování pro vstup vody je umístěno na spodní části vln a drenážní trubka je tím relativně chráněna před zanesením zeminou, přesto je navrženo v kombinaci s </w:t>
      </w:r>
      <w:proofErr w:type="spellStart"/>
      <w:r w:rsidRPr="0096289D">
        <w:rPr>
          <w:rFonts w:ascii="Verdana" w:hAnsi="Verdana" w:cs="Arial"/>
          <w:szCs w:val="22"/>
        </w:rPr>
        <w:t>geotextílií</w:t>
      </w:r>
      <w:proofErr w:type="spellEnd"/>
      <w:r w:rsidRPr="0096289D">
        <w:rPr>
          <w:rFonts w:ascii="Verdana" w:hAnsi="Verdana" w:cs="Arial"/>
          <w:szCs w:val="22"/>
        </w:rPr>
        <w:t xml:space="preserve">. Drenážní potrubí bude uloženo na podkladní beton spádovaný příčně do středu výkopu a podélně do místa odvodnění. Obsyp potrubí bude ze štěrku frakce 32-64 min. 300 mm nad horní líc potrubí. Obsyp bude obalen dvojitou </w:t>
      </w:r>
      <w:proofErr w:type="spellStart"/>
      <w:r w:rsidRPr="0096289D">
        <w:rPr>
          <w:rFonts w:ascii="Verdana" w:hAnsi="Verdana" w:cs="Arial"/>
          <w:szCs w:val="22"/>
        </w:rPr>
        <w:t>geotextílií</w:t>
      </w:r>
      <w:proofErr w:type="spellEnd"/>
      <w:r w:rsidRPr="0096289D">
        <w:rPr>
          <w:rFonts w:ascii="Verdana" w:hAnsi="Verdana" w:cs="Arial"/>
          <w:szCs w:val="22"/>
        </w:rPr>
        <w:t xml:space="preserve">. Zásyp rýhy bude proveden vytěženou zeminou řádně zhutněnou po vrstvách </w:t>
      </w:r>
      <w:proofErr w:type="spellStart"/>
      <w:r w:rsidRPr="0096289D">
        <w:rPr>
          <w:rFonts w:ascii="Verdana" w:hAnsi="Verdana" w:cs="Arial"/>
          <w:szCs w:val="22"/>
        </w:rPr>
        <w:t>tl</w:t>
      </w:r>
      <w:proofErr w:type="spellEnd"/>
      <w:r w:rsidRPr="0096289D">
        <w:rPr>
          <w:rFonts w:ascii="Verdana" w:hAnsi="Verdana" w:cs="Arial"/>
          <w:szCs w:val="22"/>
        </w:rPr>
        <w:t xml:space="preserve">. </w:t>
      </w:r>
      <w:smartTag w:uri="urn:schemas-microsoft-com:office:smarttags" w:element="metricconverter">
        <w:smartTagPr>
          <w:attr w:name="ProductID" w:val="300 mm"/>
        </w:smartTagPr>
        <w:r w:rsidRPr="0096289D">
          <w:rPr>
            <w:rFonts w:ascii="Verdana" w:hAnsi="Verdana" w:cs="Arial"/>
            <w:szCs w:val="22"/>
          </w:rPr>
          <w:t>300 mm</w:t>
        </w:r>
      </w:smartTag>
      <w:r w:rsidRPr="0096289D">
        <w:rPr>
          <w:rFonts w:ascii="Verdana" w:hAnsi="Verdana" w:cs="Arial"/>
          <w:szCs w:val="22"/>
        </w:rPr>
        <w:t xml:space="preserve"> do výše terénu. Přebytečný výkopek se odveze na skládku. Na drenáži jsou navrženy revizní  šachty. Šachty jsou navrženy jako plastové samonosné o Ø 400mm. Šachty budou zakryty plastovým </w:t>
      </w:r>
      <w:proofErr w:type="gramStart"/>
      <w:r w:rsidRPr="0096289D">
        <w:rPr>
          <w:rFonts w:ascii="Verdana" w:hAnsi="Verdana" w:cs="Arial"/>
          <w:szCs w:val="22"/>
        </w:rPr>
        <w:t>kruh</w:t>
      </w:r>
      <w:r w:rsidR="00753413">
        <w:rPr>
          <w:rFonts w:ascii="Verdana" w:hAnsi="Verdana" w:cs="Arial"/>
          <w:szCs w:val="22"/>
        </w:rPr>
        <w:t>ovým  systémovým</w:t>
      </w:r>
      <w:proofErr w:type="gramEnd"/>
      <w:r w:rsidR="00753413">
        <w:rPr>
          <w:rFonts w:ascii="Verdana" w:hAnsi="Verdana" w:cs="Arial"/>
          <w:szCs w:val="22"/>
        </w:rPr>
        <w:t xml:space="preserve"> poklopem</w:t>
      </w:r>
      <w:r w:rsidRPr="0096289D">
        <w:rPr>
          <w:rFonts w:ascii="Verdana" w:hAnsi="Verdana" w:cs="Arial"/>
          <w:szCs w:val="22"/>
        </w:rPr>
        <w:t xml:space="preserve">.  </w:t>
      </w:r>
    </w:p>
    <w:p w:rsidR="00174836" w:rsidRDefault="00174836" w:rsidP="00B813F5">
      <w:pPr>
        <w:pStyle w:val="Zkladntextodsazen22"/>
        <w:spacing w:line="200" w:lineRule="atLeast"/>
        <w:ind w:left="0"/>
        <w:rPr>
          <w:rFonts w:ascii="Verdana" w:hAnsi="Verdana" w:cs="Arial"/>
          <w:szCs w:val="22"/>
        </w:rPr>
      </w:pPr>
    </w:p>
    <w:p w:rsidR="00B813F5" w:rsidRPr="00AA1291" w:rsidRDefault="00B813F5" w:rsidP="00B813F5">
      <w:pPr>
        <w:pStyle w:val="Zkladntextodsazen22"/>
        <w:spacing w:line="200" w:lineRule="atLeast"/>
        <w:ind w:left="0"/>
        <w:rPr>
          <w:rFonts w:ascii="Verdana" w:hAnsi="Verdana" w:cs="Arial"/>
          <w:szCs w:val="22"/>
        </w:rPr>
      </w:pPr>
    </w:p>
    <w:p w:rsidR="00B813F5" w:rsidRPr="00AA1291" w:rsidRDefault="00B813F5" w:rsidP="00B813F5">
      <w:pPr>
        <w:pStyle w:val="Zkladntextodsazen22"/>
        <w:shd w:val="clear" w:color="auto" w:fill="E6E6E6"/>
        <w:spacing w:line="200" w:lineRule="atLeast"/>
        <w:ind w:left="0"/>
        <w:rPr>
          <w:rFonts w:ascii="Verdana" w:eastAsia="Times New Roman" w:hAnsi="Verdana" w:cs="Arial"/>
          <w:b/>
          <w:szCs w:val="22"/>
        </w:rPr>
      </w:pPr>
      <w:r w:rsidRPr="00AA1291">
        <w:rPr>
          <w:rFonts w:ascii="Verdana" w:eastAsia="Times New Roman" w:hAnsi="Verdana" w:cs="Arial"/>
          <w:b/>
          <w:szCs w:val="22"/>
        </w:rPr>
        <w:t xml:space="preserve">6. Výměna výplní vnějších otvorů  </w:t>
      </w:r>
    </w:p>
    <w:p w:rsidR="00B813F5" w:rsidRPr="00AA1291" w:rsidRDefault="00B813F5" w:rsidP="00B813F5">
      <w:pPr>
        <w:tabs>
          <w:tab w:val="left" w:pos="1227"/>
        </w:tabs>
        <w:ind w:firstLine="709"/>
        <w:rPr>
          <w:rFonts w:cs="Arial"/>
          <w:szCs w:val="22"/>
        </w:rPr>
      </w:pPr>
      <w:r w:rsidRPr="00AA1291">
        <w:rPr>
          <w:rFonts w:cs="Arial"/>
          <w:szCs w:val="22"/>
        </w:rPr>
        <w:tab/>
      </w:r>
    </w:p>
    <w:p w:rsidR="00C46DC3" w:rsidRPr="00AA1291" w:rsidRDefault="00B813F5" w:rsidP="00B813F5">
      <w:pPr>
        <w:ind w:firstLine="709"/>
        <w:rPr>
          <w:rFonts w:eastAsia="Times New Roman" w:cs="Verdana"/>
          <w:szCs w:val="22"/>
        </w:rPr>
      </w:pPr>
      <w:r w:rsidRPr="00AA1291">
        <w:rPr>
          <w:rFonts w:eastAsia="Times New Roman" w:cs="Verdana"/>
          <w:szCs w:val="22"/>
        </w:rPr>
        <w:t xml:space="preserve">Je navržena výměna části výplní otvorů na obálce </w:t>
      </w:r>
      <w:r w:rsidR="00C46DC3" w:rsidRPr="00AA1291">
        <w:rPr>
          <w:rFonts w:eastAsia="Times New Roman" w:cs="Verdana"/>
          <w:szCs w:val="22"/>
        </w:rPr>
        <w:t>objektu</w:t>
      </w:r>
      <w:r w:rsidR="00AA1291" w:rsidRPr="00AA1291">
        <w:rPr>
          <w:rFonts w:eastAsia="Times New Roman" w:cs="Verdana"/>
          <w:szCs w:val="22"/>
        </w:rPr>
        <w:t xml:space="preserve"> v</w:t>
      </w:r>
      <w:r w:rsidR="00AA1291">
        <w:rPr>
          <w:rFonts w:eastAsia="Times New Roman" w:cs="Verdana"/>
          <w:szCs w:val="22"/>
        </w:rPr>
        <w:t xml:space="preserve"> </w:t>
      </w:r>
      <w:r w:rsidR="00AA1291" w:rsidRPr="00AA1291">
        <w:rPr>
          <w:rFonts w:eastAsia="Times New Roman" w:cs="Verdana"/>
          <w:szCs w:val="22"/>
        </w:rPr>
        <w:t xml:space="preserve">suterénu a 1. nadzemním podlaží. </w:t>
      </w:r>
      <w:r w:rsidR="00C46DC3" w:rsidRPr="00AA1291">
        <w:rPr>
          <w:rFonts w:eastAsia="Times New Roman" w:cs="Verdana"/>
          <w:szCs w:val="22"/>
        </w:rPr>
        <w:t>Demontované výplně jsou označeny ve výkresech stávajícího stavu.</w:t>
      </w:r>
      <w:r w:rsidR="003F5E50">
        <w:rPr>
          <w:rFonts w:eastAsia="Times New Roman" w:cs="Verdana"/>
          <w:szCs w:val="22"/>
        </w:rPr>
        <w:t xml:space="preserve"> Nová okna budou z dřevěných z vícevrstvých lepených hranolů, tzv. </w:t>
      </w:r>
      <w:proofErr w:type="spellStart"/>
      <w:r w:rsidR="003F5E50">
        <w:rPr>
          <w:rFonts w:eastAsia="Times New Roman" w:cs="Verdana"/>
          <w:szCs w:val="22"/>
        </w:rPr>
        <w:t>europrofilů</w:t>
      </w:r>
      <w:proofErr w:type="spellEnd"/>
      <w:r w:rsidR="003F5E50">
        <w:rPr>
          <w:rFonts w:eastAsia="Times New Roman" w:cs="Verdana"/>
          <w:szCs w:val="22"/>
        </w:rPr>
        <w:t xml:space="preserve"> šířky min. 78 mm, s vnějšími hliníkovými </w:t>
      </w:r>
      <w:proofErr w:type="spellStart"/>
      <w:r w:rsidR="003F5E50">
        <w:rPr>
          <w:rFonts w:eastAsia="Times New Roman" w:cs="Verdana"/>
          <w:szCs w:val="22"/>
        </w:rPr>
        <w:t>okapničkami</w:t>
      </w:r>
      <w:proofErr w:type="spellEnd"/>
      <w:r w:rsidR="00381EAA">
        <w:rPr>
          <w:rFonts w:eastAsia="Times New Roman" w:cs="Verdana"/>
          <w:szCs w:val="22"/>
        </w:rPr>
        <w:t>, s izolačním trojsklem</w:t>
      </w:r>
      <w:r w:rsidR="003F5E50">
        <w:rPr>
          <w:rFonts w:eastAsia="Times New Roman" w:cs="Verdana"/>
          <w:szCs w:val="22"/>
        </w:rPr>
        <w:t xml:space="preserve">. Součinitel prostupu </w:t>
      </w:r>
      <w:proofErr w:type="spellStart"/>
      <w:r w:rsidR="003F5E50">
        <w:rPr>
          <w:rFonts w:eastAsia="Times New Roman" w:cs="Verdana"/>
          <w:szCs w:val="22"/>
        </w:rPr>
        <w:t>telpa</w:t>
      </w:r>
      <w:proofErr w:type="spellEnd"/>
      <w:r w:rsidR="003F5E50">
        <w:rPr>
          <w:rFonts w:eastAsia="Times New Roman" w:cs="Verdana"/>
          <w:szCs w:val="22"/>
        </w:rPr>
        <w:t xml:space="preserve"> okenní výplní bude </w:t>
      </w:r>
      <w:proofErr w:type="spellStart"/>
      <w:r w:rsidR="003F5E50" w:rsidRPr="00AA1291">
        <w:rPr>
          <w:rFonts w:eastAsia="Times New Roman" w:cs="Verdana"/>
          <w:szCs w:val="22"/>
        </w:rPr>
        <w:t>Ug,max</w:t>
      </w:r>
      <w:proofErr w:type="spellEnd"/>
      <w:r w:rsidR="003F5E50" w:rsidRPr="00AA1291">
        <w:rPr>
          <w:rFonts w:eastAsia="Times New Roman" w:cs="Verdana"/>
          <w:szCs w:val="22"/>
        </w:rPr>
        <w:t xml:space="preserve">=0,50 W/m²K, </w:t>
      </w:r>
      <w:proofErr w:type="spellStart"/>
      <w:r w:rsidR="003F5E50" w:rsidRPr="00AA1291">
        <w:rPr>
          <w:rFonts w:eastAsia="Times New Roman" w:cs="Verdana"/>
          <w:szCs w:val="22"/>
        </w:rPr>
        <w:t>Uw</w:t>
      </w:r>
      <w:r w:rsidR="003F5E50">
        <w:rPr>
          <w:rFonts w:eastAsia="Times New Roman" w:cs="Verdana"/>
          <w:szCs w:val="22"/>
        </w:rPr>
        <w:t>,max</w:t>
      </w:r>
      <w:proofErr w:type="spellEnd"/>
      <w:r w:rsidR="003F5E50" w:rsidRPr="00AA1291">
        <w:rPr>
          <w:rFonts w:eastAsia="Times New Roman" w:cs="Verdana"/>
          <w:szCs w:val="22"/>
        </w:rPr>
        <w:t xml:space="preserve"> = 0,9 W/m²K</w:t>
      </w:r>
      <w:r w:rsidR="003F5E50">
        <w:rPr>
          <w:rFonts w:eastAsia="Times New Roman" w:cs="Verdana"/>
          <w:szCs w:val="22"/>
        </w:rPr>
        <w:t xml:space="preserve">. </w:t>
      </w:r>
    </w:p>
    <w:p w:rsidR="00C46DC3" w:rsidRDefault="007D4004" w:rsidP="00B813F5">
      <w:pPr>
        <w:ind w:firstLine="709"/>
        <w:rPr>
          <w:rFonts w:eastAsia="Times New Roman" w:cs="Verdana"/>
          <w:szCs w:val="22"/>
        </w:rPr>
      </w:pPr>
      <w:r w:rsidRPr="00AA1291">
        <w:rPr>
          <w:rFonts w:eastAsia="Times New Roman" w:cs="Verdana"/>
          <w:szCs w:val="22"/>
        </w:rPr>
        <w:t xml:space="preserve">Je navržena výměna </w:t>
      </w:r>
      <w:r w:rsidR="00381EAA">
        <w:rPr>
          <w:rFonts w:eastAsia="Times New Roman" w:cs="Verdana"/>
          <w:szCs w:val="22"/>
        </w:rPr>
        <w:t>hlavních</w:t>
      </w:r>
      <w:r w:rsidR="00381EAA" w:rsidRPr="00AA1291">
        <w:rPr>
          <w:rFonts w:eastAsia="Times New Roman" w:cs="Verdana"/>
          <w:szCs w:val="22"/>
        </w:rPr>
        <w:t xml:space="preserve"> </w:t>
      </w:r>
      <w:r w:rsidR="00C46DC3" w:rsidRPr="00AA1291">
        <w:rPr>
          <w:rFonts w:eastAsia="Times New Roman" w:cs="Verdana"/>
          <w:szCs w:val="22"/>
        </w:rPr>
        <w:t>vstupních dveří</w:t>
      </w:r>
      <w:r w:rsidRPr="00AA1291">
        <w:rPr>
          <w:rFonts w:eastAsia="Times New Roman" w:cs="Verdana"/>
          <w:szCs w:val="22"/>
        </w:rPr>
        <w:t xml:space="preserve">, rozměry zůstanou stejné, ale </w:t>
      </w:r>
      <w:r w:rsidR="00381EAA">
        <w:rPr>
          <w:rFonts w:eastAsia="Times New Roman" w:cs="Verdana"/>
          <w:szCs w:val="22"/>
        </w:rPr>
        <w:t xml:space="preserve">provedení bude z hliníku s izolačním </w:t>
      </w:r>
      <w:proofErr w:type="spellStart"/>
      <w:r w:rsidR="00381EAA">
        <w:rPr>
          <w:rFonts w:eastAsia="Times New Roman" w:cs="Verdana"/>
          <w:szCs w:val="22"/>
        </w:rPr>
        <w:t>trosklem</w:t>
      </w:r>
      <w:proofErr w:type="spellEnd"/>
      <w:r w:rsidR="00381EAA">
        <w:rPr>
          <w:rFonts w:eastAsia="Times New Roman" w:cs="Verdana"/>
          <w:szCs w:val="22"/>
        </w:rPr>
        <w:t xml:space="preserve">. </w:t>
      </w:r>
      <w:proofErr w:type="spellStart"/>
      <w:r w:rsidR="00381EAA">
        <w:rPr>
          <w:rFonts w:eastAsia="Times New Roman" w:cs="Verdana"/>
          <w:szCs w:val="22"/>
        </w:rPr>
        <w:t>Oučinitel</w:t>
      </w:r>
      <w:proofErr w:type="spellEnd"/>
      <w:r w:rsidR="00381EAA">
        <w:rPr>
          <w:rFonts w:eastAsia="Times New Roman" w:cs="Verdana"/>
          <w:szCs w:val="22"/>
        </w:rPr>
        <w:t xml:space="preserve"> prostupu tepla </w:t>
      </w:r>
      <w:proofErr w:type="spellStart"/>
      <w:r w:rsidR="00381EAA">
        <w:rPr>
          <w:rFonts w:eastAsia="Times New Roman" w:cs="Verdana"/>
          <w:szCs w:val="22"/>
        </w:rPr>
        <w:t>vschodových</w:t>
      </w:r>
      <w:proofErr w:type="spellEnd"/>
      <w:r w:rsidR="00381EAA">
        <w:rPr>
          <w:rFonts w:eastAsia="Times New Roman" w:cs="Verdana"/>
          <w:szCs w:val="22"/>
        </w:rPr>
        <w:t xml:space="preserve"> dveří</w:t>
      </w:r>
      <w:r w:rsidR="00AA1291" w:rsidRPr="00AA1291">
        <w:rPr>
          <w:rFonts w:eastAsia="Times New Roman" w:cs="Verdana"/>
          <w:szCs w:val="22"/>
        </w:rPr>
        <w:t xml:space="preserve"> </w:t>
      </w:r>
      <w:proofErr w:type="spellStart"/>
      <w:r w:rsidR="00AA1291" w:rsidRPr="00AA1291">
        <w:rPr>
          <w:rFonts w:eastAsia="Times New Roman" w:cs="Verdana"/>
          <w:szCs w:val="22"/>
        </w:rPr>
        <w:t>Ug,max</w:t>
      </w:r>
      <w:proofErr w:type="spellEnd"/>
      <w:r w:rsidR="00AA1291" w:rsidRPr="00AA1291">
        <w:rPr>
          <w:rFonts w:eastAsia="Times New Roman" w:cs="Verdana"/>
          <w:szCs w:val="22"/>
        </w:rPr>
        <w:t>=0,5</w:t>
      </w:r>
      <w:r w:rsidR="00801823" w:rsidRPr="00AA1291">
        <w:rPr>
          <w:rFonts w:eastAsia="Times New Roman" w:cs="Verdana"/>
          <w:szCs w:val="22"/>
        </w:rPr>
        <w:t>0 W/m²K</w:t>
      </w:r>
      <w:r w:rsidR="00AA1291" w:rsidRPr="00AA1291">
        <w:rPr>
          <w:rFonts w:eastAsia="Times New Roman" w:cs="Verdana"/>
          <w:szCs w:val="22"/>
        </w:rPr>
        <w:t xml:space="preserve">, </w:t>
      </w:r>
      <w:proofErr w:type="spellStart"/>
      <w:proofErr w:type="gramStart"/>
      <w:r w:rsidR="00381EAA" w:rsidRPr="00AA1291">
        <w:rPr>
          <w:rFonts w:eastAsia="Times New Roman" w:cs="Verdana"/>
          <w:szCs w:val="22"/>
        </w:rPr>
        <w:t>U</w:t>
      </w:r>
      <w:r w:rsidR="00381EAA">
        <w:rPr>
          <w:rFonts w:eastAsia="Times New Roman" w:cs="Verdana"/>
          <w:szCs w:val="22"/>
        </w:rPr>
        <w:t>d</w:t>
      </w:r>
      <w:r w:rsidR="003F5E50">
        <w:rPr>
          <w:rFonts w:eastAsia="Times New Roman" w:cs="Verdana"/>
          <w:szCs w:val="22"/>
        </w:rPr>
        <w:t>,max</w:t>
      </w:r>
      <w:proofErr w:type="spellEnd"/>
      <w:proofErr w:type="gramEnd"/>
      <w:r w:rsidR="00AA1291" w:rsidRPr="00AA1291">
        <w:rPr>
          <w:rFonts w:eastAsia="Times New Roman" w:cs="Verdana"/>
          <w:szCs w:val="22"/>
        </w:rPr>
        <w:t xml:space="preserve"> = </w:t>
      </w:r>
      <w:r w:rsidR="00381EAA">
        <w:rPr>
          <w:rFonts w:eastAsia="Times New Roman" w:cs="Verdana"/>
          <w:szCs w:val="22"/>
        </w:rPr>
        <w:t>1,1</w:t>
      </w:r>
      <w:r w:rsidR="00AA1291" w:rsidRPr="00AA1291">
        <w:rPr>
          <w:rFonts w:eastAsia="Times New Roman" w:cs="Verdana"/>
          <w:szCs w:val="22"/>
        </w:rPr>
        <w:t xml:space="preserve"> W/m²K.</w:t>
      </w:r>
    </w:p>
    <w:p w:rsidR="00381EAA" w:rsidRPr="004B0B73" w:rsidRDefault="00381EAA" w:rsidP="00381EAA">
      <w:pPr>
        <w:pStyle w:val="Zkladntextodsazen22"/>
        <w:spacing w:line="200" w:lineRule="atLeast"/>
        <w:ind w:left="0" w:firstLine="709"/>
        <w:rPr>
          <w:rFonts w:ascii="Verdana" w:hAnsi="Verdana"/>
        </w:rPr>
      </w:pPr>
      <w:r w:rsidRPr="004B0B73">
        <w:rPr>
          <w:rFonts w:ascii="Verdana" w:hAnsi="Verdana"/>
        </w:rPr>
        <w:t xml:space="preserve">Na místě stávajícího poklopu na střechu bude osazen nový s atypickými rozměry dělaný na zakázku. Plastový bodový světlík, otvíravý pro výlez na střechu </w:t>
      </w:r>
      <w:proofErr w:type="spellStart"/>
      <w:r w:rsidRPr="004B0B73">
        <w:rPr>
          <w:rFonts w:ascii="Verdana" w:hAnsi="Verdana"/>
        </w:rPr>
        <w:t>Uw,max</w:t>
      </w:r>
      <w:proofErr w:type="spellEnd"/>
      <w:r w:rsidRPr="004B0B73">
        <w:rPr>
          <w:rFonts w:ascii="Verdana" w:hAnsi="Verdana"/>
        </w:rPr>
        <w:t>=0,9 W/m²K.</w:t>
      </w:r>
    </w:p>
    <w:p w:rsidR="00381EAA" w:rsidRPr="00AA1291" w:rsidRDefault="00381EAA" w:rsidP="00B813F5">
      <w:pPr>
        <w:ind w:firstLine="709"/>
        <w:rPr>
          <w:rFonts w:eastAsia="Times New Roman" w:cs="Verdana"/>
          <w:szCs w:val="22"/>
        </w:rPr>
      </w:pPr>
      <w:r>
        <w:rPr>
          <w:rFonts w:eastAsia="Times New Roman" w:cs="Verdana"/>
          <w:szCs w:val="22"/>
        </w:rPr>
        <w:t xml:space="preserve">Na střeše bude osazen nový pultový světlík náhradou za stávající, difuzor v úrovni podhledu se uvažuje zachovat bez změny. Pultový světlík bude proveden z hliníkové rámové konstrukce s přítlačnými lištami, izolačním trojsklem. Kotvení a případná pomocná nosná ocelová konstrukce jsou součástí dodávky, stejně statika výrobku a jako detailní výrobní dokumentace výrobku.  Součinitel prostupu </w:t>
      </w:r>
      <w:proofErr w:type="spellStart"/>
      <w:r>
        <w:rPr>
          <w:rFonts w:eastAsia="Times New Roman" w:cs="Verdana"/>
          <w:szCs w:val="22"/>
        </w:rPr>
        <w:t>telpa</w:t>
      </w:r>
      <w:proofErr w:type="spellEnd"/>
      <w:r>
        <w:rPr>
          <w:rFonts w:eastAsia="Times New Roman" w:cs="Verdana"/>
          <w:szCs w:val="22"/>
        </w:rPr>
        <w:t xml:space="preserve"> světlíku bude </w:t>
      </w:r>
      <w:proofErr w:type="spellStart"/>
      <w:r w:rsidRPr="00AA1291">
        <w:rPr>
          <w:rFonts w:eastAsia="Times New Roman" w:cs="Verdana"/>
          <w:szCs w:val="22"/>
        </w:rPr>
        <w:t>Ug,max</w:t>
      </w:r>
      <w:proofErr w:type="spellEnd"/>
      <w:r w:rsidRPr="00AA1291">
        <w:rPr>
          <w:rFonts w:eastAsia="Times New Roman" w:cs="Verdana"/>
          <w:szCs w:val="22"/>
        </w:rPr>
        <w:t xml:space="preserve">=0,50 W/m²K, </w:t>
      </w:r>
      <w:proofErr w:type="spellStart"/>
      <w:r w:rsidRPr="00AA1291">
        <w:rPr>
          <w:rFonts w:eastAsia="Times New Roman" w:cs="Verdana"/>
          <w:szCs w:val="22"/>
        </w:rPr>
        <w:t>Uw</w:t>
      </w:r>
      <w:r>
        <w:rPr>
          <w:rFonts w:eastAsia="Times New Roman" w:cs="Verdana"/>
          <w:szCs w:val="22"/>
        </w:rPr>
        <w:t>,max</w:t>
      </w:r>
      <w:proofErr w:type="spellEnd"/>
      <w:r w:rsidRPr="00AA1291">
        <w:rPr>
          <w:rFonts w:eastAsia="Times New Roman" w:cs="Verdana"/>
          <w:szCs w:val="22"/>
        </w:rPr>
        <w:t xml:space="preserve"> = 0,9 W/m²K</w:t>
      </w:r>
      <w:r>
        <w:rPr>
          <w:rFonts w:eastAsia="Times New Roman" w:cs="Verdana"/>
          <w:szCs w:val="22"/>
        </w:rPr>
        <w:t>.</w:t>
      </w:r>
    </w:p>
    <w:p w:rsidR="00B813F5" w:rsidRPr="00AA1291" w:rsidRDefault="00B813F5" w:rsidP="00B813F5">
      <w:pPr>
        <w:ind w:firstLine="709"/>
        <w:rPr>
          <w:rFonts w:eastAsia="Times New Roman" w:cs="Verdana"/>
          <w:szCs w:val="22"/>
        </w:rPr>
      </w:pPr>
      <w:r w:rsidRPr="00AA1291">
        <w:rPr>
          <w:rFonts w:eastAsia="Times New Roman"/>
        </w:rPr>
        <w:t xml:space="preserve">Rozměry uvedené v projektové dokumentaci jsou orientační – zhotovitel si zaměří jednotlivé stavební otvory po vybourání stávajících výplní a začištění ostění, nadpraží a parapetů, v souladu s technologickým předpisem výrobce. </w:t>
      </w:r>
    </w:p>
    <w:p w:rsidR="00B813F5" w:rsidRPr="00AA1291" w:rsidRDefault="00B813F5" w:rsidP="007D4004">
      <w:pPr>
        <w:ind w:firstLine="709"/>
        <w:rPr>
          <w:szCs w:val="22"/>
        </w:rPr>
      </w:pPr>
      <w:r w:rsidRPr="00AA1291">
        <w:rPr>
          <w:rFonts w:eastAsia="Times New Roman"/>
        </w:rPr>
        <w:t xml:space="preserve">Před objednáním do výroby zpracuje zhotovitel výpis výplní otvorů (montážní dokumentaci) se specifikací kování, zasklení a doplňků a předloží jej stavebníkovi a technickému dozoru stavby k odsouhlasení. </w:t>
      </w:r>
    </w:p>
    <w:p w:rsidR="00B813F5" w:rsidRPr="00AA1291" w:rsidRDefault="00B813F5" w:rsidP="00B813F5">
      <w:pPr>
        <w:ind w:firstLine="709"/>
      </w:pPr>
      <w:r w:rsidRPr="00AA1291">
        <w:rPr>
          <w:rFonts w:cs="Arial"/>
          <w:szCs w:val="22"/>
        </w:rPr>
        <w:t xml:space="preserve">Osazení nových </w:t>
      </w:r>
      <w:proofErr w:type="gramStart"/>
      <w:r w:rsidRPr="00AA1291">
        <w:rPr>
          <w:rFonts w:cs="Arial"/>
          <w:szCs w:val="22"/>
        </w:rPr>
        <w:t>oken</w:t>
      </w:r>
      <w:r w:rsidR="00801823" w:rsidRPr="00AA1291">
        <w:rPr>
          <w:rFonts w:cs="Arial"/>
          <w:szCs w:val="22"/>
        </w:rPr>
        <w:t xml:space="preserve"> </w:t>
      </w:r>
      <w:r w:rsidRPr="00AA1291">
        <w:rPr>
          <w:rFonts w:cs="Arial"/>
          <w:szCs w:val="22"/>
        </w:rPr>
        <w:t xml:space="preserve"> a dveří</w:t>
      </w:r>
      <w:proofErr w:type="gramEnd"/>
      <w:r w:rsidRPr="00AA1291">
        <w:rPr>
          <w:rFonts w:cs="Arial"/>
          <w:szCs w:val="22"/>
        </w:rPr>
        <w:t xml:space="preserve"> vč. napojení na okolní konstrukce bude provedeno v souladu s ČSN 74 6077 (tj. od interiéru – </w:t>
      </w:r>
      <w:proofErr w:type="spellStart"/>
      <w:r w:rsidRPr="00AA1291">
        <w:rPr>
          <w:rFonts w:cs="Arial"/>
          <w:szCs w:val="22"/>
        </w:rPr>
        <w:t>parotěsnící</w:t>
      </w:r>
      <w:proofErr w:type="spellEnd"/>
      <w:r w:rsidRPr="00AA1291">
        <w:rPr>
          <w:rFonts w:cs="Arial"/>
          <w:szCs w:val="22"/>
        </w:rPr>
        <w:t xml:space="preserve"> páska + tepelně izolační vrstva + </w:t>
      </w:r>
      <w:proofErr w:type="spellStart"/>
      <w:r w:rsidRPr="00AA1291">
        <w:rPr>
          <w:rFonts w:cs="Arial"/>
          <w:szCs w:val="22"/>
        </w:rPr>
        <w:t>paropropustná</w:t>
      </w:r>
      <w:proofErr w:type="spellEnd"/>
      <w:r w:rsidRPr="00AA1291">
        <w:rPr>
          <w:rFonts w:cs="Arial"/>
          <w:szCs w:val="22"/>
        </w:rPr>
        <w:t>, vodotěsná a vzduchotěsná páska z exteriéru), systém ETICS bude přetažen přes rám okna dle ČSN 73 0540-2. Výměna oken bude provedena včetně nových vnějších a vnitřních parapetů. Způsob</w:t>
      </w:r>
      <w:r w:rsidRPr="00AA1291">
        <w:t xml:space="preserve"> ukotvení otvorové výplně určí dodavatel nových výplní otvorů s ohledem na materiál a stav konstrukce ostění, nadpraží a parapetů, projektová dokumentace počítá s pásky pro kotvení.</w:t>
      </w:r>
    </w:p>
    <w:p w:rsidR="00B813F5" w:rsidRDefault="00B813F5" w:rsidP="00B813F5">
      <w:pPr>
        <w:ind w:firstLine="709"/>
        <w:rPr>
          <w:rFonts w:cs="Arial"/>
          <w:szCs w:val="22"/>
        </w:rPr>
      </w:pPr>
      <w:r w:rsidRPr="00EF2277">
        <w:rPr>
          <w:rFonts w:cs="Arial"/>
          <w:szCs w:val="22"/>
        </w:rPr>
        <w:t xml:space="preserve">Tepelně technické parametry oken, dveří musejí odpovídat požadavkům </w:t>
      </w:r>
      <w:r w:rsidRPr="00EF2277">
        <w:rPr>
          <w:rFonts w:cs="Arial"/>
          <w:szCs w:val="22"/>
        </w:rPr>
        <w:lastRenderedPageBreak/>
        <w:t>energetického auditu a platné ČSN 73 0540-2 včetně kritických povrchových teplot na styku rámu okna a vnitřního ostění. Pokud si to objednatel vyžádá, musí zhotovitel doložit posouzení detailu osazení zvolené výplně otvoru s ohledem na dodržení povrchových teplot.</w:t>
      </w:r>
    </w:p>
    <w:p w:rsidR="00381EAA" w:rsidRPr="00EF2277" w:rsidRDefault="00381EAA" w:rsidP="00B813F5">
      <w:pPr>
        <w:ind w:firstLine="709"/>
      </w:pPr>
      <w:r>
        <w:rPr>
          <w:rFonts w:cs="Arial"/>
          <w:szCs w:val="22"/>
        </w:rPr>
        <w:t xml:space="preserve">Součástí díla bude kompletní stavební začištění po montáži </w:t>
      </w:r>
      <w:proofErr w:type="spellStart"/>
      <w:r>
        <w:rPr>
          <w:rFonts w:cs="Arial"/>
          <w:szCs w:val="22"/>
        </w:rPr>
        <w:t>okne</w:t>
      </w:r>
      <w:proofErr w:type="spellEnd"/>
      <w:r>
        <w:rPr>
          <w:rFonts w:cs="Arial"/>
          <w:szCs w:val="22"/>
        </w:rPr>
        <w:t xml:space="preserve">, včetně </w:t>
      </w:r>
      <w:proofErr w:type="spellStart"/>
      <w:r>
        <w:rPr>
          <w:rFonts w:cs="Arial"/>
          <w:szCs w:val="22"/>
        </w:rPr>
        <w:t>vyzpravení</w:t>
      </w:r>
      <w:proofErr w:type="spellEnd"/>
      <w:r>
        <w:rPr>
          <w:rFonts w:cs="Arial"/>
          <w:szCs w:val="22"/>
        </w:rPr>
        <w:t xml:space="preserve"> a výmalby vnitřního ostění a nadpraží.</w:t>
      </w:r>
    </w:p>
    <w:p w:rsidR="00B813F5" w:rsidRPr="00EF2277" w:rsidRDefault="00B813F5" w:rsidP="00B813F5">
      <w:pPr>
        <w:pStyle w:val="Zkladntextodsazen22"/>
        <w:spacing w:line="200" w:lineRule="atLeast"/>
        <w:ind w:left="0" w:firstLine="709"/>
        <w:rPr>
          <w:rFonts w:ascii="Verdana" w:hAnsi="Verdana"/>
        </w:rPr>
      </w:pPr>
      <w:r w:rsidRPr="00EF2277">
        <w:rPr>
          <w:rFonts w:ascii="Verdana" w:hAnsi="Verdana"/>
        </w:rPr>
        <w:t>Výměnou stávajících netěsných oken a dveří dojde ke snížení násobnosti výměny vzduchu v budově, což může vést ke kondenzaci vodní páry na vnitřním povrchu skel výplňových konstrukcí či dokonce ke vzniku plísní. Špatným větráním se navíc zvyšují koncentrace škodlivin v interiéru, např. CO</w:t>
      </w:r>
      <w:r w:rsidRPr="00EF2277">
        <w:rPr>
          <w:rFonts w:ascii="Verdana" w:hAnsi="Verdana"/>
          <w:vertAlign w:val="subscript"/>
        </w:rPr>
        <w:t>2</w:t>
      </w:r>
      <w:r w:rsidRPr="00EF2277">
        <w:rPr>
          <w:rFonts w:ascii="Verdana" w:hAnsi="Verdana"/>
        </w:rPr>
        <w:t>. Z tohoto důvodu je nutné pravidelně větrat, doporučuje se krátké, ale intenzivní větrání plně otevřenými okny po dobu cca 5 až 10 minut. Pravidelné větrání je pak nezbytné v místnostech s případným výskytem plynových spotřebičů. Větrání okny musí probíhat v so</w:t>
      </w:r>
      <w:r w:rsidR="007D4004" w:rsidRPr="00EF2277">
        <w:rPr>
          <w:rFonts w:ascii="Verdana" w:hAnsi="Verdana"/>
        </w:rPr>
        <w:t>uladu s provozním řádem objektu.</w:t>
      </w:r>
    </w:p>
    <w:p w:rsidR="001B1E3E" w:rsidRPr="00B16609" w:rsidRDefault="001B1E3E" w:rsidP="00A3232E">
      <w:pPr>
        <w:pStyle w:val="Zkladntextodsazen22"/>
        <w:spacing w:line="200" w:lineRule="atLeast"/>
        <w:ind w:left="0" w:firstLine="709"/>
        <w:rPr>
          <w:rFonts w:ascii="Verdana" w:hAnsi="Verdana" w:cs="Arial"/>
          <w:szCs w:val="22"/>
        </w:rPr>
      </w:pPr>
    </w:p>
    <w:p w:rsidR="00B813F5" w:rsidRPr="00B16609" w:rsidRDefault="00B813F5" w:rsidP="00B813F5">
      <w:pPr>
        <w:pStyle w:val="Zkladntextodsazen22"/>
        <w:spacing w:line="200" w:lineRule="atLeast"/>
        <w:ind w:left="0"/>
        <w:rPr>
          <w:rFonts w:ascii="Verdana" w:hAnsi="Verdana" w:cs="Arial"/>
          <w:b/>
          <w:szCs w:val="22"/>
          <w:u w:val="single"/>
        </w:rPr>
      </w:pPr>
      <w:r w:rsidRPr="00B16609">
        <w:rPr>
          <w:rFonts w:ascii="Verdana" w:hAnsi="Verdana" w:cs="Arial"/>
          <w:b/>
          <w:szCs w:val="22"/>
          <w:u w:val="single"/>
        </w:rPr>
        <w:t xml:space="preserve">Konkrétní požadavky a specifikace nových výplní (okna, dveře) </w:t>
      </w:r>
      <w:r w:rsidR="00CE7E76" w:rsidRPr="00B16609">
        <w:rPr>
          <w:rFonts w:ascii="Verdana" w:hAnsi="Verdana" w:cs="Arial"/>
          <w:b/>
          <w:szCs w:val="22"/>
          <w:u w:val="single"/>
        </w:rPr>
        <w:t>budou</w:t>
      </w:r>
      <w:r w:rsidRPr="00B16609">
        <w:rPr>
          <w:rFonts w:ascii="Verdana" w:hAnsi="Verdana" w:cs="Arial"/>
          <w:b/>
          <w:szCs w:val="22"/>
          <w:u w:val="single"/>
        </w:rPr>
        <w:t xml:space="preserve"> uvedeny ve Výpisu výplní otvorů.</w:t>
      </w:r>
    </w:p>
    <w:p w:rsidR="00B813F5" w:rsidRPr="00E46D7C" w:rsidRDefault="00B813F5" w:rsidP="00B813F5">
      <w:pPr>
        <w:pStyle w:val="Zkladntextodsazen22"/>
        <w:spacing w:line="200" w:lineRule="atLeast"/>
        <w:ind w:left="0"/>
        <w:rPr>
          <w:rFonts w:ascii="Verdana" w:hAnsi="Verdana" w:cs="Arial"/>
          <w:b/>
          <w:color w:val="FF0000"/>
          <w:szCs w:val="22"/>
          <w:u w:val="single"/>
        </w:rPr>
      </w:pPr>
    </w:p>
    <w:p w:rsidR="001F768B" w:rsidRPr="00E46D7C" w:rsidRDefault="001F768B" w:rsidP="00B813F5">
      <w:pPr>
        <w:pStyle w:val="Zkladntextodsazen22"/>
        <w:spacing w:line="200" w:lineRule="atLeast"/>
        <w:ind w:left="0"/>
        <w:rPr>
          <w:rFonts w:ascii="Verdana" w:hAnsi="Verdana" w:cs="Arial"/>
          <w:b/>
          <w:color w:val="FF0000"/>
          <w:szCs w:val="22"/>
          <w:u w:val="single"/>
        </w:rPr>
      </w:pPr>
    </w:p>
    <w:p w:rsidR="00B813F5" w:rsidRPr="00B16609" w:rsidRDefault="00B813F5" w:rsidP="00B813F5">
      <w:pPr>
        <w:pStyle w:val="Zkladntextodsazen22"/>
        <w:shd w:val="clear" w:color="auto" w:fill="E6E6E6"/>
        <w:spacing w:line="200" w:lineRule="atLeast"/>
        <w:ind w:left="0"/>
        <w:rPr>
          <w:rFonts w:ascii="Verdana" w:eastAsia="Times New Roman" w:hAnsi="Verdana" w:cs="Arial"/>
          <w:b/>
          <w:szCs w:val="22"/>
        </w:rPr>
      </w:pPr>
      <w:r w:rsidRPr="00B16609">
        <w:rPr>
          <w:rFonts w:ascii="Verdana" w:eastAsia="Times New Roman" w:hAnsi="Verdana" w:cs="Arial"/>
          <w:b/>
          <w:szCs w:val="22"/>
        </w:rPr>
        <w:t>7. Svislé konstrukce</w:t>
      </w:r>
      <w:r w:rsidR="00E50C72" w:rsidRPr="00B16609">
        <w:rPr>
          <w:rFonts w:ascii="Verdana" w:eastAsia="Times New Roman" w:hAnsi="Verdana" w:cs="Arial"/>
          <w:b/>
          <w:szCs w:val="22"/>
        </w:rPr>
        <w:t xml:space="preserve"> </w:t>
      </w:r>
    </w:p>
    <w:p w:rsidR="00B813F5" w:rsidRPr="00E46D7C" w:rsidRDefault="00B813F5" w:rsidP="00B813F5">
      <w:pPr>
        <w:pStyle w:val="Zkladntextodsazen22"/>
        <w:spacing w:line="200" w:lineRule="atLeast"/>
        <w:ind w:left="0"/>
        <w:rPr>
          <w:rFonts w:ascii="Verdana" w:hAnsi="Verdana" w:cs="Arial"/>
          <w:b/>
          <w:color w:val="FF0000"/>
          <w:szCs w:val="22"/>
          <w:u w:val="single"/>
        </w:rPr>
      </w:pPr>
    </w:p>
    <w:p w:rsidR="004B0B73" w:rsidRPr="004B0B73" w:rsidRDefault="004B0B73" w:rsidP="004B0B73">
      <w:pPr>
        <w:widowControl/>
        <w:suppressAutoHyphens w:val="0"/>
        <w:autoSpaceDE w:val="0"/>
        <w:autoSpaceDN w:val="0"/>
        <w:adjustRightInd w:val="0"/>
        <w:ind w:firstLine="709"/>
        <w:jc w:val="left"/>
        <w:rPr>
          <w:rFonts w:cs="Arial"/>
          <w:szCs w:val="22"/>
        </w:rPr>
      </w:pPr>
      <w:r w:rsidRPr="004B0B73">
        <w:rPr>
          <w:rFonts w:cs="Arial"/>
          <w:szCs w:val="22"/>
        </w:rPr>
        <w:t>Budova Sládečkova vlastivědného muzea má jedno podzemní a dvě nadzemní podlaží. Její současná podoba vznikla v osmdesátých letech dvacátého století nástavbou a stavebními úpravami, resp. generální opravou původní přízemní vily po požáru. Byla zrekonstruována a nastavěna o jedno podlaží podle dokumentace z let 1982-1984 POLDI SNP Kladno pro účely projekčních kanceláří SONP Kladno.</w:t>
      </w:r>
    </w:p>
    <w:p w:rsidR="004B0B73" w:rsidRDefault="004B0B73" w:rsidP="004B0B73">
      <w:pPr>
        <w:widowControl/>
        <w:suppressAutoHyphens w:val="0"/>
        <w:autoSpaceDE w:val="0"/>
        <w:autoSpaceDN w:val="0"/>
        <w:adjustRightInd w:val="0"/>
        <w:jc w:val="left"/>
        <w:rPr>
          <w:rFonts w:cs="Arial"/>
          <w:szCs w:val="22"/>
        </w:rPr>
      </w:pPr>
      <w:r w:rsidRPr="004B0B73">
        <w:rPr>
          <w:rFonts w:cs="Arial"/>
          <w:szCs w:val="22"/>
        </w:rPr>
        <w:t xml:space="preserve">Svislé konstrukce suterénu a přízemí jsou vyzděné z cihel. Stěny nástavby jsou vyzděné z keramických děrovaných bloků CDK. Stropní konstrukce nad prvním podzemním podlaží jsou zhotoveny jako cihelné klenby. Klenby jsou v některých místnostech uloženy do ocelových nosníků I. Strop nad přízemím je zhotoven (podle PD POLDI SNP Kladno) z keramických desek HURDIS do patek, které jsou uloženy do ocelových nosníků. Strop - střecha  nad 2. nadzemním podlaží je z </w:t>
      </w:r>
      <w:proofErr w:type="gramStart"/>
      <w:r w:rsidRPr="004B0B73">
        <w:rPr>
          <w:rFonts w:cs="Arial"/>
          <w:szCs w:val="22"/>
        </w:rPr>
        <w:t>80-tých</w:t>
      </w:r>
      <w:proofErr w:type="gramEnd"/>
      <w:r w:rsidRPr="004B0B73">
        <w:rPr>
          <w:rFonts w:cs="Arial"/>
          <w:szCs w:val="22"/>
        </w:rPr>
        <w:t xml:space="preserve"> let minulého století.   </w:t>
      </w:r>
    </w:p>
    <w:p w:rsidR="00022019" w:rsidRDefault="004B0B73" w:rsidP="005256AB">
      <w:pPr>
        <w:widowControl/>
        <w:suppressAutoHyphens w:val="0"/>
        <w:autoSpaceDE w:val="0"/>
        <w:autoSpaceDN w:val="0"/>
        <w:adjustRightInd w:val="0"/>
        <w:jc w:val="left"/>
        <w:rPr>
          <w:rFonts w:cs="Arial"/>
          <w:szCs w:val="22"/>
        </w:rPr>
      </w:pPr>
      <w:r>
        <w:rPr>
          <w:rFonts w:cs="Arial"/>
          <w:szCs w:val="22"/>
        </w:rPr>
        <w:tab/>
      </w:r>
    </w:p>
    <w:p w:rsidR="00022019" w:rsidRPr="0096289D" w:rsidRDefault="00022019" w:rsidP="00022019">
      <w:pPr>
        <w:widowControl/>
        <w:suppressAutoHyphens w:val="0"/>
        <w:autoSpaceDE w:val="0"/>
        <w:autoSpaceDN w:val="0"/>
        <w:adjustRightInd w:val="0"/>
        <w:jc w:val="left"/>
        <w:rPr>
          <w:rFonts w:cs="Arial"/>
          <w:szCs w:val="22"/>
        </w:rPr>
      </w:pPr>
      <w:r>
        <w:rPr>
          <w:rFonts w:cs="Arial"/>
          <w:szCs w:val="22"/>
        </w:rPr>
        <w:tab/>
      </w:r>
      <w:r w:rsidR="004B0B73" w:rsidRPr="004B0B73">
        <w:rPr>
          <w:rFonts w:cs="Arial"/>
          <w:szCs w:val="22"/>
        </w:rPr>
        <w:t xml:space="preserve"> </w:t>
      </w:r>
      <w:r>
        <w:rPr>
          <w:rFonts w:cs="Arial"/>
          <w:szCs w:val="22"/>
        </w:rPr>
        <w:t xml:space="preserve">Provedena bude sanace trhlin na fasádě. </w:t>
      </w:r>
      <w:r w:rsidRPr="0096289D">
        <w:rPr>
          <w:rFonts w:cs="Arial"/>
          <w:szCs w:val="22"/>
        </w:rPr>
        <w:t>Místa trhlin a nepřilnavých fasádních</w:t>
      </w:r>
    </w:p>
    <w:p w:rsidR="00022019" w:rsidRPr="0096289D" w:rsidRDefault="00022019" w:rsidP="00022019">
      <w:pPr>
        <w:widowControl/>
        <w:suppressAutoHyphens w:val="0"/>
        <w:autoSpaceDE w:val="0"/>
        <w:autoSpaceDN w:val="0"/>
        <w:adjustRightInd w:val="0"/>
        <w:jc w:val="left"/>
        <w:rPr>
          <w:rFonts w:cs="Arial"/>
          <w:szCs w:val="22"/>
        </w:rPr>
      </w:pPr>
      <w:r w:rsidRPr="0096289D">
        <w:rPr>
          <w:rFonts w:cs="Arial"/>
          <w:szCs w:val="22"/>
        </w:rPr>
        <w:t>omítek budou mechanicky očištěny, trhliny budou dále vyklínovány, vyplněny</w:t>
      </w:r>
    </w:p>
    <w:p w:rsidR="00022019" w:rsidRPr="0096289D" w:rsidRDefault="00022019" w:rsidP="00022019">
      <w:pPr>
        <w:widowControl/>
        <w:suppressAutoHyphens w:val="0"/>
        <w:autoSpaceDE w:val="0"/>
        <w:autoSpaceDN w:val="0"/>
        <w:adjustRightInd w:val="0"/>
        <w:jc w:val="left"/>
        <w:rPr>
          <w:rFonts w:cs="Arial"/>
          <w:szCs w:val="22"/>
        </w:rPr>
      </w:pPr>
      <w:r w:rsidRPr="0096289D">
        <w:rPr>
          <w:rFonts w:cs="Arial"/>
          <w:szCs w:val="22"/>
        </w:rPr>
        <w:t xml:space="preserve">expanzní maltou a dle rozsahu sešity </w:t>
      </w:r>
      <w:proofErr w:type="spellStart"/>
      <w:r w:rsidRPr="0096289D">
        <w:rPr>
          <w:rFonts w:cs="Arial"/>
          <w:szCs w:val="22"/>
        </w:rPr>
        <w:t>helikálními</w:t>
      </w:r>
      <w:proofErr w:type="spellEnd"/>
      <w:r w:rsidRPr="0096289D">
        <w:rPr>
          <w:rFonts w:cs="Arial"/>
          <w:szCs w:val="22"/>
        </w:rPr>
        <w:t xml:space="preserve"> výztužemi ø10 </w:t>
      </w:r>
      <w:proofErr w:type="gramStart"/>
      <w:r w:rsidRPr="0096289D">
        <w:rPr>
          <w:rFonts w:cs="Arial"/>
          <w:szCs w:val="22"/>
        </w:rPr>
        <w:t>do</w:t>
      </w:r>
      <w:proofErr w:type="gramEnd"/>
      <w:r w:rsidRPr="0096289D">
        <w:rPr>
          <w:rFonts w:cs="Arial"/>
          <w:szCs w:val="22"/>
        </w:rPr>
        <w:t xml:space="preserve"> předem</w:t>
      </w:r>
    </w:p>
    <w:p w:rsidR="00022019" w:rsidRPr="0096289D" w:rsidRDefault="00022019" w:rsidP="00022019">
      <w:pPr>
        <w:widowControl/>
        <w:suppressAutoHyphens w:val="0"/>
        <w:autoSpaceDE w:val="0"/>
        <w:autoSpaceDN w:val="0"/>
        <w:adjustRightInd w:val="0"/>
        <w:jc w:val="left"/>
        <w:rPr>
          <w:rFonts w:cs="Arial"/>
          <w:szCs w:val="22"/>
        </w:rPr>
      </w:pPr>
      <w:r w:rsidRPr="0096289D">
        <w:rPr>
          <w:rFonts w:cs="Arial"/>
          <w:szCs w:val="22"/>
        </w:rPr>
        <w:t>vyfrézovaných drážek se sanační maltou s rozmístěním v osovém rastru á max.</w:t>
      </w:r>
    </w:p>
    <w:p w:rsidR="00022019" w:rsidRPr="0096289D" w:rsidRDefault="00022019" w:rsidP="00022019">
      <w:pPr>
        <w:widowControl/>
        <w:suppressAutoHyphens w:val="0"/>
        <w:autoSpaceDE w:val="0"/>
        <w:autoSpaceDN w:val="0"/>
        <w:adjustRightInd w:val="0"/>
        <w:jc w:val="left"/>
        <w:rPr>
          <w:rFonts w:cs="Arial"/>
          <w:szCs w:val="22"/>
        </w:rPr>
      </w:pPr>
      <w:r w:rsidRPr="0096289D">
        <w:rPr>
          <w:rFonts w:cs="Arial"/>
          <w:szCs w:val="22"/>
        </w:rPr>
        <w:t>300mm s přesahy min. 1000mm přes osu každé trhliny. Přesné polohové a směrové</w:t>
      </w:r>
    </w:p>
    <w:p w:rsidR="00022019" w:rsidRPr="0096289D" w:rsidRDefault="00022019" w:rsidP="00022019">
      <w:pPr>
        <w:widowControl/>
        <w:suppressAutoHyphens w:val="0"/>
        <w:autoSpaceDE w:val="0"/>
        <w:autoSpaceDN w:val="0"/>
        <w:adjustRightInd w:val="0"/>
        <w:jc w:val="left"/>
        <w:rPr>
          <w:rFonts w:cs="Arial"/>
          <w:szCs w:val="22"/>
        </w:rPr>
      </w:pPr>
      <w:r w:rsidRPr="0096289D">
        <w:rPr>
          <w:rFonts w:cs="Arial"/>
          <w:szCs w:val="22"/>
        </w:rPr>
        <w:t xml:space="preserve">osazení bude korigováno </w:t>
      </w:r>
      <w:r w:rsidR="00EC7877">
        <w:rPr>
          <w:rFonts w:cs="Arial"/>
          <w:szCs w:val="22"/>
        </w:rPr>
        <w:t>statickým dozorem zhotovitele</w:t>
      </w:r>
      <w:r w:rsidRPr="0096289D">
        <w:rPr>
          <w:rFonts w:cs="Arial"/>
          <w:szCs w:val="22"/>
        </w:rPr>
        <w:t>.</w:t>
      </w:r>
    </w:p>
    <w:p w:rsidR="008A2DAE" w:rsidRDefault="00EC7877" w:rsidP="00022019">
      <w:pPr>
        <w:widowControl/>
        <w:suppressAutoHyphens w:val="0"/>
        <w:autoSpaceDE w:val="0"/>
        <w:autoSpaceDN w:val="0"/>
        <w:adjustRightInd w:val="0"/>
        <w:jc w:val="left"/>
        <w:rPr>
          <w:rFonts w:cs="Arial"/>
          <w:szCs w:val="22"/>
        </w:rPr>
      </w:pPr>
      <w:r>
        <w:rPr>
          <w:rFonts w:cs="Arial"/>
          <w:szCs w:val="22"/>
        </w:rPr>
        <w:tab/>
      </w:r>
      <w:r w:rsidR="006507DD">
        <w:rPr>
          <w:rFonts w:cs="Arial"/>
          <w:szCs w:val="22"/>
        </w:rPr>
        <w:t xml:space="preserve">Na obvodových stěnách pod terénem a v oblasti soklu bude provedeno vyrovnání očištěného zdiva sanační maltou jako podklad pro aplikaci hydroizolace proti zemní vlhkosti. Navržena je bitumenová stěrka s výztužnou síťkou. </w:t>
      </w:r>
      <w:r w:rsidR="006507DD" w:rsidRPr="0096289D">
        <w:rPr>
          <w:rFonts w:cs="Arial"/>
          <w:szCs w:val="22"/>
        </w:rPr>
        <w:t>Provedení stěrky bude pro namáhání stojatou prosakující vodou (možné tlakové namáhání), tj. provedení 2 vrstvy + výztužná tkanina, min. síla jedné zaschlé vrstvy 4 mm, spotřeba 5,5 l/m2</w:t>
      </w:r>
      <w:r w:rsidR="006507DD">
        <w:rPr>
          <w:rFonts w:cs="Arial"/>
          <w:szCs w:val="22"/>
        </w:rPr>
        <w:t>.</w:t>
      </w:r>
    </w:p>
    <w:p w:rsidR="008A2DAE" w:rsidRDefault="008A2DAE" w:rsidP="00022019">
      <w:pPr>
        <w:widowControl/>
        <w:suppressAutoHyphens w:val="0"/>
        <w:autoSpaceDE w:val="0"/>
        <w:autoSpaceDN w:val="0"/>
        <w:adjustRightInd w:val="0"/>
        <w:jc w:val="left"/>
        <w:rPr>
          <w:rFonts w:cs="Arial"/>
          <w:szCs w:val="22"/>
        </w:rPr>
      </w:pPr>
      <w:r>
        <w:rPr>
          <w:rFonts w:cs="Arial"/>
          <w:szCs w:val="22"/>
        </w:rPr>
        <w:tab/>
        <w:t>Stávající vnější nerezový komín je nutné pro aplikaci KZS kompletně demontovat, šetrně a uskladnit. Bude provedena zpětná montáž, přetěsnění, na nové kotevní konzolky uchycené termickými kotvami pro KZS (s přerušeným tepelným mostem, závitová tyč M12)</w:t>
      </w:r>
      <w:r w:rsidR="003E7069">
        <w:rPr>
          <w:rFonts w:cs="Arial"/>
          <w:szCs w:val="22"/>
        </w:rPr>
        <w:t xml:space="preserve">. Vodorovné odkouření v úrovni soklu bude prodlouženo o </w:t>
      </w:r>
      <w:r w:rsidR="003E7069">
        <w:rPr>
          <w:rFonts w:cs="Arial"/>
          <w:szCs w:val="22"/>
        </w:rPr>
        <w:lastRenderedPageBreak/>
        <w:t xml:space="preserve">120-150 mm. Stavba zajistí začištění prostupů. Součástí je zprovoznění a revize komínu. </w:t>
      </w:r>
    </w:p>
    <w:p w:rsidR="00E32984" w:rsidRPr="004B0B73" w:rsidRDefault="00E32984" w:rsidP="004B0B73">
      <w:pPr>
        <w:widowControl/>
        <w:suppressAutoHyphens w:val="0"/>
        <w:autoSpaceDE w:val="0"/>
        <w:autoSpaceDN w:val="0"/>
        <w:adjustRightInd w:val="0"/>
        <w:jc w:val="left"/>
        <w:rPr>
          <w:i/>
          <w:color w:val="FF0000"/>
          <w:sz w:val="20"/>
          <w:szCs w:val="20"/>
        </w:rPr>
      </w:pPr>
    </w:p>
    <w:p w:rsidR="005137B6" w:rsidRPr="004B0B73" w:rsidRDefault="005137B6" w:rsidP="00B813F5">
      <w:pPr>
        <w:pStyle w:val="Zkladntextodsazen22"/>
        <w:spacing w:line="200" w:lineRule="atLeast"/>
        <w:ind w:left="0"/>
        <w:rPr>
          <w:rFonts w:ascii="Verdana" w:hAnsi="Verdana" w:cs="Arial"/>
          <w:szCs w:val="22"/>
        </w:rPr>
      </w:pPr>
    </w:p>
    <w:p w:rsidR="00B813F5" w:rsidRPr="004B0B73" w:rsidRDefault="00B813F5" w:rsidP="00B813F5">
      <w:pPr>
        <w:pStyle w:val="Zkladntextodsazen22"/>
        <w:shd w:val="clear" w:color="auto" w:fill="E6E6E6"/>
        <w:spacing w:line="200" w:lineRule="atLeast"/>
        <w:ind w:left="0"/>
        <w:rPr>
          <w:rFonts w:ascii="Verdana" w:eastAsia="Times New Roman" w:hAnsi="Verdana" w:cs="Arial"/>
          <w:b/>
          <w:szCs w:val="22"/>
        </w:rPr>
      </w:pPr>
      <w:r w:rsidRPr="004B0B73">
        <w:rPr>
          <w:rFonts w:ascii="Verdana" w:eastAsia="Times New Roman" w:hAnsi="Verdana" w:cs="Arial"/>
          <w:b/>
          <w:szCs w:val="22"/>
        </w:rPr>
        <w:t>8. Vodorovné konstrukce</w:t>
      </w:r>
    </w:p>
    <w:p w:rsidR="00B813F5" w:rsidRPr="004B0B73" w:rsidRDefault="00B813F5" w:rsidP="00B813F5">
      <w:pPr>
        <w:pStyle w:val="Zkladntextodsazen22"/>
        <w:spacing w:line="200" w:lineRule="atLeast"/>
        <w:ind w:left="0"/>
        <w:rPr>
          <w:rFonts w:ascii="Verdana" w:hAnsi="Verdana" w:cs="Arial"/>
          <w:szCs w:val="22"/>
        </w:rPr>
      </w:pPr>
    </w:p>
    <w:p w:rsidR="00B813F5" w:rsidRPr="004B0B73" w:rsidRDefault="00B813F5" w:rsidP="00B813F5">
      <w:pPr>
        <w:pStyle w:val="Zkladntextodsazen22"/>
        <w:spacing w:line="200" w:lineRule="atLeast"/>
        <w:ind w:left="0" w:firstLine="709"/>
        <w:rPr>
          <w:rFonts w:ascii="Verdana" w:hAnsi="Verdana"/>
          <w:szCs w:val="22"/>
        </w:rPr>
      </w:pPr>
      <w:r w:rsidRPr="004B0B73">
        <w:rPr>
          <w:rFonts w:ascii="Verdana" w:hAnsi="Verdana"/>
          <w:szCs w:val="22"/>
        </w:rPr>
        <w:t xml:space="preserve">Stávající vodorovnou konstrukci stropu </w:t>
      </w:r>
      <w:r w:rsidR="004B0B73" w:rsidRPr="004B0B73">
        <w:rPr>
          <w:rFonts w:ascii="Verdana" w:hAnsi="Verdana"/>
          <w:szCs w:val="22"/>
        </w:rPr>
        <w:t xml:space="preserve">keramické </w:t>
      </w:r>
      <w:r w:rsidR="004B0B73">
        <w:rPr>
          <w:rFonts w:ascii="Verdana" w:hAnsi="Verdana"/>
          <w:szCs w:val="22"/>
        </w:rPr>
        <w:t xml:space="preserve">vložky </w:t>
      </w:r>
      <w:proofErr w:type="spellStart"/>
      <w:r w:rsidR="004B0B73" w:rsidRPr="004B0B73">
        <w:rPr>
          <w:rFonts w:ascii="Verdana" w:hAnsi="Verdana"/>
          <w:szCs w:val="22"/>
        </w:rPr>
        <w:t>Hurdis</w:t>
      </w:r>
      <w:proofErr w:type="spellEnd"/>
      <w:r w:rsidR="004B0B73" w:rsidRPr="004B0B73">
        <w:rPr>
          <w:rFonts w:ascii="Verdana" w:hAnsi="Verdana"/>
          <w:szCs w:val="22"/>
        </w:rPr>
        <w:t xml:space="preserve"> do ocelových nosníků</w:t>
      </w:r>
      <w:r w:rsidR="004B0B73">
        <w:rPr>
          <w:rFonts w:ascii="Verdana" w:hAnsi="Verdana"/>
          <w:szCs w:val="22"/>
        </w:rPr>
        <w:t xml:space="preserve"> I</w:t>
      </w:r>
      <w:r w:rsidR="004B0B73" w:rsidRPr="004B0B73">
        <w:rPr>
          <w:rFonts w:ascii="Verdana" w:hAnsi="Verdana"/>
          <w:szCs w:val="22"/>
        </w:rPr>
        <w:t>.</w:t>
      </w:r>
    </w:p>
    <w:p w:rsidR="00B813F5" w:rsidRDefault="00B813F5" w:rsidP="00B813F5">
      <w:pPr>
        <w:pStyle w:val="Zkladntextodsazen22"/>
        <w:spacing w:line="200" w:lineRule="atLeast"/>
        <w:ind w:left="0" w:firstLine="709"/>
        <w:rPr>
          <w:rFonts w:ascii="Verdana" w:hAnsi="Verdana"/>
          <w:szCs w:val="22"/>
        </w:rPr>
      </w:pPr>
      <w:r w:rsidRPr="004B0B73">
        <w:rPr>
          <w:rFonts w:ascii="Verdana" w:hAnsi="Verdana"/>
          <w:szCs w:val="22"/>
        </w:rPr>
        <w:t>Do stávajících stropních konstrukcí</w:t>
      </w:r>
      <w:r w:rsidR="00FE318A" w:rsidRPr="004B0B73">
        <w:rPr>
          <w:rFonts w:ascii="Verdana" w:hAnsi="Verdana"/>
          <w:szCs w:val="22"/>
        </w:rPr>
        <w:t xml:space="preserve"> se</w:t>
      </w:r>
      <w:r w:rsidRPr="004B0B73">
        <w:rPr>
          <w:rFonts w:ascii="Verdana" w:hAnsi="Verdana"/>
          <w:szCs w:val="22"/>
        </w:rPr>
        <w:t xml:space="preserve"> </w:t>
      </w:r>
      <w:r w:rsidR="00FE318A" w:rsidRPr="004B0B73">
        <w:rPr>
          <w:rFonts w:ascii="Verdana" w:hAnsi="Verdana"/>
          <w:szCs w:val="22"/>
        </w:rPr>
        <w:t>nezasahuje.</w:t>
      </w:r>
      <w:r w:rsidRPr="004B0B73">
        <w:rPr>
          <w:rFonts w:ascii="Verdana" w:hAnsi="Verdana"/>
          <w:szCs w:val="22"/>
        </w:rPr>
        <w:t xml:space="preserve"> </w:t>
      </w:r>
    </w:p>
    <w:p w:rsidR="00022019" w:rsidRDefault="00022019" w:rsidP="00B813F5">
      <w:pPr>
        <w:pStyle w:val="Zkladntextodsazen22"/>
        <w:spacing w:line="200" w:lineRule="atLeast"/>
        <w:ind w:left="0" w:firstLine="709"/>
        <w:rPr>
          <w:rFonts w:ascii="Verdana" w:hAnsi="Verdana"/>
          <w:szCs w:val="22"/>
        </w:rPr>
      </w:pPr>
      <w:r>
        <w:rPr>
          <w:rFonts w:ascii="Verdana" w:hAnsi="Verdana"/>
          <w:szCs w:val="22"/>
        </w:rPr>
        <w:t xml:space="preserve">Řešena je oprava stříšky nad vstupem. </w:t>
      </w:r>
      <w:r w:rsidR="008A2DAE">
        <w:rPr>
          <w:rFonts w:ascii="Verdana" w:hAnsi="Verdana"/>
          <w:szCs w:val="22"/>
        </w:rPr>
        <w:t xml:space="preserve">Okopání omítek a demontáž krytiny. Kontrola stavu statikem zhotovitele. Předpokládá se nutnost navaření </w:t>
      </w:r>
      <w:proofErr w:type="spellStart"/>
      <w:r w:rsidR="008A2DAE">
        <w:rPr>
          <w:rFonts w:ascii="Verdana" w:hAnsi="Verdana"/>
          <w:szCs w:val="22"/>
        </w:rPr>
        <w:t>oc</w:t>
      </w:r>
      <w:proofErr w:type="spellEnd"/>
      <w:r w:rsidR="008A2DAE">
        <w:rPr>
          <w:rFonts w:ascii="Verdana" w:hAnsi="Verdana"/>
          <w:szCs w:val="22"/>
        </w:rPr>
        <w:t>. profilu U160 dl. 2,1 m na konec ocelových konzol.</w:t>
      </w:r>
    </w:p>
    <w:p w:rsidR="008A2DAE" w:rsidRDefault="008A2DAE" w:rsidP="00B813F5">
      <w:pPr>
        <w:pStyle w:val="Zkladntextodsazen22"/>
        <w:spacing w:line="200" w:lineRule="atLeast"/>
        <w:ind w:left="0" w:firstLine="709"/>
        <w:rPr>
          <w:rFonts w:ascii="Verdana" w:hAnsi="Verdana"/>
          <w:szCs w:val="22"/>
        </w:rPr>
      </w:pPr>
      <w:r>
        <w:rPr>
          <w:rFonts w:ascii="Verdana" w:hAnsi="Verdana"/>
          <w:szCs w:val="22"/>
        </w:rPr>
        <w:t xml:space="preserve">Na přesazích střechy bude provedeno nové podbití z dřevěných palubek. Součástí bude i nový pomocný dřevěný rošt ošetřený impregnací. Palubky budou </w:t>
      </w:r>
      <w:proofErr w:type="spellStart"/>
      <w:r>
        <w:rPr>
          <w:rFonts w:ascii="Verdana" w:hAnsi="Verdana"/>
          <w:szCs w:val="22"/>
        </w:rPr>
        <w:t>tl</w:t>
      </w:r>
      <w:proofErr w:type="spellEnd"/>
      <w:r>
        <w:rPr>
          <w:rFonts w:ascii="Verdana" w:hAnsi="Verdana"/>
          <w:szCs w:val="22"/>
        </w:rPr>
        <w:t xml:space="preserve">. </w:t>
      </w:r>
      <w:proofErr w:type="gramStart"/>
      <w:r>
        <w:rPr>
          <w:rFonts w:ascii="Verdana" w:hAnsi="Verdana"/>
          <w:szCs w:val="22"/>
        </w:rPr>
        <w:t>min.</w:t>
      </w:r>
      <w:proofErr w:type="gramEnd"/>
      <w:r>
        <w:rPr>
          <w:rFonts w:ascii="Verdana" w:hAnsi="Verdana"/>
          <w:szCs w:val="22"/>
        </w:rPr>
        <w:t xml:space="preserve"> 19 mm, borovice, </w:t>
      </w:r>
      <w:proofErr w:type="spellStart"/>
      <w:r>
        <w:rPr>
          <w:rFonts w:ascii="Verdana" w:hAnsi="Verdana"/>
          <w:szCs w:val="22"/>
        </w:rPr>
        <w:t>silnovrstvá</w:t>
      </w:r>
      <w:proofErr w:type="spellEnd"/>
      <w:r>
        <w:rPr>
          <w:rFonts w:ascii="Verdana" w:hAnsi="Verdana"/>
          <w:szCs w:val="22"/>
        </w:rPr>
        <w:t xml:space="preserve"> lazura.</w:t>
      </w:r>
    </w:p>
    <w:p w:rsidR="008A2DAE" w:rsidRPr="004B0B73" w:rsidRDefault="008A2DAE" w:rsidP="00B813F5">
      <w:pPr>
        <w:pStyle w:val="Zkladntextodsazen22"/>
        <w:spacing w:line="200" w:lineRule="atLeast"/>
        <w:ind w:left="0" w:firstLine="709"/>
        <w:rPr>
          <w:rFonts w:ascii="Verdana" w:hAnsi="Verdana"/>
          <w:szCs w:val="22"/>
        </w:rPr>
      </w:pPr>
      <w:r>
        <w:rPr>
          <w:rFonts w:ascii="Verdana" w:hAnsi="Verdana"/>
          <w:szCs w:val="22"/>
        </w:rPr>
        <w:t xml:space="preserve">Betonové plochy před vstupem (podesta, rampa) budou </w:t>
      </w:r>
      <w:proofErr w:type="spellStart"/>
      <w:r>
        <w:rPr>
          <w:rFonts w:ascii="Verdana" w:hAnsi="Verdana"/>
          <w:szCs w:val="22"/>
        </w:rPr>
        <w:t>otryskány</w:t>
      </w:r>
      <w:proofErr w:type="spellEnd"/>
      <w:r>
        <w:rPr>
          <w:rFonts w:ascii="Verdana" w:hAnsi="Verdana"/>
          <w:szCs w:val="22"/>
        </w:rPr>
        <w:t xml:space="preserve"> vodním paprskem, lokálně </w:t>
      </w:r>
      <w:proofErr w:type="spellStart"/>
      <w:r>
        <w:rPr>
          <w:rFonts w:ascii="Verdana" w:hAnsi="Verdana"/>
          <w:szCs w:val="22"/>
        </w:rPr>
        <w:t>vyzpraveny</w:t>
      </w:r>
      <w:proofErr w:type="spellEnd"/>
      <w:r>
        <w:rPr>
          <w:rFonts w:ascii="Verdana" w:hAnsi="Verdana"/>
          <w:szCs w:val="22"/>
        </w:rPr>
        <w:t xml:space="preserve"> rychlovazným cementem a povrch bude opatřen uzavíracím transparentním nátěrem na beton. </w:t>
      </w:r>
    </w:p>
    <w:p w:rsidR="00D35581" w:rsidRPr="00E46D7C" w:rsidRDefault="003E7069" w:rsidP="003A2EDD">
      <w:pPr>
        <w:pStyle w:val="Zkladntextodsazen22"/>
        <w:spacing w:line="200" w:lineRule="atLeast"/>
        <w:ind w:left="0"/>
        <w:rPr>
          <w:rFonts w:ascii="Verdana" w:hAnsi="Verdana"/>
          <w:color w:val="FF0000"/>
          <w:szCs w:val="22"/>
        </w:rPr>
      </w:pPr>
      <w:r>
        <w:rPr>
          <w:rFonts w:ascii="Verdana" w:hAnsi="Verdana"/>
          <w:color w:val="FF0000"/>
          <w:szCs w:val="22"/>
        </w:rPr>
        <w:tab/>
      </w:r>
      <w:r w:rsidRPr="0096289D">
        <w:rPr>
          <w:rFonts w:ascii="Verdana" w:hAnsi="Verdana"/>
          <w:szCs w:val="22"/>
        </w:rPr>
        <w:t xml:space="preserve">Na terase bude proveden terasový rošt z drážkovaných prken, osazený na </w:t>
      </w:r>
      <w:proofErr w:type="spellStart"/>
      <w:r w:rsidRPr="0096289D">
        <w:rPr>
          <w:rFonts w:ascii="Verdana" w:hAnsi="Verdana"/>
          <w:szCs w:val="22"/>
        </w:rPr>
        <w:t>rektifikovatelných</w:t>
      </w:r>
      <w:proofErr w:type="spellEnd"/>
      <w:r w:rsidRPr="0096289D">
        <w:rPr>
          <w:rFonts w:ascii="Verdana" w:hAnsi="Verdana"/>
          <w:szCs w:val="22"/>
        </w:rPr>
        <w:t xml:space="preserve"> podložkách, dodávka včetně povrchové úpravy.</w:t>
      </w:r>
    </w:p>
    <w:p w:rsidR="003A2EDD" w:rsidRPr="00E46D7C" w:rsidRDefault="003A2EDD" w:rsidP="00B813F5">
      <w:pPr>
        <w:pStyle w:val="Zkladntextodsazen22"/>
        <w:spacing w:line="200" w:lineRule="atLeast"/>
        <w:ind w:left="0"/>
        <w:rPr>
          <w:rFonts w:ascii="Verdana" w:hAnsi="Verdana" w:cs="Arial"/>
          <w:color w:val="FF0000"/>
          <w:szCs w:val="22"/>
          <w:highlight w:val="yellow"/>
        </w:rPr>
      </w:pPr>
    </w:p>
    <w:p w:rsidR="00B813F5" w:rsidRPr="0096289D" w:rsidRDefault="00B813F5" w:rsidP="00B813F5">
      <w:pPr>
        <w:pStyle w:val="Zkladntextodsazen22"/>
        <w:shd w:val="clear" w:color="auto" w:fill="E6E6E6"/>
        <w:spacing w:line="200" w:lineRule="atLeast"/>
        <w:ind w:left="0"/>
        <w:rPr>
          <w:rFonts w:ascii="Verdana" w:eastAsia="Times New Roman" w:hAnsi="Verdana" w:cs="Arial"/>
          <w:b/>
          <w:szCs w:val="22"/>
        </w:rPr>
      </w:pPr>
      <w:r w:rsidRPr="0096289D">
        <w:rPr>
          <w:rFonts w:ascii="Verdana" w:eastAsia="Times New Roman" w:hAnsi="Verdana" w:cs="Arial"/>
          <w:b/>
          <w:szCs w:val="22"/>
        </w:rPr>
        <w:t>9. Zateplení střechy</w:t>
      </w:r>
      <w:r w:rsidR="006E3ADB" w:rsidRPr="0096289D">
        <w:rPr>
          <w:rFonts w:ascii="Verdana" w:eastAsia="Times New Roman" w:hAnsi="Verdana" w:cs="Arial"/>
          <w:b/>
          <w:szCs w:val="22"/>
        </w:rPr>
        <w:t xml:space="preserve"> objektu</w:t>
      </w:r>
    </w:p>
    <w:p w:rsidR="00B813F5" w:rsidRPr="00E46D7C" w:rsidRDefault="00FE318A" w:rsidP="00FE318A">
      <w:pPr>
        <w:pStyle w:val="Zkladntextodsazen22"/>
        <w:tabs>
          <w:tab w:val="left" w:pos="945"/>
        </w:tabs>
        <w:spacing w:line="200" w:lineRule="atLeast"/>
        <w:ind w:left="0"/>
        <w:rPr>
          <w:rFonts w:ascii="Verdana" w:hAnsi="Verdana" w:cs="Arial"/>
          <w:color w:val="FF0000"/>
          <w:szCs w:val="22"/>
        </w:rPr>
      </w:pPr>
      <w:r w:rsidRPr="00E46D7C">
        <w:rPr>
          <w:rFonts w:ascii="Verdana" w:hAnsi="Verdana" w:cs="Arial"/>
          <w:color w:val="FF0000"/>
          <w:szCs w:val="22"/>
        </w:rPr>
        <w:tab/>
      </w:r>
    </w:p>
    <w:p w:rsidR="00B813F5" w:rsidRDefault="00A5338E" w:rsidP="005E5B82">
      <w:pPr>
        <w:ind w:firstLine="709"/>
      </w:pPr>
      <w:r w:rsidRPr="005E5B82">
        <w:t xml:space="preserve">Stávající střešní konstrukce </w:t>
      </w:r>
      <w:r w:rsidR="009F2844" w:rsidRPr="005E5B82">
        <w:t>bude</w:t>
      </w:r>
      <w:r w:rsidR="005E5B82" w:rsidRPr="005E5B82">
        <w:t xml:space="preserve"> zateplena pomocí tepelné izolace z PIR desek </w:t>
      </w:r>
      <w:proofErr w:type="spellStart"/>
      <w:r w:rsidR="00DD3D95">
        <w:t>tl</w:t>
      </w:r>
      <w:proofErr w:type="spellEnd"/>
      <w:r w:rsidR="00DD3D95">
        <w:t xml:space="preserve">. 160 mm s ozubem </w:t>
      </w:r>
      <w:r w:rsidR="005E5B82" w:rsidRPr="005E5B82">
        <w:t>s oboustrannou ALU folií</w:t>
      </w:r>
      <w:r w:rsidR="005E5B82">
        <w:t xml:space="preserve"> se součinitelem prostupu tepla</w:t>
      </w:r>
      <w:r w:rsidR="005E5B82" w:rsidRPr="005E5B82">
        <w:t xml:space="preserve"> </w:t>
      </w:r>
      <w:r w:rsidR="005E5B82">
        <w:t>(</w:t>
      </w:r>
      <w:proofErr w:type="spellStart"/>
      <w:r w:rsidR="005E5B82">
        <w:t>λd</w:t>
      </w:r>
      <w:proofErr w:type="spellEnd"/>
      <w:r w:rsidR="005E5B82">
        <w:t xml:space="preserve"> = 0,023</w:t>
      </w:r>
      <w:r w:rsidR="005E5B82" w:rsidRPr="005E5B82">
        <w:t xml:space="preserve"> W.m-1.K-1).</w:t>
      </w:r>
      <w:r w:rsidR="005E5B82">
        <w:t xml:space="preserve"> </w:t>
      </w:r>
      <w:r w:rsidR="00DD3D95">
        <w:t xml:space="preserve">Pomocí PIR </w:t>
      </w:r>
      <w:r w:rsidR="005E5B82">
        <w:t>desek budou obaleny i sloupy a stěny světlíku. Stávající plechová krytina bude odstraněna, včetně</w:t>
      </w:r>
      <w:r w:rsidR="00DD3D95">
        <w:t xml:space="preserve"> bednění,</w:t>
      </w:r>
      <w:r w:rsidR="005E5B82">
        <w:t xml:space="preserve"> minerální vaty a lepenky</w:t>
      </w:r>
      <w:r w:rsidR="00DD3D95">
        <w:t>.</w:t>
      </w:r>
    </w:p>
    <w:p w:rsidR="005E5B82" w:rsidRPr="005E5B82" w:rsidRDefault="005E5B82" w:rsidP="005E5B82">
      <w:pPr>
        <w:ind w:firstLine="709"/>
      </w:pPr>
      <w:r>
        <w:t>Na stávající strop v 2.NP betonovou mazaninu bude doplněna foliová parozábrana včetně nové tepelné izolace. Budou provedeny lokální tesařské opravy a impregnace tesařských konstrukcí.</w:t>
      </w:r>
      <w:r w:rsidR="00DD3D95">
        <w:t xml:space="preserve"> Provedeno bude nové bednění střechy z desek OSB/3 </w:t>
      </w:r>
      <w:proofErr w:type="spellStart"/>
      <w:r w:rsidR="00DD3D95">
        <w:t>tl</w:t>
      </w:r>
      <w:proofErr w:type="spellEnd"/>
      <w:r w:rsidR="00DD3D95">
        <w:t>. 25 mm. Pro správnou funkci střechy musí být zajištěno předepsané provětrání střechy.</w:t>
      </w:r>
    </w:p>
    <w:p w:rsidR="00E86919" w:rsidRPr="0096289D" w:rsidRDefault="00B813F5" w:rsidP="00F10D59">
      <w:pPr>
        <w:ind w:firstLine="709"/>
      </w:pPr>
      <w:bookmarkStart w:id="1" w:name="_GoBack"/>
      <w:r w:rsidRPr="0096289D">
        <w:t xml:space="preserve">Poté bude plocha střechy opatřena hydroizolační střešní </w:t>
      </w:r>
      <w:proofErr w:type="spellStart"/>
      <w:r w:rsidRPr="0096289D">
        <w:t>mPVC</w:t>
      </w:r>
      <w:proofErr w:type="spellEnd"/>
      <w:r w:rsidRPr="0096289D">
        <w:t xml:space="preserve"> fólií</w:t>
      </w:r>
      <w:r w:rsidR="00DD3D95" w:rsidRPr="0096289D">
        <w:t xml:space="preserve"> na podkladu separační </w:t>
      </w:r>
      <w:proofErr w:type="spellStart"/>
      <w:r w:rsidR="00DD3D95" w:rsidRPr="0096289D">
        <w:t>textílie</w:t>
      </w:r>
      <w:proofErr w:type="spellEnd"/>
      <w:r w:rsidRPr="0096289D">
        <w:t xml:space="preserve">, </w:t>
      </w:r>
      <w:r w:rsidR="00DD3D95" w:rsidRPr="0096289D">
        <w:t xml:space="preserve">fólie </w:t>
      </w:r>
      <w:r w:rsidRPr="0096289D">
        <w:t>bud</w:t>
      </w:r>
      <w:r w:rsidR="005E5B82" w:rsidRPr="0096289D">
        <w:t xml:space="preserve">e mechanicky kotvena k podkladu. </w:t>
      </w:r>
      <w:r w:rsidR="00AE6770" w:rsidRPr="0096289D">
        <w:t xml:space="preserve">Fólie bude v šedém odstínu, trvale odolná UV záření. </w:t>
      </w:r>
      <w:r w:rsidRPr="0096289D">
        <w:t>Před zahájením kotevních prací bude TDI předán kotevní plán, který bude vycházet z </w:t>
      </w:r>
      <w:r w:rsidR="00DD3D95" w:rsidRPr="0096289D">
        <w:t xml:space="preserve">výtažných </w:t>
      </w:r>
      <w:r w:rsidRPr="0096289D">
        <w:t>zkoušek provedený na konkrétní typ kotev. Kotevní plán bude dodávkou zhotovitele.</w:t>
      </w:r>
      <w:r w:rsidR="0014081D" w:rsidRPr="0096289D">
        <w:t xml:space="preserve"> V rámci projektu je uvažováno s 3 kotvami ve vnitřní oblasti, 6 kotvami na krajích a 9 v rozích střechy.</w:t>
      </w:r>
    </w:p>
    <w:bookmarkEnd w:id="1"/>
    <w:p w:rsidR="00B813F5" w:rsidRDefault="00B813F5" w:rsidP="00B813F5">
      <w:pPr>
        <w:ind w:firstLine="709"/>
      </w:pPr>
      <w:r w:rsidRPr="006F7552">
        <w:t xml:space="preserve">V rámci zateplení střechy budou </w:t>
      </w:r>
      <w:r w:rsidR="006F7552" w:rsidRPr="006F7552">
        <w:t>provedeny</w:t>
      </w:r>
      <w:r w:rsidR="00DD3D95">
        <w:t xml:space="preserve"> opracování veškerých detailů, kotvení, </w:t>
      </w:r>
      <w:proofErr w:type="spellStart"/>
      <w:r w:rsidR="00DD3D95">
        <w:t>poplastované</w:t>
      </w:r>
      <w:proofErr w:type="spellEnd"/>
      <w:r w:rsidR="00DD3D95">
        <w:t xml:space="preserve"> lišty,</w:t>
      </w:r>
      <w:r w:rsidR="006F7552" w:rsidRPr="006F7552">
        <w:t xml:space="preserve"> nové větrací hlavice </w:t>
      </w:r>
      <w:r w:rsidRPr="006F7552">
        <w:t xml:space="preserve">(systémové prvky dodavatele střešní fólie). Stávající hromosvodná soustava střešní konstrukce bude demontována a nahrazena novou, dle </w:t>
      </w:r>
      <w:proofErr w:type="gramStart"/>
      <w:r w:rsidRPr="006F7552">
        <w:t>části D.1.4</w:t>
      </w:r>
      <w:proofErr w:type="gramEnd"/>
      <w:r w:rsidRPr="006F7552">
        <w:t xml:space="preserve"> Hromosvod a uzemnění.</w:t>
      </w:r>
    </w:p>
    <w:p w:rsidR="00DD3D95" w:rsidRDefault="00DD3D95" w:rsidP="00B813F5">
      <w:pPr>
        <w:ind w:firstLine="709"/>
      </w:pPr>
      <w:r>
        <w:t>Střešní krytina bude stejným způsobem provedena i na stříšce nad vstupem.</w:t>
      </w:r>
    </w:p>
    <w:p w:rsidR="00DD3D95" w:rsidRDefault="00DD3D95" w:rsidP="00B813F5">
      <w:pPr>
        <w:ind w:firstLine="709"/>
      </w:pPr>
    </w:p>
    <w:p w:rsidR="00AE6770" w:rsidRPr="00A5338E" w:rsidRDefault="00AE6770" w:rsidP="00AE6770">
      <w:pPr>
        <w:ind w:firstLine="709"/>
        <w:rPr>
          <w:i/>
          <w:u w:val="single"/>
        </w:rPr>
      </w:pPr>
      <w:r w:rsidRPr="00A5338E">
        <w:rPr>
          <w:b/>
          <w:i/>
          <w:u w:val="single"/>
        </w:rPr>
        <w:t>Rozhodující vlastnosti materiálů pro zateplení plochých střech:</w:t>
      </w:r>
    </w:p>
    <w:p w:rsidR="00AE6770" w:rsidRPr="00A5338E" w:rsidRDefault="00AE6770" w:rsidP="00AE6770">
      <w:pPr>
        <w:rPr>
          <w:i/>
        </w:rPr>
      </w:pPr>
    </w:p>
    <w:p w:rsidR="00AE6770" w:rsidRPr="00A5338E" w:rsidRDefault="00AE6770" w:rsidP="00AE6770">
      <w:pPr>
        <w:ind w:firstLine="709"/>
        <w:rPr>
          <w:i/>
        </w:rPr>
      </w:pPr>
      <w:r w:rsidRPr="00A5338E">
        <w:rPr>
          <w:i/>
          <w:u w:val="single"/>
        </w:rPr>
        <w:t>Tepelná izolace:</w:t>
      </w:r>
      <w:r w:rsidRPr="00A5338E">
        <w:rPr>
          <w:i/>
        </w:rPr>
        <w:t xml:space="preserve"> </w:t>
      </w:r>
    </w:p>
    <w:p w:rsidR="00AE6770" w:rsidRPr="00A5338E" w:rsidRDefault="00AE6770" w:rsidP="00AE6770">
      <w:pPr>
        <w:ind w:firstLine="709"/>
        <w:rPr>
          <w:i/>
        </w:rPr>
      </w:pPr>
      <w:r>
        <w:rPr>
          <w:i/>
        </w:rPr>
        <w:t>PIR</w:t>
      </w:r>
      <w:r w:rsidR="000734A8">
        <w:rPr>
          <w:i/>
        </w:rPr>
        <w:t xml:space="preserve"> – </w:t>
      </w:r>
      <w:proofErr w:type="spellStart"/>
      <w:r w:rsidR="000734A8">
        <w:rPr>
          <w:i/>
        </w:rPr>
        <w:t>oboustraně</w:t>
      </w:r>
      <w:proofErr w:type="spellEnd"/>
      <w:r w:rsidR="000734A8">
        <w:rPr>
          <w:i/>
        </w:rPr>
        <w:t xml:space="preserve"> Alu fólie, ozub po celém obvodu</w:t>
      </w:r>
    </w:p>
    <w:p w:rsidR="00AE6770" w:rsidRPr="00A5338E" w:rsidRDefault="00AE6770" w:rsidP="00AE6770">
      <w:pPr>
        <w:pStyle w:val="Odstavecseseznamem"/>
        <w:numPr>
          <w:ilvl w:val="0"/>
          <w:numId w:val="2"/>
        </w:numPr>
        <w:rPr>
          <w:rFonts w:ascii="Verdana" w:hAnsi="Verdana"/>
          <w:i/>
          <w:sz w:val="20"/>
          <w:szCs w:val="20"/>
        </w:rPr>
      </w:pPr>
      <w:r w:rsidRPr="00A5338E">
        <w:rPr>
          <w:rFonts w:ascii="Verdana" w:hAnsi="Verdana"/>
          <w:sz w:val="20"/>
          <w:szCs w:val="20"/>
        </w:rPr>
        <w:t>deklarovaný součinitel tepelné vodivosti</w:t>
      </w:r>
      <w:r w:rsidRPr="00A5338E">
        <w:rPr>
          <w:rFonts w:ascii="Verdana" w:hAnsi="Verdana"/>
          <w:i/>
          <w:sz w:val="20"/>
          <w:szCs w:val="20"/>
        </w:rPr>
        <w:t xml:space="preserve"> </w:t>
      </w:r>
      <w:proofErr w:type="spellStart"/>
      <w:r w:rsidRPr="00A5338E">
        <w:rPr>
          <w:rFonts w:ascii="Verdana" w:hAnsi="Verdana"/>
          <w:i/>
          <w:sz w:val="20"/>
          <w:szCs w:val="20"/>
        </w:rPr>
        <w:t>λ</w:t>
      </w:r>
      <w:r w:rsidRPr="00A5338E">
        <w:rPr>
          <w:rFonts w:ascii="Verdana" w:hAnsi="Verdana"/>
          <w:i/>
          <w:sz w:val="20"/>
          <w:szCs w:val="20"/>
          <w:vertAlign w:val="subscript"/>
        </w:rPr>
        <w:t>D</w:t>
      </w:r>
      <w:proofErr w:type="spellEnd"/>
      <w:r w:rsidRPr="00A5338E">
        <w:rPr>
          <w:rFonts w:ascii="Verdana" w:hAnsi="Verdana"/>
          <w:i/>
          <w:sz w:val="20"/>
          <w:szCs w:val="20"/>
        </w:rPr>
        <w:t>=max. 0,0</w:t>
      </w:r>
      <w:r w:rsidR="000734A8">
        <w:rPr>
          <w:rFonts w:ascii="Verdana" w:hAnsi="Verdana"/>
          <w:i/>
          <w:sz w:val="20"/>
          <w:szCs w:val="20"/>
        </w:rPr>
        <w:t>23</w:t>
      </w:r>
      <w:r w:rsidRPr="00A5338E">
        <w:rPr>
          <w:rFonts w:ascii="Verdana" w:hAnsi="Verdana"/>
          <w:i/>
          <w:sz w:val="20"/>
          <w:szCs w:val="20"/>
        </w:rPr>
        <w:t xml:space="preserve"> W/</w:t>
      </w:r>
      <w:proofErr w:type="spellStart"/>
      <w:r w:rsidRPr="00A5338E">
        <w:rPr>
          <w:rFonts w:ascii="Verdana" w:hAnsi="Verdana"/>
          <w:i/>
          <w:sz w:val="20"/>
          <w:szCs w:val="20"/>
        </w:rPr>
        <w:t>m.K</w:t>
      </w:r>
      <w:proofErr w:type="spellEnd"/>
    </w:p>
    <w:p w:rsidR="00AE6770" w:rsidRPr="00A5338E" w:rsidRDefault="00AE6770" w:rsidP="00AE6770">
      <w:pPr>
        <w:pStyle w:val="Odstavecseseznamem"/>
        <w:numPr>
          <w:ilvl w:val="0"/>
          <w:numId w:val="2"/>
        </w:numPr>
        <w:rPr>
          <w:rFonts w:ascii="Verdana" w:hAnsi="Verdana"/>
          <w:sz w:val="20"/>
          <w:szCs w:val="20"/>
        </w:rPr>
      </w:pPr>
      <w:r w:rsidRPr="00A5338E">
        <w:rPr>
          <w:rFonts w:ascii="Verdana" w:hAnsi="Verdana"/>
          <w:sz w:val="20"/>
          <w:szCs w:val="20"/>
        </w:rPr>
        <w:t>max. třída reakce na oheň:  E</w:t>
      </w:r>
    </w:p>
    <w:p w:rsidR="00AE6770" w:rsidRPr="00A5338E" w:rsidRDefault="00AE6770" w:rsidP="00AE6770">
      <w:pPr>
        <w:pStyle w:val="Odstavecseseznamem"/>
        <w:numPr>
          <w:ilvl w:val="0"/>
          <w:numId w:val="2"/>
        </w:numPr>
        <w:rPr>
          <w:rFonts w:ascii="Verdana" w:hAnsi="Verdana"/>
          <w:sz w:val="20"/>
          <w:szCs w:val="20"/>
        </w:rPr>
      </w:pPr>
      <w:r w:rsidRPr="00A5338E">
        <w:rPr>
          <w:rFonts w:ascii="Verdana" w:hAnsi="Verdana"/>
          <w:sz w:val="20"/>
          <w:szCs w:val="20"/>
        </w:rPr>
        <w:t>teplotní odolnost dlouhodobě: min. 80°C</w:t>
      </w:r>
    </w:p>
    <w:p w:rsidR="00AE6770" w:rsidRPr="00A5338E" w:rsidRDefault="00AE6770" w:rsidP="00AE6770">
      <w:pPr>
        <w:pStyle w:val="Odstavecseseznamem"/>
        <w:numPr>
          <w:ilvl w:val="0"/>
          <w:numId w:val="2"/>
        </w:numPr>
        <w:rPr>
          <w:rFonts w:ascii="Verdana" w:hAnsi="Verdana"/>
          <w:sz w:val="20"/>
          <w:szCs w:val="20"/>
        </w:rPr>
      </w:pPr>
      <w:r w:rsidRPr="00A5338E">
        <w:rPr>
          <w:rFonts w:ascii="Verdana" w:hAnsi="Verdana"/>
          <w:sz w:val="20"/>
          <w:szCs w:val="20"/>
        </w:rPr>
        <w:lastRenderedPageBreak/>
        <w:t>objemová hmotnost: 23 až 28 kg.m</w:t>
      </w:r>
      <w:r w:rsidRPr="00A5338E">
        <w:rPr>
          <w:rFonts w:ascii="Verdana" w:hAnsi="Verdana"/>
          <w:sz w:val="20"/>
          <w:szCs w:val="20"/>
          <w:vertAlign w:val="superscript"/>
        </w:rPr>
        <w:t>-3</w:t>
      </w:r>
    </w:p>
    <w:p w:rsidR="00AE6770" w:rsidRPr="00A5338E" w:rsidRDefault="00AE6770" w:rsidP="00AE6770">
      <w:pPr>
        <w:pStyle w:val="Odstavecseseznamem"/>
        <w:numPr>
          <w:ilvl w:val="0"/>
          <w:numId w:val="2"/>
        </w:numPr>
        <w:rPr>
          <w:rFonts w:ascii="Verdana" w:hAnsi="Verdana"/>
          <w:sz w:val="20"/>
          <w:szCs w:val="20"/>
        </w:rPr>
      </w:pPr>
      <w:r w:rsidRPr="00A5338E">
        <w:rPr>
          <w:rFonts w:ascii="Verdana" w:hAnsi="Verdana"/>
          <w:sz w:val="20"/>
          <w:szCs w:val="20"/>
        </w:rPr>
        <w:t>dlouhodobá nasákavost: max. 5%</w:t>
      </w:r>
      <w:r w:rsidRPr="00A5338E">
        <w:rPr>
          <w:rFonts w:ascii="Verdana" w:hAnsi="Verdana"/>
          <w:sz w:val="20"/>
          <w:szCs w:val="20"/>
        </w:rPr>
        <w:tab/>
      </w:r>
    </w:p>
    <w:p w:rsidR="00AE6770" w:rsidRPr="00A5338E" w:rsidRDefault="00AE6770" w:rsidP="00AE6770">
      <w:pPr>
        <w:pStyle w:val="Odstavecseseznamem"/>
        <w:numPr>
          <w:ilvl w:val="0"/>
          <w:numId w:val="2"/>
        </w:numPr>
        <w:rPr>
          <w:rFonts w:ascii="Verdana" w:hAnsi="Verdana"/>
          <w:sz w:val="20"/>
          <w:szCs w:val="20"/>
        </w:rPr>
      </w:pPr>
      <w:r w:rsidRPr="00A5338E">
        <w:rPr>
          <w:rFonts w:ascii="Verdana" w:hAnsi="Verdana"/>
          <w:sz w:val="20"/>
          <w:szCs w:val="20"/>
        </w:rPr>
        <w:t>faktor difúzního odporu μ=max. 70</w:t>
      </w:r>
    </w:p>
    <w:p w:rsidR="00AE6770" w:rsidRPr="00A5338E" w:rsidRDefault="00AE6770" w:rsidP="00AE6770">
      <w:pPr>
        <w:rPr>
          <w:i/>
        </w:rPr>
      </w:pPr>
    </w:p>
    <w:p w:rsidR="00AE6770" w:rsidRPr="00A5338E" w:rsidRDefault="00AE6770" w:rsidP="00AE6770">
      <w:pPr>
        <w:ind w:firstLine="709"/>
        <w:rPr>
          <w:i/>
        </w:rPr>
      </w:pPr>
      <w:r w:rsidRPr="00A5338E">
        <w:rPr>
          <w:i/>
          <w:u w:val="single"/>
        </w:rPr>
        <w:t xml:space="preserve">Separační </w:t>
      </w:r>
      <w:proofErr w:type="gramStart"/>
      <w:r w:rsidRPr="00A5338E">
        <w:rPr>
          <w:i/>
          <w:u w:val="single"/>
        </w:rPr>
        <w:t>vrstva :</w:t>
      </w:r>
      <w:proofErr w:type="gramEnd"/>
      <w:r w:rsidRPr="00A5338E">
        <w:rPr>
          <w:i/>
        </w:rPr>
        <w:t xml:space="preserve"> </w:t>
      </w:r>
    </w:p>
    <w:p w:rsidR="00AE6770" w:rsidRPr="00A5338E" w:rsidRDefault="00AE6770" w:rsidP="00AE6770">
      <w:pPr>
        <w:pStyle w:val="Odstavecseseznamem"/>
        <w:numPr>
          <w:ilvl w:val="0"/>
          <w:numId w:val="2"/>
        </w:numPr>
        <w:rPr>
          <w:rFonts w:ascii="Verdana" w:hAnsi="Verdana"/>
          <w:i/>
          <w:sz w:val="20"/>
          <w:szCs w:val="20"/>
        </w:rPr>
      </w:pPr>
      <w:r>
        <w:rPr>
          <w:rFonts w:ascii="Verdana" w:hAnsi="Verdana"/>
          <w:i/>
          <w:sz w:val="20"/>
          <w:szCs w:val="20"/>
        </w:rPr>
        <w:t>netkané (</w:t>
      </w:r>
      <w:r w:rsidRPr="00A5338E">
        <w:rPr>
          <w:rFonts w:ascii="Verdana" w:hAnsi="Verdana"/>
          <w:i/>
          <w:sz w:val="20"/>
          <w:szCs w:val="20"/>
        </w:rPr>
        <w:t>skelné</w:t>
      </w:r>
      <w:r>
        <w:rPr>
          <w:rFonts w:ascii="Verdana" w:hAnsi="Verdana"/>
          <w:i/>
          <w:sz w:val="20"/>
          <w:szCs w:val="20"/>
        </w:rPr>
        <w:t>)</w:t>
      </w:r>
      <w:r w:rsidRPr="00A5338E">
        <w:rPr>
          <w:rFonts w:ascii="Verdana" w:hAnsi="Verdana"/>
          <w:i/>
          <w:sz w:val="20"/>
          <w:szCs w:val="20"/>
        </w:rPr>
        <w:t xml:space="preserve"> rouno</w:t>
      </w:r>
    </w:p>
    <w:p w:rsidR="00AE6770" w:rsidRPr="00A5338E" w:rsidRDefault="00AE6770" w:rsidP="00AE6770">
      <w:pPr>
        <w:pStyle w:val="Odstavecseseznamem"/>
        <w:numPr>
          <w:ilvl w:val="0"/>
          <w:numId w:val="2"/>
        </w:numPr>
        <w:rPr>
          <w:rFonts w:ascii="Verdana" w:hAnsi="Verdana"/>
          <w:i/>
          <w:sz w:val="20"/>
          <w:szCs w:val="20"/>
        </w:rPr>
      </w:pPr>
      <w:r w:rsidRPr="00A5338E">
        <w:rPr>
          <w:rFonts w:ascii="Verdana" w:hAnsi="Verdana"/>
          <w:i/>
          <w:sz w:val="20"/>
          <w:szCs w:val="20"/>
        </w:rPr>
        <w:t xml:space="preserve">plošná hmotnost &gt; </w:t>
      </w:r>
      <w:r>
        <w:rPr>
          <w:rFonts w:ascii="Verdana" w:hAnsi="Verdana"/>
          <w:i/>
          <w:sz w:val="20"/>
          <w:szCs w:val="20"/>
        </w:rPr>
        <w:t>30</w:t>
      </w:r>
      <w:r w:rsidRPr="00A5338E">
        <w:rPr>
          <w:rFonts w:ascii="Verdana" w:hAnsi="Verdana"/>
          <w:i/>
          <w:sz w:val="20"/>
          <w:szCs w:val="20"/>
        </w:rPr>
        <w:t>0g/m</w:t>
      </w:r>
      <w:r w:rsidRPr="00A5338E">
        <w:rPr>
          <w:rFonts w:ascii="Verdana" w:hAnsi="Verdana"/>
          <w:i/>
          <w:sz w:val="20"/>
          <w:szCs w:val="20"/>
          <w:vertAlign w:val="superscript"/>
        </w:rPr>
        <w:t>2</w:t>
      </w:r>
    </w:p>
    <w:p w:rsidR="00AE6770" w:rsidRPr="00A5338E" w:rsidRDefault="00AE6770" w:rsidP="00AE6770">
      <w:pPr>
        <w:ind w:firstLine="709"/>
        <w:rPr>
          <w:i/>
        </w:rPr>
      </w:pPr>
      <w:r w:rsidRPr="00A5338E">
        <w:rPr>
          <w:i/>
          <w:u w:val="single"/>
        </w:rPr>
        <w:t xml:space="preserve">Střešní fólie </w:t>
      </w:r>
      <w:proofErr w:type="spellStart"/>
      <w:r w:rsidRPr="00A5338E">
        <w:rPr>
          <w:i/>
          <w:u w:val="single"/>
        </w:rPr>
        <w:t>mPVC</w:t>
      </w:r>
      <w:proofErr w:type="spellEnd"/>
      <w:r w:rsidRPr="00A5338E">
        <w:rPr>
          <w:i/>
          <w:u w:val="single"/>
        </w:rPr>
        <w:t>:</w:t>
      </w:r>
      <w:r w:rsidRPr="00A5338E">
        <w:rPr>
          <w:i/>
        </w:rPr>
        <w:t xml:space="preserve"> </w:t>
      </w:r>
    </w:p>
    <w:p w:rsidR="00AE6770"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hydroizolační fólie na bázi měkčeného PVC s nosnou vrstvou tvořenou polyesterovou mříží</w:t>
      </w:r>
    </w:p>
    <w:p w:rsidR="00AE6770" w:rsidRDefault="00AE6770" w:rsidP="00AE6770">
      <w:pPr>
        <w:pStyle w:val="Odstavecseseznamem"/>
        <w:numPr>
          <w:ilvl w:val="0"/>
          <w:numId w:val="3"/>
        </w:numPr>
        <w:rPr>
          <w:rFonts w:ascii="Verdana" w:hAnsi="Verdana"/>
          <w:sz w:val="20"/>
          <w:szCs w:val="20"/>
        </w:rPr>
      </w:pPr>
      <w:r>
        <w:rPr>
          <w:rFonts w:ascii="Verdana" w:hAnsi="Verdana"/>
          <w:sz w:val="20"/>
          <w:szCs w:val="20"/>
        </w:rPr>
        <w:t>trvale odolné UV záření</w:t>
      </w:r>
    </w:p>
    <w:p w:rsidR="00AE6770" w:rsidRPr="00A5338E" w:rsidRDefault="00AE6770" w:rsidP="00AE6770">
      <w:pPr>
        <w:pStyle w:val="Odstavecseseznamem"/>
        <w:numPr>
          <w:ilvl w:val="0"/>
          <w:numId w:val="3"/>
        </w:numPr>
        <w:rPr>
          <w:rFonts w:ascii="Verdana" w:hAnsi="Verdana"/>
          <w:sz w:val="20"/>
          <w:szCs w:val="20"/>
        </w:rPr>
      </w:pPr>
      <w:r>
        <w:rPr>
          <w:rFonts w:ascii="Verdana" w:hAnsi="Verdana"/>
          <w:sz w:val="20"/>
          <w:szCs w:val="20"/>
        </w:rPr>
        <w:t>požární klasifikace BROOF (t3)</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určená k mechanickému kotvení (součástí dodávky zhotovitele je kotevní plán a příslušné kotvící prvky)</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tloušťka: min. 1,5 mm</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pevnost v </w:t>
      </w:r>
      <w:proofErr w:type="gramStart"/>
      <w:r w:rsidRPr="00A5338E">
        <w:rPr>
          <w:rFonts w:ascii="Verdana" w:hAnsi="Verdana"/>
          <w:sz w:val="20"/>
          <w:szCs w:val="20"/>
        </w:rPr>
        <w:t>tahu:  min.</w:t>
      </w:r>
      <w:proofErr w:type="gramEnd"/>
      <w:r w:rsidRPr="00A5338E">
        <w:rPr>
          <w:rFonts w:ascii="Verdana" w:hAnsi="Verdana"/>
          <w:sz w:val="20"/>
          <w:szCs w:val="20"/>
        </w:rPr>
        <w:t xml:space="preserve"> 1000 N/50mm</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průtažnost: min. 15%</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odolnost proti protrhávání: min. 180 N</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 xml:space="preserve">odolnost proti statickému </w:t>
      </w:r>
      <w:proofErr w:type="gramStart"/>
      <w:r w:rsidRPr="00A5338E">
        <w:rPr>
          <w:rFonts w:ascii="Verdana" w:hAnsi="Verdana"/>
          <w:sz w:val="20"/>
          <w:szCs w:val="20"/>
        </w:rPr>
        <w:t>zatížení:  min.</w:t>
      </w:r>
      <w:proofErr w:type="gramEnd"/>
      <w:r w:rsidRPr="00A5338E">
        <w:rPr>
          <w:rFonts w:ascii="Verdana" w:hAnsi="Verdana"/>
          <w:sz w:val="20"/>
          <w:szCs w:val="20"/>
        </w:rPr>
        <w:t xml:space="preserve"> 200 N</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odolnost proti nárazu: min. 600 mm</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 xml:space="preserve">odolnost spoje vůči smyku:  </w:t>
      </w:r>
      <w:proofErr w:type="gramStart"/>
      <w:r w:rsidRPr="00A5338E">
        <w:rPr>
          <w:rFonts w:ascii="Verdana" w:hAnsi="Verdana"/>
          <w:sz w:val="20"/>
          <w:szCs w:val="20"/>
        </w:rPr>
        <w:t>min.850</w:t>
      </w:r>
      <w:proofErr w:type="gramEnd"/>
      <w:r w:rsidRPr="00A5338E">
        <w:rPr>
          <w:rFonts w:ascii="Verdana" w:hAnsi="Verdana"/>
          <w:sz w:val="20"/>
          <w:szCs w:val="20"/>
        </w:rPr>
        <w:t xml:space="preserve"> N/50mm</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odolnost proti krupobití: min. 17 m/s</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barva: šedá</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faktor difúzního odporu: max. 15000</w:t>
      </w:r>
    </w:p>
    <w:p w:rsidR="00AE6770" w:rsidRPr="00A5338E" w:rsidRDefault="00AE6770" w:rsidP="00AE6770">
      <w:pPr>
        <w:pStyle w:val="Odstavecseseznamem"/>
        <w:numPr>
          <w:ilvl w:val="0"/>
          <w:numId w:val="3"/>
        </w:numPr>
        <w:rPr>
          <w:rFonts w:ascii="Verdana" w:hAnsi="Verdana"/>
          <w:sz w:val="20"/>
          <w:szCs w:val="20"/>
        </w:rPr>
      </w:pPr>
      <w:r w:rsidRPr="00A5338E">
        <w:rPr>
          <w:rFonts w:ascii="Verdana" w:hAnsi="Verdana"/>
          <w:sz w:val="20"/>
          <w:szCs w:val="20"/>
        </w:rPr>
        <w:t>odolná proti prorůstání kořínků</w:t>
      </w:r>
    </w:p>
    <w:p w:rsidR="00B813F5" w:rsidRPr="00E46D7C" w:rsidRDefault="00B813F5" w:rsidP="00B813F5">
      <w:pPr>
        <w:rPr>
          <w:color w:val="FF0000"/>
          <w:szCs w:val="22"/>
        </w:rPr>
      </w:pPr>
    </w:p>
    <w:p w:rsidR="00B813F5" w:rsidRPr="006F7552" w:rsidRDefault="00B813F5" w:rsidP="00B813F5">
      <w:pPr>
        <w:pStyle w:val="Zkladntextodsazen22"/>
        <w:shd w:val="clear" w:color="auto" w:fill="E6E6E6"/>
        <w:spacing w:line="200" w:lineRule="atLeast"/>
        <w:ind w:left="0"/>
        <w:rPr>
          <w:rFonts w:ascii="Verdana" w:eastAsia="Times New Roman" w:hAnsi="Verdana" w:cs="Arial"/>
          <w:b/>
          <w:szCs w:val="22"/>
        </w:rPr>
      </w:pPr>
      <w:r w:rsidRPr="006F7552">
        <w:rPr>
          <w:rFonts w:ascii="Verdana" w:eastAsia="Times New Roman" w:hAnsi="Verdana" w:cs="Arial"/>
          <w:b/>
          <w:szCs w:val="22"/>
        </w:rPr>
        <w:t>10. Klempířské výrobky</w:t>
      </w:r>
    </w:p>
    <w:p w:rsidR="00B813F5" w:rsidRPr="006F7552" w:rsidRDefault="00B813F5" w:rsidP="006F7552">
      <w:pPr>
        <w:ind w:firstLine="709"/>
      </w:pPr>
    </w:p>
    <w:p w:rsidR="00B813F5" w:rsidRDefault="00B813F5" w:rsidP="00B813F5">
      <w:pPr>
        <w:ind w:firstLine="709"/>
      </w:pPr>
      <w:r w:rsidRPr="006F7552">
        <w:t>U všech</w:t>
      </w:r>
      <w:r w:rsidR="005137B6" w:rsidRPr="006F7552">
        <w:t xml:space="preserve"> </w:t>
      </w:r>
      <w:r w:rsidRPr="006F7552">
        <w:t>oken budou provedeny nové vnější parapety z </w:t>
      </w:r>
      <w:r w:rsidR="00BE3E32">
        <w:t>extrudovaného hliníkového</w:t>
      </w:r>
      <w:r w:rsidRPr="006F7552">
        <w:t xml:space="preserve"> plechu </w:t>
      </w:r>
      <w:proofErr w:type="spellStart"/>
      <w:r w:rsidRPr="006F7552">
        <w:t>tl</w:t>
      </w:r>
      <w:proofErr w:type="spellEnd"/>
      <w:r w:rsidRPr="006F7552">
        <w:t xml:space="preserve">. </w:t>
      </w:r>
      <w:proofErr w:type="gramStart"/>
      <w:r w:rsidR="00BE3E32">
        <w:t>do</w:t>
      </w:r>
      <w:proofErr w:type="gramEnd"/>
      <w:r w:rsidRPr="006F7552">
        <w:t xml:space="preserve"> </w:t>
      </w:r>
      <w:r w:rsidR="00BE3E32">
        <w:t>2,6</w:t>
      </w:r>
      <w:r w:rsidRPr="006F7552">
        <w:t> mm</w:t>
      </w:r>
      <w:r w:rsidR="00BE3E32">
        <w:t xml:space="preserve"> (dle hloubky parapetu)</w:t>
      </w:r>
      <w:r w:rsidRPr="006F7552">
        <w:t xml:space="preserve"> s barevnou ochrannou vrstvou </w:t>
      </w:r>
      <w:r w:rsidRPr="006F7552">
        <w:rPr>
          <w:szCs w:val="22"/>
        </w:rPr>
        <w:t>(polyester 50 mikrometrů</w:t>
      </w:r>
      <w:r w:rsidR="00BE3E32">
        <w:rPr>
          <w:szCs w:val="22"/>
        </w:rPr>
        <w:t xml:space="preserve"> v RAL</w:t>
      </w:r>
      <w:r w:rsidRPr="006F7552">
        <w:rPr>
          <w:szCs w:val="22"/>
        </w:rPr>
        <w:t>) proti UV-záření</w:t>
      </w:r>
      <w:r w:rsidRPr="006F7552">
        <w:t>. Vnější parapety budou přesahovat vnější líc zateplení min. o 30mm.</w:t>
      </w:r>
      <w:r w:rsidR="005137B6" w:rsidRPr="006F7552">
        <w:t xml:space="preserve"> </w:t>
      </w:r>
    </w:p>
    <w:p w:rsidR="00BE3E32" w:rsidRDefault="00BE3E32" w:rsidP="00B813F5">
      <w:pPr>
        <w:ind w:firstLine="709"/>
      </w:pPr>
      <w:r>
        <w:t xml:space="preserve">Podokapní žlaby a svody budou provedeny z pozinkovaného plechu </w:t>
      </w:r>
      <w:proofErr w:type="spellStart"/>
      <w:r>
        <w:t>tl</w:t>
      </w:r>
      <w:proofErr w:type="spellEnd"/>
      <w:r>
        <w:t>. 0,6 mm</w:t>
      </w:r>
      <w:r w:rsidRPr="00BE3E32">
        <w:t xml:space="preserve"> </w:t>
      </w:r>
      <w:r w:rsidRPr="006F7552">
        <w:t xml:space="preserve">s barevnou ochrannou vrstvou </w:t>
      </w:r>
      <w:r w:rsidRPr="006F7552">
        <w:rPr>
          <w:szCs w:val="22"/>
        </w:rPr>
        <w:t>(polyester 50 mikrometrů</w:t>
      </w:r>
      <w:r>
        <w:rPr>
          <w:szCs w:val="22"/>
        </w:rPr>
        <w:t xml:space="preserve"> v RAL</w:t>
      </w:r>
      <w:r w:rsidRPr="006F7552">
        <w:rPr>
          <w:szCs w:val="22"/>
        </w:rPr>
        <w:t>) proti UV-záření</w:t>
      </w:r>
      <w:r w:rsidRPr="006F7552">
        <w:t>.</w:t>
      </w:r>
    </w:p>
    <w:p w:rsidR="00B813F5" w:rsidRPr="006F7552" w:rsidRDefault="00B813F5" w:rsidP="00B813F5">
      <w:pPr>
        <w:ind w:firstLine="680"/>
        <w:rPr>
          <w:szCs w:val="22"/>
        </w:rPr>
      </w:pPr>
      <w:r w:rsidRPr="006F7552">
        <w:rPr>
          <w:szCs w:val="22"/>
        </w:rPr>
        <w:t>Barevný odstín klempířskýc</w:t>
      </w:r>
      <w:r w:rsidR="006F7552" w:rsidRPr="006F7552">
        <w:rPr>
          <w:szCs w:val="22"/>
        </w:rPr>
        <w:t xml:space="preserve">h prvků je </w:t>
      </w:r>
      <w:r w:rsidR="00BE3E32">
        <w:rPr>
          <w:szCs w:val="22"/>
        </w:rPr>
        <w:t>hnědý</w:t>
      </w:r>
    </w:p>
    <w:p w:rsidR="00B813F5" w:rsidRPr="006F7552" w:rsidRDefault="00B813F5" w:rsidP="00B813F5">
      <w:pPr>
        <w:ind w:firstLine="709"/>
        <w:rPr>
          <w:szCs w:val="22"/>
        </w:rPr>
      </w:pPr>
      <w:r w:rsidRPr="006F7552">
        <w:t>Klempířské výrobky související s konstru</w:t>
      </w:r>
      <w:r w:rsidRPr="006F7552">
        <w:rPr>
          <w:szCs w:val="22"/>
        </w:rPr>
        <w:t>kcí střech</w:t>
      </w:r>
      <w:r w:rsidR="006F7552">
        <w:rPr>
          <w:szCs w:val="22"/>
        </w:rPr>
        <w:t>y</w:t>
      </w:r>
      <w:r w:rsidRPr="006F7552">
        <w:rPr>
          <w:szCs w:val="22"/>
        </w:rPr>
        <w:t xml:space="preserve"> (</w:t>
      </w:r>
      <w:r w:rsidR="00BE3E32">
        <w:rPr>
          <w:szCs w:val="22"/>
        </w:rPr>
        <w:t xml:space="preserve">okapnice, </w:t>
      </w:r>
      <w:r w:rsidRPr="006F7552">
        <w:rPr>
          <w:szCs w:val="22"/>
        </w:rPr>
        <w:t>závětrná lišta, stěnové lišty a koutové a rohové lišty)</w:t>
      </w:r>
      <w:r w:rsidRPr="006F7552">
        <w:rPr>
          <w:rFonts w:cs="Tahoma"/>
          <w:bCs/>
          <w:szCs w:val="22"/>
        </w:rPr>
        <w:t xml:space="preserve"> a další klempířské prvky související s provedením střešní hydroizolace z </w:t>
      </w:r>
      <w:proofErr w:type="spellStart"/>
      <w:r w:rsidRPr="006F7552">
        <w:rPr>
          <w:rFonts w:cs="Tahoma"/>
          <w:bCs/>
          <w:szCs w:val="22"/>
        </w:rPr>
        <w:t>mPVC</w:t>
      </w:r>
      <w:proofErr w:type="spellEnd"/>
      <w:r w:rsidRPr="006F7552">
        <w:rPr>
          <w:rFonts w:cs="Tahoma"/>
          <w:bCs/>
          <w:szCs w:val="22"/>
        </w:rPr>
        <w:t xml:space="preserve"> fólie) budou provedeny z tzv. </w:t>
      </w:r>
      <w:proofErr w:type="spellStart"/>
      <w:r w:rsidRPr="006F7552">
        <w:rPr>
          <w:rFonts w:cs="Tahoma"/>
          <w:bCs/>
          <w:szCs w:val="22"/>
        </w:rPr>
        <w:t>poplastovaného</w:t>
      </w:r>
      <w:proofErr w:type="spellEnd"/>
      <w:r w:rsidRPr="006F7552">
        <w:rPr>
          <w:rFonts w:cs="Tahoma"/>
          <w:bCs/>
          <w:szCs w:val="22"/>
        </w:rPr>
        <w:t xml:space="preserve"> plechu </w:t>
      </w:r>
      <w:proofErr w:type="spellStart"/>
      <w:r w:rsidRPr="006F7552">
        <w:rPr>
          <w:rFonts w:cs="Tahoma"/>
          <w:bCs/>
          <w:szCs w:val="22"/>
        </w:rPr>
        <w:t>tl</w:t>
      </w:r>
      <w:proofErr w:type="spellEnd"/>
      <w:r w:rsidRPr="006F7552">
        <w:rPr>
          <w:rFonts w:cs="Tahoma"/>
          <w:bCs/>
          <w:szCs w:val="22"/>
        </w:rPr>
        <w:t xml:space="preserve">. 0,6 mm, což je kompozitní materiál tvořený z kovového základního materiálu a z organického </w:t>
      </w:r>
      <w:proofErr w:type="spellStart"/>
      <w:r w:rsidRPr="006F7552">
        <w:rPr>
          <w:rFonts w:cs="Tahoma"/>
          <w:bCs/>
          <w:szCs w:val="22"/>
        </w:rPr>
        <w:t>povrstvení</w:t>
      </w:r>
      <w:proofErr w:type="spellEnd"/>
      <w:r w:rsidRPr="006F7552">
        <w:rPr>
          <w:rFonts w:cs="Tahoma"/>
          <w:bCs/>
          <w:szCs w:val="22"/>
        </w:rPr>
        <w:t>, díky němuž lze prvky spojovat s hydroizolační fólií z PVC</w:t>
      </w:r>
      <w:r w:rsidRPr="006F7552">
        <w:rPr>
          <w:szCs w:val="22"/>
        </w:rPr>
        <w:t>.</w:t>
      </w:r>
      <w:r w:rsidR="00BE3E32">
        <w:rPr>
          <w:szCs w:val="22"/>
        </w:rPr>
        <w:t xml:space="preserve"> Součástí dodávky krytiny budou veškeré nezbytné </w:t>
      </w:r>
      <w:proofErr w:type="spellStart"/>
      <w:r w:rsidR="00BE3E32">
        <w:rPr>
          <w:szCs w:val="22"/>
        </w:rPr>
        <w:t>poplastované</w:t>
      </w:r>
      <w:proofErr w:type="spellEnd"/>
      <w:r w:rsidR="00BE3E32">
        <w:rPr>
          <w:szCs w:val="22"/>
        </w:rPr>
        <w:t xml:space="preserve"> lišty k provedení díla, i když nejsou podrobněji specifikovány v tabulce klempířských prvků.</w:t>
      </w:r>
    </w:p>
    <w:p w:rsidR="00B813F5" w:rsidRPr="006F7552" w:rsidRDefault="00B813F5" w:rsidP="001F768B">
      <w:pPr>
        <w:ind w:firstLine="709"/>
      </w:pPr>
      <w:r w:rsidRPr="006F7552">
        <w:t>Jednotlivé rozměry uvedené ve výpisu klempířských výrobků jsou přibližné, před výrobou bude provedeno přesné zaměř</w:t>
      </w:r>
      <w:r w:rsidR="00F323E4" w:rsidRPr="006F7552">
        <w:t>ení jednotlivých prvků.</w:t>
      </w:r>
    </w:p>
    <w:p w:rsidR="00461B16" w:rsidRPr="00E46D7C" w:rsidRDefault="00BE3E32" w:rsidP="0096289D">
      <w:pPr>
        <w:ind w:firstLine="709"/>
        <w:rPr>
          <w:color w:val="FF0000"/>
        </w:rPr>
      </w:pPr>
      <w:r w:rsidRPr="006F7552">
        <w:t>Veškeré klempířské prvky budou provedeny v souladu s ČSN 73 3610.</w:t>
      </w:r>
    </w:p>
    <w:p w:rsidR="00611C8D" w:rsidRPr="00E46D7C" w:rsidRDefault="00611C8D" w:rsidP="001F768B">
      <w:pPr>
        <w:ind w:firstLine="709"/>
        <w:rPr>
          <w:color w:val="FF0000"/>
        </w:rPr>
      </w:pPr>
    </w:p>
    <w:p w:rsidR="00B813F5" w:rsidRPr="006F7552" w:rsidRDefault="00B813F5" w:rsidP="00B813F5">
      <w:pPr>
        <w:pStyle w:val="Zkladntextodsazen22"/>
        <w:shd w:val="clear" w:color="auto" w:fill="E6E6E6"/>
        <w:spacing w:line="200" w:lineRule="atLeast"/>
        <w:ind w:left="0"/>
        <w:rPr>
          <w:rFonts w:ascii="Verdana" w:eastAsia="Times New Roman" w:hAnsi="Verdana" w:cs="Arial"/>
          <w:b/>
          <w:szCs w:val="22"/>
        </w:rPr>
      </w:pPr>
      <w:r w:rsidRPr="006F7552">
        <w:rPr>
          <w:rFonts w:ascii="Verdana" w:eastAsia="Times New Roman" w:hAnsi="Verdana" w:cs="Arial"/>
          <w:b/>
          <w:szCs w:val="22"/>
        </w:rPr>
        <w:t>11. Kontaktní zateplení fasády</w:t>
      </w:r>
    </w:p>
    <w:p w:rsidR="00B813F5" w:rsidRPr="006F7552" w:rsidRDefault="00B813F5" w:rsidP="00B813F5">
      <w:pPr>
        <w:pStyle w:val="Zkladntextodsazen22"/>
        <w:spacing w:line="200" w:lineRule="atLeast"/>
        <w:ind w:left="0"/>
        <w:rPr>
          <w:rFonts w:ascii="Verdana" w:hAnsi="Verdana" w:cs="Arial"/>
          <w:szCs w:val="22"/>
        </w:rPr>
      </w:pPr>
    </w:p>
    <w:p w:rsidR="00B813F5" w:rsidRDefault="00B813F5" w:rsidP="00B813F5">
      <w:pPr>
        <w:ind w:firstLine="709"/>
        <w:rPr>
          <w:rFonts w:cs="Arial"/>
          <w:color w:val="FF0000"/>
        </w:rPr>
      </w:pPr>
      <w:r w:rsidRPr="006F7552">
        <w:t>Před samotnou realizací kontaktního zateplení fasády musí být proveden stavebně technický průzkum obvodové konstrukce</w:t>
      </w:r>
      <w:r w:rsidR="006E3ADB" w:rsidRPr="006F7552">
        <w:t>.</w:t>
      </w:r>
      <w:r w:rsidR="00DF5B69" w:rsidRPr="006F7552">
        <w:t xml:space="preserve"> </w:t>
      </w:r>
      <w:r w:rsidRPr="006F7552">
        <w:rPr>
          <w:rFonts w:eastAsia="Times New Roman" w:cs="Tahoma"/>
        </w:rPr>
        <w:t xml:space="preserve">Dále bude provedena </w:t>
      </w:r>
      <w:r w:rsidRPr="006F7552">
        <w:rPr>
          <w:rFonts w:cs="Arial"/>
        </w:rPr>
        <w:t>případná sanace vyskytujících se poruch. Z vnějšího povrchu stěn bude odstraněna degradovaná omítka, stěny budou následně vyrovnány a vyspraveny vápenocementovou malto</w:t>
      </w:r>
      <w:r w:rsidRPr="000734A8">
        <w:rPr>
          <w:rFonts w:cs="Arial"/>
        </w:rPr>
        <w:t xml:space="preserve">u </w:t>
      </w:r>
      <w:r w:rsidRPr="0096289D">
        <w:rPr>
          <w:rFonts w:cs="Arial"/>
        </w:rPr>
        <w:t xml:space="preserve">(předpokládá se plocha cca </w:t>
      </w:r>
      <w:r w:rsidR="000734A8" w:rsidRPr="0096289D">
        <w:rPr>
          <w:rFonts w:cs="Arial"/>
        </w:rPr>
        <w:t>15</w:t>
      </w:r>
      <w:r w:rsidRPr="0096289D">
        <w:rPr>
          <w:rFonts w:cs="Arial"/>
        </w:rPr>
        <w:t xml:space="preserve">%). </w:t>
      </w:r>
    </w:p>
    <w:p w:rsidR="006F7552" w:rsidRPr="00913E37" w:rsidRDefault="006F7552" w:rsidP="00B813F5">
      <w:pPr>
        <w:ind w:firstLine="709"/>
        <w:rPr>
          <w:szCs w:val="22"/>
        </w:rPr>
      </w:pPr>
      <w:r w:rsidRPr="00913E37">
        <w:rPr>
          <w:rFonts w:cs="Arial"/>
        </w:rPr>
        <w:lastRenderedPageBreak/>
        <w:t>Trhliny na fasádě budou do hloubky proškrábány, vyčištěny a hloubkově vyspárovány případně</w:t>
      </w:r>
      <w:r w:rsidR="00913E37" w:rsidRPr="00913E37">
        <w:rPr>
          <w:rFonts w:cs="Arial"/>
        </w:rPr>
        <w:t xml:space="preserve"> </w:t>
      </w:r>
      <w:proofErr w:type="spellStart"/>
      <w:r w:rsidR="00913E37" w:rsidRPr="00913E37">
        <w:rPr>
          <w:rFonts w:cs="Arial"/>
        </w:rPr>
        <w:t>zainjektovány</w:t>
      </w:r>
      <w:proofErr w:type="spellEnd"/>
      <w:r w:rsidR="00913E37" w:rsidRPr="00913E37">
        <w:rPr>
          <w:rFonts w:cs="Arial"/>
        </w:rPr>
        <w:t xml:space="preserve"> cementovou maltou. Přes trhliny budou osazeny spony z betonářské oceli. Pruty výztuže budou vsazeny do cementové malty do vysekaných vodorovných drážek ve zdivu.</w:t>
      </w:r>
    </w:p>
    <w:p w:rsidR="00B813F5" w:rsidRPr="006F7552" w:rsidRDefault="00B813F5" w:rsidP="00B813F5">
      <w:pPr>
        <w:ind w:firstLine="709"/>
        <w:rPr>
          <w:szCs w:val="22"/>
        </w:rPr>
      </w:pPr>
      <w:r w:rsidRPr="006F7552">
        <w:rPr>
          <w:szCs w:val="22"/>
        </w:rPr>
        <w:t>Před zahájením provádění zateplovacího systému musí být dokončeny všechny činnosti související s fasádou. Nově osazené výplně otvorů a původní výplně se opatří folií proti znečištění.</w:t>
      </w:r>
    </w:p>
    <w:p w:rsidR="00B813F5" w:rsidRPr="00113BA3" w:rsidRDefault="00B813F5" w:rsidP="00B813F5">
      <w:pPr>
        <w:ind w:firstLine="680"/>
        <w:rPr>
          <w:szCs w:val="22"/>
        </w:rPr>
      </w:pPr>
      <w:r w:rsidRPr="00113BA3">
        <w:rPr>
          <w:szCs w:val="22"/>
        </w:rPr>
        <w:t xml:space="preserve">Z důvodu kolize navrženého zateplení s polohou stávajících prvků vyskytující na fasádě (např. hromosvod, osvětlení, mřížky atd.) budou tyto prvky před započetím prací demontovány, přičemž tyto prvky budou po aplikaci nového obvodového pláště a </w:t>
      </w:r>
      <w:r w:rsidR="00113BA3" w:rsidRPr="00113BA3">
        <w:rPr>
          <w:szCs w:val="22"/>
        </w:rPr>
        <w:t xml:space="preserve">zateplovacího systému </w:t>
      </w:r>
      <w:r w:rsidRPr="00113BA3">
        <w:rPr>
          <w:szCs w:val="22"/>
        </w:rPr>
        <w:t xml:space="preserve">opětovně umístěny na fasádě, případně nahrazeny novými prvky (uvedeno ve výkresech jednotlivých </w:t>
      </w:r>
      <w:proofErr w:type="gramStart"/>
      <w:r w:rsidRPr="00113BA3">
        <w:rPr>
          <w:szCs w:val="22"/>
        </w:rPr>
        <w:t>pohledů v ve</w:t>
      </w:r>
      <w:proofErr w:type="gramEnd"/>
      <w:r w:rsidRPr="00113BA3">
        <w:rPr>
          <w:szCs w:val="22"/>
        </w:rPr>
        <w:t xml:space="preserve"> stávajícím a novém stavu.</w:t>
      </w:r>
    </w:p>
    <w:p w:rsidR="00B813F5" w:rsidRPr="00E46D7C" w:rsidRDefault="00B813F5" w:rsidP="00B813F5">
      <w:pPr>
        <w:rPr>
          <w:rFonts w:cs="Verdana"/>
          <w:color w:val="FF0000"/>
          <w:szCs w:val="22"/>
        </w:rPr>
      </w:pPr>
      <w:r w:rsidRPr="00E46D7C">
        <w:rPr>
          <w:color w:val="FF0000"/>
        </w:rPr>
        <w:tab/>
      </w:r>
      <w:r w:rsidRPr="00113BA3">
        <w:rPr>
          <w:rFonts w:cs="Arial"/>
        </w:rPr>
        <w:t xml:space="preserve">Obvodové stěny budou opatřeny </w:t>
      </w:r>
      <w:r w:rsidRPr="00113BA3">
        <w:rPr>
          <w:rFonts w:eastAsia="Calibri" w:cs="Tahoma"/>
        </w:rPr>
        <w:t>ko</w:t>
      </w:r>
      <w:r w:rsidR="00113BA3" w:rsidRPr="00113BA3">
        <w:rPr>
          <w:rFonts w:eastAsia="Calibri" w:cs="Tahoma"/>
        </w:rPr>
        <w:t xml:space="preserve">ntaktním zateplovacím systémem </w:t>
      </w:r>
      <w:r w:rsidRPr="00113BA3">
        <w:rPr>
          <w:rFonts w:eastAsia="Calibri" w:cs="Tahoma"/>
        </w:rPr>
        <w:t>s tepelnou izolací z</w:t>
      </w:r>
      <w:r w:rsidR="00113BA3" w:rsidRPr="00113BA3">
        <w:rPr>
          <w:rFonts w:eastAsia="Calibri" w:cs="Tahoma"/>
        </w:rPr>
        <w:t> tvrdých polyuretanových stavebních desek PUR</w:t>
      </w:r>
      <w:r w:rsidRPr="00113BA3">
        <w:rPr>
          <w:rFonts w:eastAsia="Calibri" w:cs="Tahoma"/>
        </w:rPr>
        <w:t xml:space="preserve"> </w:t>
      </w:r>
      <w:r w:rsidRPr="00113BA3">
        <w:t>s hodnotou součinitele prostupu tepla </w:t>
      </w:r>
      <w:r w:rsidRPr="00113BA3">
        <w:rPr>
          <w:rFonts w:cs="Verdana"/>
          <w:szCs w:val="22"/>
        </w:rPr>
        <w:t>(</w:t>
      </w:r>
      <w:proofErr w:type="spellStart"/>
      <w:r w:rsidRPr="00113BA3">
        <w:rPr>
          <w:rFonts w:cs="Verdana"/>
          <w:szCs w:val="22"/>
        </w:rPr>
        <w:t>λ</w:t>
      </w:r>
      <w:r w:rsidRPr="00113BA3">
        <w:rPr>
          <w:rFonts w:cs="Verdana"/>
          <w:szCs w:val="22"/>
          <w:vertAlign w:val="subscript"/>
        </w:rPr>
        <w:t>d</w:t>
      </w:r>
      <w:proofErr w:type="spellEnd"/>
      <w:r w:rsidR="00113BA3" w:rsidRPr="00113BA3">
        <w:rPr>
          <w:rFonts w:cs="Verdana"/>
          <w:szCs w:val="22"/>
        </w:rPr>
        <w:t xml:space="preserve"> = 0,022</w:t>
      </w:r>
      <w:r w:rsidRPr="00113BA3">
        <w:rPr>
          <w:rFonts w:cs="Verdana"/>
          <w:szCs w:val="22"/>
        </w:rPr>
        <w:t xml:space="preserve"> W.m</w:t>
      </w:r>
      <w:r w:rsidRPr="00113BA3">
        <w:rPr>
          <w:rFonts w:cs="Verdana"/>
          <w:szCs w:val="22"/>
          <w:vertAlign w:val="superscript"/>
        </w:rPr>
        <w:t>-1</w:t>
      </w:r>
      <w:r w:rsidRPr="00113BA3">
        <w:rPr>
          <w:rFonts w:cs="Verdana"/>
          <w:szCs w:val="22"/>
        </w:rPr>
        <w:t>.K</w:t>
      </w:r>
      <w:r w:rsidRPr="00113BA3">
        <w:rPr>
          <w:rFonts w:cs="Verdana"/>
          <w:szCs w:val="22"/>
          <w:vertAlign w:val="superscript"/>
        </w:rPr>
        <w:t>-1</w:t>
      </w:r>
      <w:r w:rsidRPr="00113BA3">
        <w:rPr>
          <w:rFonts w:cs="Verdana"/>
          <w:szCs w:val="22"/>
        </w:rPr>
        <w:t>)</w:t>
      </w:r>
      <w:r w:rsidR="005256AB">
        <w:rPr>
          <w:rFonts w:cs="Verdana"/>
          <w:szCs w:val="22"/>
        </w:rPr>
        <w:t xml:space="preserve">, </w:t>
      </w:r>
      <w:proofErr w:type="spellStart"/>
      <w:r w:rsidR="005256AB">
        <w:rPr>
          <w:rFonts w:cs="Verdana"/>
          <w:szCs w:val="22"/>
        </w:rPr>
        <w:t>tl</w:t>
      </w:r>
      <w:proofErr w:type="spellEnd"/>
      <w:r w:rsidR="005256AB">
        <w:rPr>
          <w:rFonts w:cs="Verdana"/>
          <w:szCs w:val="22"/>
        </w:rPr>
        <w:t>. 120 mm</w:t>
      </w:r>
      <w:r w:rsidR="006E3ADB" w:rsidRPr="00113BA3">
        <w:rPr>
          <w:rFonts w:cs="Verdana"/>
          <w:szCs w:val="22"/>
        </w:rPr>
        <w:t>.</w:t>
      </w:r>
      <w:r w:rsidR="005256AB">
        <w:rPr>
          <w:rFonts w:cs="Verdana"/>
          <w:szCs w:val="22"/>
        </w:rPr>
        <w:t xml:space="preserve"> </w:t>
      </w:r>
      <w:r w:rsidR="00DF5B69" w:rsidRPr="00113BA3">
        <w:rPr>
          <w:rFonts w:cs="Verdana"/>
          <w:szCs w:val="22"/>
        </w:rPr>
        <w:t xml:space="preserve"> </w:t>
      </w:r>
      <w:r w:rsidR="005256AB">
        <w:rPr>
          <w:rFonts w:cs="Verdana"/>
          <w:szCs w:val="22"/>
        </w:rPr>
        <w:t xml:space="preserve">V ostění a nadpraží budou použity desky </w:t>
      </w:r>
      <w:proofErr w:type="spellStart"/>
      <w:r w:rsidR="005256AB">
        <w:rPr>
          <w:rFonts w:cs="Verdana"/>
          <w:szCs w:val="22"/>
        </w:rPr>
        <w:t>tl</w:t>
      </w:r>
      <w:proofErr w:type="spellEnd"/>
      <w:r w:rsidR="005256AB">
        <w:rPr>
          <w:rFonts w:cs="Verdana"/>
          <w:szCs w:val="22"/>
        </w:rPr>
        <w:t xml:space="preserve">. 20 mm, v parapetu bude použit spádový klín, viz detaily. </w:t>
      </w:r>
    </w:p>
    <w:p w:rsidR="00B813F5" w:rsidRPr="00113BA3" w:rsidRDefault="00B813F5" w:rsidP="00B813F5">
      <w:pPr>
        <w:ind w:firstLine="709"/>
        <w:rPr>
          <w:rFonts w:eastAsia="Calibri" w:cs="Tahoma"/>
        </w:rPr>
      </w:pPr>
      <w:r w:rsidRPr="00113BA3">
        <w:rPr>
          <w:rFonts w:eastAsia="Calibri" w:cs="Tahoma"/>
        </w:rPr>
        <w:t>Založení fasádního zateplovacího systému je navrženo z důvodu výškového uspořádání soklu a terénu na různých výškových úrovních, výškové úrovně založení fasádního systému na jednotlivých částech objektu jsou patrné z výkresu pohledů. Zateplovací systém bude pře</w:t>
      </w:r>
      <w:r w:rsidR="00113BA3" w:rsidRPr="00113BA3">
        <w:rPr>
          <w:rFonts w:eastAsia="Calibri" w:cs="Tahoma"/>
        </w:rPr>
        <w:t>tažen přes rám výplní otvorů o 2</w:t>
      </w:r>
      <w:r w:rsidRPr="00113BA3">
        <w:rPr>
          <w:rFonts w:eastAsia="Calibri" w:cs="Tahoma"/>
        </w:rPr>
        <w:t>0mm. Této skutečnosti je třeba přizpůsobit výrobní rozměry a osazení výplní, aby viditelná pohledová šířka rámu zůstala min. 35 mm.</w:t>
      </w:r>
    </w:p>
    <w:p w:rsidR="00B813F5" w:rsidRPr="00E46D7C" w:rsidRDefault="00B813F5" w:rsidP="0096289D">
      <w:pPr>
        <w:ind w:firstLine="709"/>
        <w:rPr>
          <w:rFonts w:eastAsia="Calibri" w:cs="Tahoma"/>
          <w:color w:val="FF0000"/>
        </w:rPr>
      </w:pPr>
      <w:r w:rsidRPr="00113BA3">
        <w:rPr>
          <w:rFonts w:eastAsia="Calibri" w:cs="Tahoma"/>
        </w:rPr>
        <w:t>Tepelná izolace musí být dostatečně přetažena přes veškeré ozuby na fasádě, aby nedocházelo ke vzniku nežádoucích tepelných mostů. Ideální překrytí ozubů je n</w:t>
      </w:r>
      <w:r w:rsidR="00113BA3" w:rsidRPr="00113BA3">
        <w:rPr>
          <w:rFonts w:eastAsia="Calibri" w:cs="Tahoma"/>
        </w:rPr>
        <w:t>a celou tloušťku izolantu tj. 12</w:t>
      </w:r>
      <w:r w:rsidRPr="00113BA3">
        <w:rPr>
          <w:rFonts w:eastAsia="Calibri" w:cs="Tahoma"/>
        </w:rPr>
        <w:t>0mm za hranu ozubu. Zateplení obvodových stěn bude provedeno až do úrovně</w:t>
      </w:r>
      <w:r w:rsidR="00113BA3" w:rsidRPr="00113BA3">
        <w:rPr>
          <w:rFonts w:eastAsia="Calibri" w:cs="Tahoma"/>
        </w:rPr>
        <w:t xml:space="preserve"> hlavní římsy </w:t>
      </w:r>
      <w:proofErr w:type="gramStart"/>
      <w:r w:rsidR="00113BA3" w:rsidRPr="00113BA3">
        <w:rPr>
          <w:rFonts w:eastAsia="Calibri" w:cs="Tahoma"/>
        </w:rPr>
        <w:t>viz.</w:t>
      </w:r>
      <w:proofErr w:type="gramEnd"/>
      <w:r w:rsidR="00113BA3" w:rsidRPr="00113BA3">
        <w:rPr>
          <w:rFonts w:eastAsia="Calibri" w:cs="Tahoma"/>
        </w:rPr>
        <w:t xml:space="preserve"> </w:t>
      </w:r>
      <w:proofErr w:type="spellStart"/>
      <w:r w:rsidR="00113BA3" w:rsidRPr="00113BA3">
        <w:rPr>
          <w:rFonts w:eastAsia="Calibri" w:cs="Tahoma"/>
        </w:rPr>
        <w:t>Det</w:t>
      </w:r>
      <w:proofErr w:type="spellEnd"/>
      <w:r w:rsidR="00113BA3" w:rsidRPr="00113BA3">
        <w:rPr>
          <w:rFonts w:eastAsia="Calibri" w:cs="Tahoma"/>
        </w:rPr>
        <w:t>. 2.</w:t>
      </w:r>
      <w:r w:rsidRPr="00113BA3">
        <w:rPr>
          <w:rFonts w:eastAsia="Calibri" w:cs="Tahoma"/>
        </w:rPr>
        <w:tab/>
      </w:r>
    </w:p>
    <w:p w:rsidR="00B813F5" w:rsidRPr="00113BA3" w:rsidRDefault="00B813F5" w:rsidP="00113BA3">
      <w:pPr>
        <w:ind w:firstLine="709"/>
      </w:pPr>
      <w:r w:rsidRPr="00113BA3">
        <w:t xml:space="preserve">Aplikovaný systém </w:t>
      </w:r>
      <w:r w:rsidR="00113BA3" w:rsidRPr="00113BA3">
        <w:t xml:space="preserve">zateplovací systém </w:t>
      </w:r>
      <w:r w:rsidRPr="00113BA3">
        <w:t xml:space="preserve">musí být certifikovaný, veškeré detaily a podrobná řešení budou provedena na základě detailů a doporučení, které jsou součástí této projektové dokumentace, zároveň v souladu s technologickým předpisem výrobce systému a v souladu s ČSN 73 2901 a ČSN 73 0540. Je nutné použít veškeré systémové prvky jako např. </w:t>
      </w:r>
      <w:proofErr w:type="spellStart"/>
      <w:r w:rsidRPr="00113BA3">
        <w:t>parotěsnící</w:t>
      </w:r>
      <w:proofErr w:type="spellEnd"/>
      <w:r w:rsidRPr="00113BA3">
        <w:t xml:space="preserve"> a </w:t>
      </w:r>
      <w:proofErr w:type="spellStart"/>
      <w:r w:rsidRPr="00113BA3">
        <w:t>paropropustné</w:t>
      </w:r>
      <w:proofErr w:type="spellEnd"/>
      <w:r w:rsidRPr="00113BA3">
        <w:t xml:space="preserve"> pásky, začišťovací lišty, rohové profily (kombi lišty), parapetní a </w:t>
      </w:r>
      <w:proofErr w:type="spellStart"/>
      <w:r w:rsidRPr="00113BA3">
        <w:t>nadpražní</w:t>
      </w:r>
      <w:proofErr w:type="spellEnd"/>
      <w:r w:rsidRPr="00113BA3">
        <w:t xml:space="preserve"> profily, dilatační lišty atd. Budou použity prodyšné silikonové omítky. Případné rozpory a nesoulad bude řešen zhotovitelem s předstihem v rámci realizace stavebních úprav, a to ve spolupráci s projektantem a technickým zástupcem zvoleného výrobce </w:t>
      </w:r>
      <w:r w:rsidR="00113BA3" w:rsidRPr="00113BA3">
        <w:t xml:space="preserve">zateplovacího </w:t>
      </w:r>
      <w:r w:rsidRPr="00113BA3">
        <w:t>systému.</w:t>
      </w:r>
    </w:p>
    <w:p w:rsidR="00B813F5" w:rsidRPr="00113BA3" w:rsidRDefault="00B813F5" w:rsidP="00B813F5">
      <w:pPr>
        <w:ind w:firstLine="709"/>
      </w:pPr>
      <w:r w:rsidRPr="00113BA3">
        <w:t>Zhotovitel zajistí účast zástupce výrobce zvoleného kontaktního zateplovacího systému na stavbě. Tento zástupce potvrdí zápisem do stavebního deníku návrh použití a umístění jednotlivých doplňkových systémových prvků (např. dilatačních profilů). Zhotovitel zároveň zajistí provedení zkoušky přídržnosti lepící hmoty k podkladu a také výtažné zkoušky pro určení charakteristické únosnosti kotev (hmoždinek), na jejichž základě bude určen počet kotev na čtvereční metr</w:t>
      </w:r>
      <w:r w:rsidR="00113BA3" w:rsidRPr="00113BA3">
        <w:t xml:space="preserve"> zateplovacího systému</w:t>
      </w:r>
      <w:r w:rsidRPr="00113BA3">
        <w:t xml:space="preserve">. </w:t>
      </w:r>
    </w:p>
    <w:p w:rsidR="00B813F5" w:rsidRPr="00E46D7C" w:rsidRDefault="00B813F5" w:rsidP="00B813F5">
      <w:pPr>
        <w:rPr>
          <w:color w:val="FF0000"/>
          <w:szCs w:val="22"/>
        </w:rPr>
      </w:pPr>
      <w:r w:rsidRPr="00E46D7C">
        <w:rPr>
          <w:rFonts w:eastAsia="Calibri" w:cs="Tahoma"/>
          <w:color w:val="FF0000"/>
        </w:rPr>
        <w:tab/>
      </w:r>
      <w:r w:rsidRPr="00113BA3">
        <w:t xml:space="preserve">Celkové zateplení bude provedeno postupně ve zhotovitelem určených úsecích po obvodu objektu. </w:t>
      </w:r>
      <w:r w:rsidRPr="00113BA3">
        <w:rPr>
          <w:szCs w:val="22"/>
        </w:rPr>
        <w:t xml:space="preserve">Lešení pro provedení fasádního systému se namontuje s normovým odstupem od budoucí úrovně fasádního systému. Desky tepelného izolantu musejí být chráněny proti dešti, povětrnosti a slunečnímu záření, </w:t>
      </w:r>
      <w:proofErr w:type="gramStart"/>
      <w:r w:rsidRPr="00113BA3">
        <w:rPr>
          <w:szCs w:val="22"/>
        </w:rPr>
        <w:t>tzn. budou</w:t>
      </w:r>
      <w:proofErr w:type="gramEnd"/>
      <w:r w:rsidRPr="00113BA3">
        <w:rPr>
          <w:szCs w:val="22"/>
        </w:rPr>
        <w:t xml:space="preserve"> zakrývány jak na meziskládce materiálu, tak po nalepení na fasádu. </w:t>
      </w:r>
    </w:p>
    <w:p w:rsidR="00B813F5" w:rsidRPr="00113BA3" w:rsidRDefault="00B813F5" w:rsidP="00B813F5">
      <w:pPr>
        <w:ind w:firstLine="709"/>
      </w:pPr>
      <w:r w:rsidRPr="00113BA3">
        <w:t xml:space="preserve">Po postavení lešení bude proveden podrobný stavebně technický průzkum fasády, resp. především podkladu dle ČSN 73 2901. Nesoudržné a degradované plochy budou opraveny, před aplikací zateplovacího systému se předpokládá odstranění a následná úprava cca </w:t>
      </w:r>
      <w:r w:rsidR="005256AB">
        <w:t>15</w:t>
      </w:r>
      <w:r w:rsidRPr="0096289D">
        <w:t>%</w:t>
      </w:r>
      <w:r w:rsidRPr="00E46D7C">
        <w:rPr>
          <w:color w:val="FF0000"/>
        </w:rPr>
        <w:t xml:space="preserve"> </w:t>
      </w:r>
      <w:r w:rsidRPr="00113BA3">
        <w:t xml:space="preserve">celkové plochy zateplované fasády domu. </w:t>
      </w:r>
      <w:r w:rsidRPr="00113BA3">
        <w:rPr>
          <w:szCs w:val="22"/>
        </w:rPr>
        <w:t xml:space="preserve">Odstranění </w:t>
      </w:r>
      <w:r w:rsidRPr="00113BA3">
        <w:rPr>
          <w:szCs w:val="22"/>
        </w:rPr>
        <w:lastRenderedPageBreak/>
        <w:t>nesoudržných vrstev bude prováděno mechanicky – odsekáním, resp. ocelovým kartáčem.</w:t>
      </w:r>
      <w:r w:rsidRPr="00113BA3">
        <w:t xml:space="preserve"> Zbylé plochy budou ponechány v původním stavu (pouze očištěny tlakovou vodou) pod podmínkou, že zhotovitel stavby ověří soudržnost a míru případné degradace povrchu, a to podle ČSN 73 2901. Podklad pro ETICS musí splňovat podmínky uvedené v ČSN 73 2901 a zároveň i podmínky technologického předpisu konkrétního výrobce a dodavatele systému. Nerovnosti na fasádě větší než je maximální odchylka rovinnosti stanovená v technologickém předpisu dodavatele ETICS (obvykle 20mm/m) budou vyspraveny samostatnou vrstvou jádrové omítky (zejména po provedení odbourání stávajících říms. V případě zjištění jakékoli trhliny na fasádě budovy nebo jakékoli jiné vady, která by mohla být způsobena statickou poruchou, bude na stavbu neprodleně povolán statik, který navrhne event. způsob sanace.</w:t>
      </w:r>
    </w:p>
    <w:p w:rsidR="00B813F5" w:rsidRPr="00C5411C" w:rsidRDefault="00B813F5" w:rsidP="00B813F5">
      <w:pPr>
        <w:ind w:firstLine="709"/>
      </w:pPr>
      <w:r w:rsidRPr="00C5411C">
        <w:t xml:space="preserve">Samotná aplikace </w:t>
      </w:r>
      <w:r w:rsidR="00C5411C" w:rsidRPr="00C5411C">
        <w:t>zateplovacího systému</w:t>
      </w:r>
      <w:r w:rsidRPr="00C5411C">
        <w:t xml:space="preserve"> bude probíhat podle doporučeného technologického předpisu příslušného výrobce a zhotovitele a dle ČSN 73 2901. Aplikovaný </w:t>
      </w:r>
      <w:r w:rsidR="00C5411C" w:rsidRPr="00C5411C">
        <w:t xml:space="preserve">zateplovací systém </w:t>
      </w:r>
      <w:r w:rsidRPr="00C5411C">
        <w:t>musí být certifikovaný. Při provádění budou respektovány a dodržovány mimo jiné i zásady uvedené ve Sborníku techn</w:t>
      </w:r>
      <w:r w:rsidR="00C5411C" w:rsidRPr="00C5411C">
        <w:t>ických pravidel TP CZB 2007 pro zateplovací systémy</w:t>
      </w:r>
      <w:r w:rsidRPr="00C5411C">
        <w:t>.</w:t>
      </w:r>
    </w:p>
    <w:p w:rsidR="00B813F5" w:rsidRDefault="00B813F5" w:rsidP="00D71EC0">
      <w:pPr>
        <w:ind w:firstLine="709"/>
      </w:pPr>
      <w:r w:rsidRPr="00C5411C">
        <w:t xml:space="preserve">Rozmístění a počet hmoždinek je třeba dodržet podle pokynů uvedených v technologickém předpisu výrobce </w:t>
      </w:r>
      <w:r w:rsidR="00C5411C" w:rsidRPr="00C5411C">
        <w:t>zateplovacího systému</w:t>
      </w:r>
      <w:r w:rsidRPr="00C5411C">
        <w:t xml:space="preserve">, přičemž tyto požadavky je nutné považovat za orientační (minimální) a je nutné je konfrontovat (ověřit) provedením </w:t>
      </w:r>
      <w:r w:rsidR="005256AB">
        <w:t xml:space="preserve">výtažných a </w:t>
      </w:r>
      <w:proofErr w:type="spellStart"/>
      <w:r w:rsidRPr="00C5411C">
        <w:t>odtrhových</w:t>
      </w:r>
      <w:proofErr w:type="spellEnd"/>
      <w:r w:rsidRPr="00C5411C">
        <w:t xml:space="preserve"> zkoušek. Kotvení tepelně izolačních desek bude zároveň probíhat v souladu s v ČSN 73 2902. </w:t>
      </w:r>
    </w:p>
    <w:p w:rsidR="005256AB" w:rsidRDefault="005256AB" w:rsidP="00D71EC0">
      <w:pPr>
        <w:ind w:firstLine="709"/>
      </w:pPr>
    </w:p>
    <w:p w:rsidR="005256AB" w:rsidRPr="006E3ADB" w:rsidRDefault="005256AB" w:rsidP="005256AB">
      <w:pPr>
        <w:ind w:firstLine="709"/>
        <w:rPr>
          <w:i/>
          <w:u w:val="single"/>
        </w:rPr>
      </w:pPr>
      <w:r w:rsidRPr="006E3ADB">
        <w:rPr>
          <w:b/>
          <w:i/>
          <w:u w:val="single"/>
        </w:rPr>
        <w:t>Rozhodující vlastnosti materiálů pro kontaktní zateplení fasády:</w:t>
      </w:r>
    </w:p>
    <w:p w:rsidR="005256AB" w:rsidRPr="006E3ADB" w:rsidRDefault="005256AB" w:rsidP="005256AB">
      <w:pPr>
        <w:rPr>
          <w:i/>
          <w:u w:val="single"/>
        </w:rPr>
      </w:pPr>
    </w:p>
    <w:p w:rsidR="005256AB" w:rsidRPr="006E3ADB" w:rsidRDefault="005256AB" w:rsidP="005256AB">
      <w:pPr>
        <w:ind w:firstLine="709"/>
        <w:rPr>
          <w:i/>
        </w:rPr>
      </w:pPr>
      <w:r w:rsidRPr="006E3ADB">
        <w:rPr>
          <w:i/>
          <w:u w:val="single"/>
        </w:rPr>
        <w:t>Lepící malta ETICS:</w:t>
      </w:r>
      <w:r w:rsidRPr="006E3ADB">
        <w:rPr>
          <w:i/>
        </w:rPr>
        <w:t xml:space="preserve"> </w:t>
      </w:r>
    </w:p>
    <w:p w:rsidR="005256AB" w:rsidRPr="006E3ADB" w:rsidRDefault="005256AB" w:rsidP="005256AB">
      <w:pPr>
        <w:pStyle w:val="Odstavecseseznamem"/>
        <w:numPr>
          <w:ilvl w:val="0"/>
          <w:numId w:val="6"/>
        </w:numPr>
        <w:rPr>
          <w:rFonts w:ascii="Verdana" w:hAnsi="Verdana"/>
          <w:i/>
          <w:sz w:val="20"/>
          <w:szCs w:val="20"/>
        </w:rPr>
      </w:pPr>
      <w:r w:rsidRPr="006E3ADB">
        <w:rPr>
          <w:rFonts w:ascii="Verdana" w:hAnsi="Verdana"/>
          <w:sz w:val="20"/>
          <w:szCs w:val="20"/>
        </w:rPr>
        <w:t>lepící hmota určená pro sanační systémy</w:t>
      </w:r>
    </w:p>
    <w:p w:rsidR="005256AB" w:rsidRPr="006E3ADB" w:rsidRDefault="005256AB" w:rsidP="005256AB">
      <w:pPr>
        <w:pStyle w:val="Odstavecseseznamem"/>
        <w:numPr>
          <w:ilvl w:val="0"/>
          <w:numId w:val="6"/>
        </w:numPr>
        <w:rPr>
          <w:rFonts w:ascii="Verdana" w:hAnsi="Verdana"/>
          <w:sz w:val="20"/>
          <w:szCs w:val="20"/>
        </w:rPr>
      </w:pPr>
      <w:r w:rsidRPr="006E3ADB">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5256AB" w:rsidRPr="006E3ADB" w:rsidRDefault="005256AB" w:rsidP="005256AB">
      <w:pPr>
        <w:pStyle w:val="Odstavecseseznamem"/>
        <w:numPr>
          <w:ilvl w:val="0"/>
          <w:numId w:val="6"/>
        </w:numPr>
        <w:rPr>
          <w:rFonts w:ascii="Verdana" w:hAnsi="Verdana"/>
          <w:i/>
          <w:sz w:val="20"/>
          <w:szCs w:val="20"/>
        </w:rPr>
      </w:pPr>
      <w:r w:rsidRPr="006E3ADB">
        <w:rPr>
          <w:rFonts w:ascii="Verdana" w:hAnsi="Verdana"/>
          <w:sz w:val="20"/>
          <w:szCs w:val="20"/>
        </w:rPr>
        <w:t xml:space="preserve">přídržnost k podkladu: min. 0,25 </w:t>
      </w:r>
      <w:proofErr w:type="spellStart"/>
      <w:r w:rsidRPr="006E3ADB">
        <w:rPr>
          <w:rFonts w:ascii="Verdana" w:hAnsi="Verdana"/>
          <w:sz w:val="20"/>
          <w:szCs w:val="20"/>
        </w:rPr>
        <w:t>MPa</w:t>
      </w:r>
      <w:proofErr w:type="spellEnd"/>
    </w:p>
    <w:p w:rsidR="005256AB" w:rsidRPr="006E3ADB" w:rsidRDefault="005256AB" w:rsidP="005256AB">
      <w:pPr>
        <w:pStyle w:val="Odstavecseseznamem"/>
        <w:numPr>
          <w:ilvl w:val="0"/>
          <w:numId w:val="6"/>
        </w:numPr>
        <w:rPr>
          <w:rFonts w:ascii="Verdana" w:hAnsi="Verdana"/>
          <w:i/>
          <w:sz w:val="20"/>
          <w:szCs w:val="20"/>
        </w:rPr>
      </w:pPr>
      <w:r w:rsidRPr="006E3ADB">
        <w:rPr>
          <w:rFonts w:ascii="Verdana" w:hAnsi="Verdana"/>
          <w:sz w:val="20"/>
          <w:szCs w:val="20"/>
        </w:rPr>
        <w:t>předpokládaná spotřeba 4 kg/m</w:t>
      </w:r>
      <w:r w:rsidRPr="006E3ADB">
        <w:rPr>
          <w:rFonts w:ascii="Verdana" w:hAnsi="Verdana"/>
          <w:sz w:val="20"/>
          <w:szCs w:val="20"/>
          <w:vertAlign w:val="superscript"/>
        </w:rPr>
        <w:t>2</w:t>
      </w:r>
    </w:p>
    <w:p w:rsidR="005256AB" w:rsidRPr="006E3ADB" w:rsidRDefault="005256AB" w:rsidP="005256AB">
      <w:pPr>
        <w:pStyle w:val="Odstavecseseznamem"/>
        <w:ind w:left="2135"/>
        <w:rPr>
          <w:rFonts w:ascii="Verdana" w:hAnsi="Verdana"/>
          <w:i/>
        </w:rPr>
      </w:pPr>
    </w:p>
    <w:p w:rsidR="005256AB" w:rsidRPr="006E3ADB" w:rsidRDefault="005256AB" w:rsidP="005256AB">
      <w:pPr>
        <w:ind w:firstLine="709"/>
        <w:rPr>
          <w:i/>
        </w:rPr>
      </w:pPr>
      <w:r w:rsidRPr="006E3ADB">
        <w:rPr>
          <w:i/>
          <w:u w:val="single"/>
        </w:rPr>
        <w:t>Tepelná izolace:</w:t>
      </w:r>
      <w:r w:rsidRPr="006E3ADB">
        <w:rPr>
          <w:i/>
        </w:rPr>
        <w:t xml:space="preserve"> </w:t>
      </w:r>
    </w:p>
    <w:p w:rsidR="005256AB" w:rsidRPr="006E3ADB" w:rsidRDefault="009901AC" w:rsidP="005256AB">
      <w:pPr>
        <w:ind w:firstLine="709"/>
        <w:rPr>
          <w:i/>
        </w:rPr>
      </w:pPr>
      <w:r>
        <w:rPr>
          <w:i/>
        </w:rPr>
        <w:t>Fasádní PUR</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určený pro kontaktní lepení na fasády</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deklarovaný součinitel tepelné vodivosti λ=max. 0,0</w:t>
      </w:r>
      <w:r w:rsidR="009901AC">
        <w:rPr>
          <w:rFonts w:ascii="Verdana" w:hAnsi="Verdana"/>
          <w:sz w:val="20"/>
          <w:szCs w:val="20"/>
        </w:rPr>
        <w:t>2</w:t>
      </w:r>
      <w:r>
        <w:rPr>
          <w:rFonts w:ascii="Verdana" w:hAnsi="Verdana"/>
          <w:sz w:val="20"/>
          <w:szCs w:val="20"/>
        </w:rPr>
        <w:t>2</w:t>
      </w:r>
      <w:r w:rsidRPr="006E3ADB">
        <w:rPr>
          <w:rFonts w:ascii="Verdana" w:hAnsi="Verdana"/>
          <w:sz w:val="20"/>
          <w:szCs w:val="20"/>
        </w:rPr>
        <w:t xml:space="preserve"> W/</w:t>
      </w:r>
      <w:proofErr w:type="spellStart"/>
      <w:r w:rsidRPr="006E3ADB">
        <w:rPr>
          <w:rFonts w:ascii="Verdana" w:hAnsi="Verdana"/>
          <w:sz w:val="20"/>
          <w:szCs w:val="20"/>
        </w:rPr>
        <w:t>m.K</w:t>
      </w:r>
      <w:proofErr w:type="spellEnd"/>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max. třída reakce na oheň:  E</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teplotní odolnost dlouhodobě: min. 80 °C</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objemová hmotnost: 12 až 20 kg.m</w:t>
      </w:r>
      <w:r w:rsidRPr="006E3ADB">
        <w:rPr>
          <w:rFonts w:ascii="Verdana" w:hAnsi="Verdana"/>
          <w:sz w:val="20"/>
          <w:szCs w:val="20"/>
          <w:vertAlign w:val="superscript"/>
        </w:rPr>
        <w:t>-3</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dlouhodobá nasákavost: max. 5%</w:t>
      </w:r>
    </w:p>
    <w:p w:rsidR="005256AB" w:rsidRPr="006E3ADB" w:rsidRDefault="005256AB" w:rsidP="005256AB">
      <w:pPr>
        <w:pStyle w:val="Odstavecseseznamem"/>
        <w:numPr>
          <w:ilvl w:val="0"/>
          <w:numId w:val="4"/>
        </w:numPr>
        <w:rPr>
          <w:rFonts w:ascii="Verdana" w:hAnsi="Verdana"/>
          <w:sz w:val="20"/>
          <w:szCs w:val="20"/>
        </w:rPr>
      </w:pPr>
      <w:r w:rsidRPr="006E3ADB">
        <w:rPr>
          <w:rFonts w:ascii="Verdana" w:hAnsi="Verdana"/>
          <w:sz w:val="20"/>
          <w:szCs w:val="20"/>
        </w:rPr>
        <w:t xml:space="preserve">faktor difúzního odporu: max. </w:t>
      </w:r>
      <w:r w:rsidR="009901AC">
        <w:rPr>
          <w:rFonts w:ascii="Verdana" w:hAnsi="Verdana"/>
          <w:sz w:val="20"/>
          <w:szCs w:val="20"/>
        </w:rPr>
        <w:t>2</w:t>
      </w:r>
      <w:r w:rsidRPr="006E3ADB">
        <w:rPr>
          <w:rFonts w:ascii="Verdana" w:hAnsi="Verdana"/>
          <w:sz w:val="20"/>
          <w:szCs w:val="20"/>
        </w:rPr>
        <w:t>0</w:t>
      </w:r>
    </w:p>
    <w:p w:rsidR="005256AB" w:rsidRPr="006E3ADB" w:rsidRDefault="005256AB" w:rsidP="005256AB">
      <w:pPr>
        <w:rPr>
          <w:i/>
        </w:rPr>
      </w:pPr>
    </w:p>
    <w:p w:rsidR="005256AB" w:rsidRPr="006E3ADB" w:rsidRDefault="005256AB" w:rsidP="005256AB">
      <w:pPr>
        <w:ind w:firstLine="709"/>
        <w:rPr>
          <w:i/>
          <w:u w:val="single"/>
        </w:rPr>
      </w:pPr>
      <w:r w:rsidRPr="006E3ADB">
        <w:rPr>
          <w:i/>
          <w:u w:val="single"/>
        </w:rPr>
        <w:t xml:space="preserve">Kotvení ETICS: </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obecně je nutné odlišovat hmoždinky nejen pro jednotlivé kotevní materiály, ale i pro jednotlivé tepelné izolanty;</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 xml:space="preserve">pro kotvení polystyrenových fasádních desek je předepsáno zapuštění na zátku min. 15 mm; </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hmoždinky musí splňovat deklaraci ETAG 004 a deklaraci proti vytržení z materiálu, do něhož se kotví podle ETAG 014 nebo případně zkoušek přímo na stavbě;</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lastRenderedPageBreak/>
        <w:t>pro zhotovitele je předepsáno provést výtažné zkoušky pro určení charakteristické únosnosti kotev (hmoždinek), na jejichž základě bude určen počet kotev na čtvereční metr ETICS;</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předpokládaná průměrná spotřeba hmoždinek: 8 ks/m</w:t>
      </w:r>
      <w:r w:rsidRPr="006E3ADB">
        <w:rPr>
          <w:rFonts w:ascii="Verdana" w:hAnsi="Verdana"/>
          <w:sz w:val="20"/>
          <w:szCs w:val="20"/>
          <w:vertAlign w:val="superscript"/>
        </w:rPr>
        <w:t>2</w:t>
      </w:r>
      <w:r w:rsidRPr="006E3ADB">
        <w:rPr>
          <w:rFonts w:ascii="Verdana" w:hAnsi="Verdana"/>
          <w:sz w:val="20"/>
          <w:szCs w:val="20"/>
        </w:rPr>
        <w:t xml:space="preserve"> </w:t>
      </w:r>
    </w:p>
    <w:p w:rsidR="005256AB" w:rsidRPr="006E3ADB" w:rsidRDefault="005256AB" w:rsidP="005256AB">
      <w:pPr>
        <w:pStyle w:val="Odstavecseseznamem"/>
        <w:ind w:left="2487"/>
        <w:rPr>
          <w:rFonts w:ascii="Verdana" w:hAnsi="Verdana"/>
          <w:sz w:val="20"/>
          <w:szCs w:val="20"/>
        </w:rPr>
      </w:pPr>
      <w:r w:rsidRPr="006E3ADB">
        <w:rPr>
          <w:rFonts w:ascii="Verdana" w:hAnsi="Verdana"/>
          <w:sz w:val="20"/>
          <w:szCs w:val="20"/>
        </w:rPr>
        <w:t xml:space="preserve">bude přesně definována kotevním plánem dle </w:t>
      </w:r>
      <w:proofErr w:type="spellStart"/>
      <w:r w:rsidRPr="006E3ADB">
        <w:rPr>
          <w:rFonts w:ascii="Verdana" w:hAnsi="Verdana"/>
          <w:sz w:val="20"/>
          <w:szCs w:val="20"/>
        </w:rPr>
        <w:t>vysoutěženého</w:t>
      </w:r>
      <w:proofErr w:type="spellEnd"/>
      <w:r w:rsidRPr="006E3ADB">
        <w:rPr>
          <w:rFonts w:ascii="Verdana" w:hAnsi="Verdana"/>
          <w:sz w:val="20"/>
          <w:szCs w:val="20"/>
        </w:rPr>
        <w:t xml:space="preserve"> systému a </w:t>
      </w:r>
      <w:proofErr w:type="spellStart"/>
      <w:r w:rsidRPr="006E3ADB">
        <w:rPr>
          <w:rFonts w:ascii="Verdana" w:hAnsi="Verdana"/>
          <w:sz w:val="20"/>
          <w:szCs w:val="20"/>
        </w:rPr>
        <w:t>odtrhových</w:t>
      </w:r>
      <w:proofErr w:type="spellEnd"/>
      <w:r w:rsidRPr="006E3ADB">
        <w:rPr>
          <w:rFonts w:ascii="Verdana" w:hAnsi="Verdana"/>
          <w:sz w:val="20"/>
          <w:szCs w:val="20"/>
        </w:rPr>
        <w:t xml:space="preserve"> zkoušek</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šroubovací hmoždinky</w:t>
      </w:r>
    </w:p>
    <w:p w:rsidR="005256AB" w:rsidRPr="006E3ADB" w:rsidRDefault="005256AB" w:rsidP="005256AB">
      <w:pPr>
        <w:ind w:firstLine="709"/>
        <w:rPr>
          <w:i/>
          <w:u w:val="single"/>
        </w:rPr>
      </w:pPr>
    </w:p>
    <w:p w:rsidR="005256AB" w:rsidRPr="006E3ADB" w:rsidRDefault="005256AB" w:rsidP="005256AB">
      <w:pPr>
        <w:ind w:firstLine="709"/>
        <w:rPr>
          <w:i/>
          <w:u w:val="single"/>
        </w:rPr>
      </w:pPr>
    </w:p>
    <w:p w:rsidR="005256AB" w:rsidRPr="006E3ADB" w:rsidRDefault="005256AB" w:rsidP="005256AB">
      <w:pPr>
        <w:ind w:firstLine="709"/>
        <w:rPr>
          <w:i/>
        </w:rPr>
      </w:pPr>
      <w:r w:rsidRPr="006E3ADB">
        <w:rPr>
          <w:i/>
          <w:u w:val="single"/>
        </w:rPr>
        <w:t>Stěrková vrstva s výztužnou tkaninou</w:t>
      </w:r>
      <w:r w:rsidRPr="006E3ADB">
        <w:rPr>
          <w:i/>
          <w:u w:val="single"/>
        </w:rPr>
        <w:tab/>
        <w:t xml:space="preserve"> ETICS :</w:t>
      </w:r>
      <w:r w:rsidRPr="006E3ADB">
        <w:rPr>
          <w:i/>
        </w:rPr>
        <w:t xml:space="preserve"> </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základní vrstva se skládá ze stěrkové hmoty 2-3 mm a armovací skleněné síťoviny (ne plastové);</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 xml:space="preserve">přídržnost k podkladu: min. 0,80 </w:t>
      </w:r>
      <w:proofErr w:type="spellStart"/>
      <w:r w:rsidRPr="006E3ADB">
        <w:rPr>
          <w:rFonts w:ascii="Verdana" w:hAnsi="Verdana"/>
          <w:sz w:val="20"/>
          <w:szCs w:val="20"/>
        </w:rPr>
        <w:t>MPa</w:t>
      </w:r>
      <w:proofErr w:type="spellEnd"/>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předpokládaná spotřeba: cca 3 kg/m</w:t>
      </w:r>
      <w:r w:rsidRPr="006E3ADB">
        <w:rPr>
          <w:rFonts w:ascii="Verdana" w:hAnsi="Verdana"/>
          <w:sz w:val="20"/>
          <w:szCs w:val="20"/>
          <w:vertAlign w:val="superscript"/>
        </w:rPr>
        <w:t>2</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hmotnost armovací tkaniny na plochu: min. 117 g/m</w:t>
      </w:r>
      <w:r w:rsidRPr="006E3ADB">
        <w:rPr>
          <w:rFonts w:ascii="Verdana" w:hAnsi="Verdana"/>
          <w:sz w:val="20"/>
          <w:szCs w:val="20"/>
          <w:vertAlign w:val="superscript"/>
        </w:rPr>
        <w:t>2</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faktor difúzního odporu μ=max. 18</w:t>
      </w:r>
    </w:p>
    <w:p w:rsidR="005256AB" w:rsidRPr="006E3ADB" w:rsidRDefault="005256AB" w:rsidP="005256AB">
      <w:pPr>
        <w:pStyle w:val="Odstavecseseznamem"/>
        <w:ind w:left="2135"/>
        <w:rPr>
          <w:rFonts w:ascii="Verdana" w:hAnsi="Verdana"/>
          <w:i/>
        </w:rPr>
      </w:pPr>
    </w:p>
    <w:p w:rsidR="005256AB" w:rsidRPr="006E3ADB" w:rsidRDefault="005256AB" w:rsidP="005256AB">
      <w:pPr>
        <w:ind w:firstLine="709"/>
        <w:rPr>
          <w:i/>
        </w:rPr>
      </w:pPr>
      <w:r w:rsidRPr="006E3ADB">
        <w:rPr>
          <w:i/>
          <w:u w:val="single"/>
        </w:rPr>
        <w:t>Penetrace ETICS:</w:t>
      </w:r>
      <w:r w:rsidRPr="006E3ADB">
        <w:rPr>
          <w:i/>
        </w:rPr>
        <w:t xml:space="preserve"> </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určená pro zvolený ETICS, obvykle na bázi draselného vodního skla, plniv a přísad</w:t>
      </w:r>
    </w:p>
    <w:p w:rsidR="005256AB" w:rsidRPr="006E3ADB" w:rsidRDefault="005256AB" w:rsidP="005256AB">
      <w:pPr>
        <w:pStyle w:val="Odstavecseseznamem"/>
        <w:numPr>
          <w:ilvl w:val="0"/>
          <w:numId w:val="2"/>
        </w:numPr>
        <w:rPr>
          <w:rFonts w:ascii="Verdana" w:hAnsi="Verdana"/>
          <w:sz w:val="20"/>
          <w:szCs w:val="20"/>
        </w:rPr>
      </w:pPr>
      <w:r w:rsidRPr="006E3ADB">
        <w:rPr>
          <w:rFonts w:ascii="Verdana" w:hAnsi="Verdana"/>
          <w:sz w:val="20"/>
          <w:szCs w:val="20"/>
        </w:rPr>
        <w:t>difúzně propustná</w:t>
      </w:r>
    </w:p>
    <w:p w:rsidR="005256AB" w:rsidRPr="006E3ADB" w:rsidRDefault="005256AB" w:rsidP="005256AB">
      <w:pPr>
        <w:pStyle w:val="Odstavecseseznamem"/>
        <w:ind w:left="795"/>
        <w:rPr>
          <w:rFonts w:ascii="Verdana" w:hAnsi="Verdana"/>
          <w:i/>
          <w:u w:val="single"/>
        </w:rPr>
      </w:pPr>
    </w:p>
    <w:p w:rsidR="005256AB" w:rsidRPr="006E3ADB" w:rsidRDefault="005256AB" w:rsidP="005256AB">
      <w:pPr>
        <w:pStyle w:val="Odstavecseseznamem"/>
        <w:ind w:left="795"/>
        <w:rPr>
          <w:rFonts w:ascii="Verdana" w:hAnsi="Verdana"/>
          <w:i/>
          <w:u w:val="single"/>
        </w:rPr>
      </w:pPr>
      <w:r w:rsidRPr="006E3ADB">
        <w:rPr>
          <w:rFonts w:ascii="Verdana" w:hAnsi="Verdana"/>
          <w:i/>
          <w:u w:val="single"/>
        </w:rPr>
        <w:t>Tenkovrstvá omítka ETICS:</w:t>
      </w:r>
    </w:p>
    <w:p w:rsidR="005256AB" w:rsidRPr="006E3ADB" w:rsidRDefault="005256AB" w:rsidP="005256AB">
      <w:pPr>
        <w:pStyle w:val="Odstavecseseznamem"/>
        <w:numPr>
          <w:ilvl w:val="0"/>
          <w:numId w:val="7"/>
        </w:numPr>
        <w:rPr>
          <w:rFonts w:ascii="Verdana" w:hAnsi="Verdana"/>
          <w:sz w:val="20"/>
          <w:szCs w:val="20"/>
        </w:rPr>
      </w:pPr>
      <w:r w:rsidRPr="006E3ADB">
        <w:rPr>
          <w:rFonts w:ascii="Verdana" w:hAnsi="Verdana"/>
          <w:sz w:val="20"/>
          <w:szCs w:val="20"/>
        </w:rPr>
        <w:t xml:space="preserve">navržená omítka: </w:t>
      </w:r>
      <w:proofErr w:type="spellStart"/>
      <w:r w:rsidR="00476897">
        <w:rPr>
          <w:rFonts w:ascii="Arial" w:eastAsia="Helvetica" w:hAnsi="Arial" w:cs="Arial"/>
        </w:rPr>
        <w:t>silikonopryskyřičnou</w:t>
      </w:r>
      <w:proofErr w:type="spellEnd"/>
      <w:r w:rsidR="00476897">
        <w:rPr>
          <w:rFonts w:ascii="Arial" w:eastAsia="Helvetica" w:hAnsi="Arial" w:cs="Arial"/>
        </w:rPr>
        <w:t xml:space="preserve"> a s přísadou proti plísním a řasám</w:t>
      </w:r>
    </w:p>
    <w:p w:rsidR="005256AB" w:rsidRPr="006E3ADB" w:rsidRDefault="005256AB" w:rsidP="005256AB">
      <w:pPr>
        <w:pStyle w:val="Odstavecseseznamem"/>
        <w:numPr>
          <w:ilvl w:val="0"/>
          <w:numId w:val="7"/>
        </w:numPr>
        <w:rPr>
          <w:rFonts w:ascii="Verdana" w:hAnsi="Verdana"/>
          <w:sz w:val="20"/>
          <w:szCs w:val="20"/>
        </w:rPr>
      </w:pPr>
      <w:r w:rsidRPr="006E3ADB">
        <w:rPr>
          <w:rFonts w:ascii="Verdana" w:hAnsi="Verdana"/>
          <w:sz w:val="20"/>
          <w:szCs w:val="20"/>
        </w:rPr>
        <w:t>zrnitost: 1,5 mm</w:t>
      </w:r>
    </w:p>
    <w:p w:rsidR="005256AB" w:rsidRPr="006E3ADB" w:rsidRDefault="005256AB" w:rsidP="005256AB">
      <w:pPr>
        <w:pStyle w:val="Odstavecseseznamem"/>
        <w:numPr>
          <w:ilvl w:val="0"/>
          <w:numId w:val="7"/>
        </w:numPr>
        <w:rPr>
          <w:rFonts w:ascii="Verdana" w:hAnsi="Verdana"/>
          <w:sz w:val="20"/>
          <w:szCs w:val="20"/>
        </w:rPr>
      </w:pPr>
      <w:r w:rsidRPr="006E3ADB">
        <w:rPr>
          <w:rFonts w:ascii="Verdana" w:hAnsi="Verdana"/>
          <w:sz w:val="20"/>
          <w:szCs w:val="20"/>
        </w:rPr>
        <w:t xml:space="preserve">faktor difúzního odporu (μ): </w:t>
      </w:r>
      <w:r w:rsidR="00476897">
        <w:rPr>
          <w:rFonts w:ascii="Verdana" w:hAnsi="Verdana"/>
          <w:sz w:val="20"/>
          <w:szCs w:val="20"/>
        </w:rPr>
        <w:t>max.</w:t>
      </w:r>
      <w:r w:rsidRPr="006E3ADB">
        <w:rPr>
          <w:rFonts w:ascii="Verdana" w:hAnsi="Verdana"/>
          <w:sz w:val="20"/>
          <w:szCs w:val="20"/>
        </w:rPr>
        <w:t xml:space="preserve"> </w:t>
      </w:r>
      <w:r w:rsidR="00476897">
        <w:rPr>
          <w:rFonts w:ascii="Verdana" w:hAnsi="Verdana"/>
          <w:sz w:val="20"/>
          <w:szCs w:val="20"/>
        </w:rPr>
        <w:t>20</w:t>
      </w:r>
    </w:p>
    <w:p w:rsidR="005256AB" w:rsidRPr="006E3ADB" w:rsidRDefault="005256AB" w:rsidP="005256AB">
      <w:pPr>
        <w:pStyle w:val="Odstavecseseznamem"/>
        <w:numPr>
          <w:ilvl w:val="0"/>
          <w:numId w:val="7"/>
        </w:numPr>
        <w:rPr>
          <w:rFonts w:ascii="Verdana" w:hAnsi="Verdana"/>
          <w:sz w:val="20"/>
          <w:szCs w:val="20"/>
        </w:rPr>
      </w:pPr>
      <w:r w:rsidRPr="006E3ADB">
        <w:rPr>
          <w:rFonts w:ascii="Verdana" w:hAnsi="Verdana"/>
          <w:sz w:val="20"/>
          <w:szCs w:val="20"/>
        </w:rPr>
        <w:t xml:space="preserve">HBW omítky min. </w:t>
      </w:r>
      <w:r>
        <w:rPr>
          <w:rFonts w:ascii="Verdana" w:hAnsi="Verdana"/>
          <w:sz w:val="20"/>
          <w:szCs w:val="20"/>
        </w:rPr>
        <w:t>30</w:t>
      </w:r>
    </w:p>
    <w:p w:rsidR="009B7B04" w:rsidRPr="00E46D7C" w:rsidRDefault="009B7B04" w:rsidP="009B7B04">
      <w:pPr>
        <w:pStyle w:val="Odstavecseseznamem"/>
        <w:ind w:left="2611"/>
        <w:rPr>
          <w:rFonts w:ascii="Verdana" w:hAnsi="Verdana"/>
          <w:color w:val="FF0000"/>
          <w:sz w:val="20"/>
          <w:szCs w:val="20"/>
        </w:rPr>
      </w:pPr>
    </w:p>
    <w:p w:rsidR="00B813F5" w:rsidRPr="00E46D7C" w:rsidRDefault="00B813F5" w:rsidP="00B813F5">
      <w:pPr>
        <w:pStyle w:val="Zkladntextodsazen22"/>
        <w:spacing w:line="200" w:lineRule="atLeast"/>
        <w:ind w:left="0"/>
        <w:rPr>
          <w:rFonts w:ascii="Verdana" w:hAnsi="Verdana" w:cs="Arial"/>
          <w:color w:val="FF0000"/>
          <w:szCs w:val="22"/>
        </w:rPr>
      </w:pPr>
    </w:p>
    <w:p w:rsidR="00B813F5" w:rsidRPr="00C5411C" w:rsidRDefault="00B813F5" w:rsidP="00B813F5">
      <w:pPr>
        <w:pStyle w:val="Zkladntextodsazen22"/>
        <w:shd w:val="clear" w:color="auto" w:fill="E6E6E6"/>
        <w:spacing w:line="200" w:lineRule="atLeast"/>
        <w:ind w:left="0"/>
        <w:rPr>
          <w:rFonts w:ascii="Verdana" w:eastAsia="Times New Roman" w:hAnsi="Verdana" w:cs="Arial"/>
          <w:b/>
          <w:szCs w:val="22"/>
        </w:rPr>
      </w:pPr>
      <w:r w:rsidRPr="00C5411C">
        <w:rPr>
          <w:rFonts w:ascii="Verdana" w:eastAsia="Times New Roman" w:hAnsi="Verdana" w:cs="Arial"/>
          <w:b/>
          <w:szCs w:val="22"/>
        </w:rPr>
        <w:t>12. Zateplení soklu a spodní stavby</w:t>
      </w:r>
    </w:p>
    <w:p w:rsidR="00B813F5" w:rsidRPr="00C5411C" w:rsidRDefault="00B813F5" w:rsidP="00B813F5"/>
    <w:p w:rsidR="00B813F5" w:rsidRPr="00C5411C" w:rsidRDefault="00B813F5" w:rsidP="00B813F5">
      <w:pPr>
        <w:ind w:firstLine="680"/>
        <w:rPr>
          <w:rFonts w:cs="Arial"/>
          <w:szCs w:val="22"/>
        </w:rPr>
      </w:pPr>
      <w:r w:rsidRPr="00C5411C">
        <w:rPr>
          <w:rFonts w:cs="Arial"/>
          <w:szCs w:val="22"/>
        </w:rPr>
        <w:t>Soklová část bude zateplen</w:t>
      </w:r>
      <w:r w:rsidR="00D71EC0" w:rsidRPr="00C5411C">
        <w:rPr>
          <w:rFonts w:cs="Arial"/>
          <w:szCs w:val="22"/>
        </w:rPr>
        <w:t xml:space="preserve">a pomocí desek </w:t>
      </w:r>
      <w:r w:rsidR="00F10D59" w:rsidRPr="00C5411C">
        <w:rPr>
          <w:rFonts w:cs="Arial"/>
          <w:szCs w:val="22"/>
        </w:rPr>
        <w:t xml:space="preserve">soklového polystyrenu </w:t>
      </w:r>
      <w:r w:rsidR="00476897">
        <w:rPr>
          <w:rFonts w:cs="Arial"/>
          <w:szCs w:val="22"/>
        </w:rPr>
        <w:t>PUR</w:t>
      </w:r>
      <w:r w:rsidR="00476897" w:rsidRPr="00C5411C">
        <w:rPr>
          <w:rFonts w:cs="Arial"/>
          <w:szCs w:val="22"/>
        </w:rPr>
        <w:t xml:space="preserve"> </w:t>
      </w:r>
      <w:r w:rsidR="00D71EC0" w:rsidRPr="00C5411C">
        <w:rPr>
          <w:rFonts w:cs="Arial"/>
          <w:szCs w:val="22"/>
        </w:rPr>
        <w:t xml:space="preserve">v </w:t>
      </w:r>
      <w:proofErr w:type="spellStart"/>
      <w:r w:rsidR="00D71EC0" w:rsidRPr="00C5411C">
        <w:rPr>
          <w:rFonts w:cs="Arial"/>
          <w:szCs w:val="22"/>
        </w:rPr>
        <w:t>tl</w:t>
      </w:r>
      <w:proofErr w:type="spellEnd"/>
      <w:r w:rsidR="00D71EC0" w:rsidRPr="00C5411C">
        <w:rPr>
          <w:rFonts w:cs="Arial"/>
          <w:szCs w:val="22"/>
        </w:rPr>
        <w:t xml:space="preserve">. </w:t>
      </w:r>
      <w:r w:rsidR="00476897" w:rsidRPr="00C5411C">
        <w:rPr>
          <w:rFonts w:cs="Arial"/>
          <w:szCs w:val="22"/>
        </w:rPr>
        <w:t>1</w:t>
      </w:r>
      <w:r w:rsidR="00476897">
        <w:rPr>
          <w:rFonts w:cs="Arial"/>
          <w:szCs w:val="22"/>
        </w:rPr>
        <w:t>2</w:t>
      </w:r>
      <w:r w:rsidR="00476897" w:rsidRPr="00C5411C">
        <w:rPr>
          <w:rFonts w:cs="Arial"/>
          <w:szCs w:val="22"/>
        </w:rPr>
        <w:t>0mm</w:t>
      </w:r>
      <w:r w:rsidR="00476897">
        <w:rPr>
          <w:rFonts w:cs="Arial"/>
          <w:szCs w:val="22"/>
        </w:rPr>
        <w:t xml:space="preserve"> (dtto hlavní fasáda)</w:t>
      </w:r>
      <w:r w:rsidRPr="00C5411C">
        <w:rPr>
          <w:rFonts w:cs="Arial"/>
          <w:szCs w:val="22"/>
        </w:rPr>
        <w:t xml:space="preserve">. Pod terénem bude tepelná izolace </w:t>
      </w:r>
      <w:r w:rsidR="00476897" w:rsidRPr="00C5411C">
        <w:rPr>
          <w:rFonts w:cs="Arial"/>
          <w:szCs w:val="22"/>
        </w:rPr>
        <w:t xml:space="preserve">zateplena pomocí desek soklového polystyrenu </w:t>
      </w:r>
      <w:r w:rsidR="00476897">
        <w:rPr>
          <w:rFonts w:cs="Arial"/>
          <w:szCs w:val="22"/>
        </w:rPr>
        <w:t xml:space="preserve">XPS </w:t>
      </w:r>
      <w:proofErr w:type="spellStart"/>
      <w:r w:rsidR="00476897">
        <w:rPr>
          <w:rFonts w:cs="Arial"/>
          <w:szCs w:val="22"/>
        </w:rPr>
        <w:t>tl</w:t>
      </w:r>
      <w:proofErr w:type="spellEnd"/>
      <w:r w:rsidR="00476897">
        <w:rPr>
          <w:rFonts w:cs="Arial"/>
          <w:szCs w:val="22"/>
        </w:rPr>
        <w:t xml:space="preserve">. 160 mm </w:t>
      </w:r>
      <w:r w:rsidRPr="00C5411C">
        <w:rPr>
          <w:rFonts w:cs="Arial"/>
          <w:szCs w:val="22"/>
        </w:rPr>
        <w:t xml:space="preserve">chráněna </w:t>
      </w:r>
      <w:r w:rsidR="00476897">
        <w:rPr>
          <w:rFonts w:cs="Arial"/>
          <w:szCs w:val="22"/>
        </w:rPr>
        <w:t xml:space="preserve">netkanou </w:t>
      </w:r>
      <w:proofErr w:type="spellStart"/>
      <w:r w:rsidR="00476897">
        <w:rPr>
          <w:rFonts w:cs="Arial"/>
          <w:szCs w:val="22"/>
        </w:rPr>
        <w:t>textílií</w:t>
      </w:r>
      <w:proofErr w:type="spellEnd"/>
      <w:r w:rsidR="00476897">
        <w:rPr>
          <w:rFonts w:cs="Arial"/>
          <w:szCs w:val="22"/>
        </w:rPr>
        <w:t xml:space="preserve"> a </w:t>
      </w:r>
      <w:r w:rsidRPr="00C5411C">
        <w:rPr>
          <w:rFonts w:cs="Arial"/>
          <w:szCs w:val="22"/>
        </w:rPr>
        <w:t>nopovou fólií. Nad terénem bude použita mozaiková omítka</w:t>
      </w:r>
      <w:r w:rsidR="00476897">
        <w:rPr>
          <w:rFonts w:cs="Arial"/>
          <w:szCs w:val="22"/>
        </w:rPr>
        <w:t xml:space="preserve"> s vyšší difúzní propustností</w:t>
      </w:r>
      <w:r w:rsidRPr="00C5411C">
        <w:rPr>
          <w:rFonts w:cs="Arial"/>
          <w:szCs w:val="22"/>
        </w:rPr>
        <w:t>. Hloubka zateplení je znázo</w:t>
      </w:r>
      <w:r w:rsidR="00F10D59" w:rsidRPr="00C5411C">
        <w:rPr>
          <w:rFonts w:cs="Arial"/>
          <w:szCs w:val="22"/>
        </w:rPr>
        <w:t>rněna na jednotlivých výkresech.</w:t>
      </w:r>
    </w:p>
    <w:p w:rsidR="00B813F5" w:rsidRPr="00C5411C" w:rsidRDefault="00B813F5" w:rsidP="00B813F5">
      <w:pPr>
        <w:ind w:firstLine="709"/>
      </w:pPr>
      <w:r w:rsidRPr="00C5411C">
        <w:t>Aplikovaný systém zateplení musí být certifikovaný, veškeré detaily a podrobná řešení budou provedeny na základě detailů a doporučení, které jsou součástí této projektové dokumentace, zároveň v souladu s technologickým předpisem výrobce systému a v souladu s ČSN 73 2901. Je nutné použít veškeré systémové prvky jako např. začišťovací lišty, rohové profily (kombi lišty) atd.  Případné rozpory a nesoulad bude řešen zhotovitelem s předstihem v rámci realizace stavebních úprav, a to ve spolupráci s projektantem, technickým dozorem stavebníka a technickým zástupcem zvoleného výrobce systému ETICS.</w:t>
      </w:r>
    </w:p>
    <w:p w:rsidR="00B813F5" w:rsidRPr="00C5411C" w:rsidRDefault="00B813F5" w:rsidP="00B813F5">
      <w:pPr>
        <w:ind w:firstLine="709"/>
      </w:pPr>
    </w:p>
    <w:p w:rsidR="00F25CAD" w:rsidRPr="00C5411C" w:rsidRDefault="00B813F5" w:rsidP="001F768B">
      <w:pPr>
        <w:ind w:firstLine="709"/>
      </w:pPr>
      <w:r w:rsidRPr="00C5411C">
        <w:t>Při provedení zateplení soklu je třeba pamatovat na uložení nového zemnícího vodiče hromosvodu.</w:t>
      </w:r>
    </w:p>
    <w:p w:rsidR="00D71EC0" w:rsidRPr="00E46D7C" w:rsidRDefault="00D71EC0" w:rsidP="00D71EC0">
      <w:pPr>
        <w:rPr>
          <w:b/>
          <w:i/>
          <w:color w:val="FF0000"/>
          <w:u w:val="single"/>
        </w:rPr>
      </w:pPr>
    </w:p>
    <w:p w:rsidR="00B813F5" w:rsidRPr="00C5411C" w:rsidRDefault="00B813F5" w:rsidP="00B813F5">
      <w:pPr>
        <w:ind w:firstLine="709"/>
        <w:rPr>
          <w:i/>
          <w:u w:val="single"/>
        </w:rPr>
      </w:pPr>
      <w:r w:rsidRPr="00C5411C">
        <w:rPr>
          <w:b/>
          <w:i/>
          <w:u w:val="single"/>
        </w:rPr>
        <w:t>Rozhodující vlastnosti materiálů pro zateplení soklu a spodní stavby:</w:t>
      </w:r>
    </w:p>
    <w:p w:rsidR="00B813F5" w:rsidRPr="00C5411C" w:rsidRDefault="00B813F5" w:rsidP="00B813F5">
      <w:pPr>
        <w:ind w:firstLine="709"/>
        <w:rPr>
          <w:i/>
          <w:u w:val="single"/>
        </w:rPr>
      </w:pPr>
    </w:p>
    <w:p w:rsidR="00B813F5" w:rsidRPr="00C5411C" w:rsidRDefault="00B813F5" w:rsidP="00B813F5">
      <w:pPr>
        <w:rPr>
          <w:i/>
        </w:rPr>
      </w:pPr>
    </w:p>
    <w:p w:rsidR="001F768B" w:rsidRPr="00C5411C" w:rsidRDefault="001F768B" w:rsidP="001F768B">
      <w:pPr>
        <w:ind w:firstLine="709"/>
      </w:pPr>
      <w:r w:rsidRPr="00C5411C">
        <w:rPr>
          <w:i/>
          <w:u w:val="single"/>
        </w:rPr>
        <w:t>Lepící malta ETICS:</w:t>
      </w:r>
      <w:r w:rsidRPr="00C5411C">
        <w:rPr>
          <w:i/>
        </w:rPr>
        <w:t xml:space="preserve"> </w:t>
      </w:r>
      <w:r w:rsidRPr="00C5411C">
        <w:t xml:space="preserve">  </w:t>
      </w:r>
    </w:p>
    <w:p w:rsidR="001F768B" w:rsidRPr="00C5411C" w:rsidRDefault="001F768B" w:rsidP="001F768B">
      <w:pPr>
        <w:pStyle w:val="Odstavecseseznamem"/>
        <w:numPr>
          <w:ilvl w:val="0"/>
          <w:numId w:val="7"/>
        </w:numPr>
        <w:rPr>
          <w:rFonts w:ascii="Verdana" w:hAnsi="Verdana"/>
          <w:sz w:val="20"/>
          <w:szCs w:val="20"/>
        </w:rPr>
      </w:pPr>
      <w:r w:rsidRPr="00C5411C">
        <w:rPr>
          <w:rFonts w:ascii="Verdana" w:hAnsi="Verdana"/>
          <w:sz w:val="20"/>
          <w:szCs w:val="20"/>
        </w:rPr>
        <w:lastRenderedPageBreak/>
        <w:t xml:space="preserve">lepící hmota určená pro zateplení spodní stavby </w:t>
      </w:r>
    </w:p>
    <w:p w:rsidR="001F768B" w:rsidRPr="00C5411C" w:rsidRDefault="001F768B" w:rsidP="001F768B">
      <w:pPr>
        <w:pStyle w:val="Odstavecseseznamem"/>
        <w:numPr>
          <w:ilvl w:val="0"/>
          <w:numId w:val="7"/>
        </w:numPr>
        <w:rPr>
          <w:rFonts w:ascii="Verdana" w:hAnsi="Verdana"/>
          <w:sz w:val="20"/>
          <w:szCs w:val="20"/>
        </w:rPr>
      </w:pPr>
      <w:r w:rsidRPr="00C5411C">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1F768B" w:rsidRPr="00C5411C" w:rsidRDefault="001F768B" w:rsidP="001F768B">
      <w:pPr>
        <w:pStyle w:val="Odstavecseseznamem"/>
        <w:numPr>
          <w:ilvl w:val="0"/>
          <w:numId w:val="7"/>
        </w:numPr>
        <w:rPr>
          <w:rFonts w:ascii="Verdana" w:hAnsi="Verdana"/>
          <w:i/>
          <w:sz w:val="20"/>
          <w:szCs w:val="20"/>
        </w:rPr>
      </w:pPr>
      <w:r w:rsidRPr="00C5411C">
        <w:rPr>
          <w:rFonts w:ascii="Verdana" w:hAnsi="Verdana"/>
          <w:sz w:val="20"/>
          <w:szCs w:val="20"/>
        </w:rPr>
        <w:t>přídržnost k podkladu:</w:t>
      </w:r>
      <w:r w:rsidRPr="00C5411C">
        <w:rPr>
          <w:rFonts w:ascii="Verdana" w:hAnsi="Verdana"/>
          <w:sz w:val="20"/>
          <w:szCs w:val="20"/>
        </w:rPr>
        <w:tab/>
        <w:t xml:space="preserve">min. 0,25 </w:t>
      </w:r>
      <w:proofErr w:type="spellStart"/>
      <w:r w:rsidRPr="00C5411C">
        <w:rPr>
          <w:rFonts w:ascii="Verdana" w:hAnsi="Verdana"/>
          <w:sz w:val="20"/>
          <w:szCs w:val="20"/>
        </w:rPr>
        <w:t>MPa</w:t>
      </w:r>
      <w:proofErr w:type="spellEnd"/>
    </w:p>
    <w:p w:rsidR="001F768B" w:rsidRPr="00C5411C" w:rsidRDefault="001F768B" w:rsidP="001F768B">
      <w:pPr>
        <w:pStyle w:val="Odstavecseseznamem"/>
        <w:numPr>
          <w:ilvl w:val="0"/>
          <w:numId w:val="7"/>
        </w:numPr>
        <w:rPr>
          <w:rFonts w:ascii="Verdana" w:hAnsi="Verdana"/>
          <w:sz w:val="20"/>
          <w:szCs w:val="20"/>
          <w:u w:val="single"/>
        </w:rPr>
      </w:pPr>
      <w:r w:rsidRPr="00C5411C">
        <w:rPr>
          <w:rFonts w:ascii="Verdana" w:hAnsi="Verdana"/>
          <w:sz w:val="20"/>
          <w:szCs w:val="20"/>
        </w:rPr>
        <w:t>předpokládaná spotřeba:  5 kg/m</w:t>
      </w:r>
      <w:r w:rsidRPr="00C5411C">
        <w:rPr>
          <w:rFonts w:ascii="Verdana" w:hAnsi="Verdana"/>
          <w:sz w:val="20"/>
          <w:szCs w:val="20"/>
          <w:vertAlign w:val="superscript"/>
        </w:rPr>
        <w:t>2</w:t>
      </w:r>
    </w:p>
    <w:p w:rsidR="001F768B" w:rsidRPr="00C5411C" w:rsidRDefault="001F768B" w:rsidP="001F768B">
      <w:pPr>
        <w:pStyle w:val="Odstavecseseznamem"/>
        <w:ind w:left="2611"/>
        <w:rPr>
          <w:rFonts w:ascii="Verdana" w:hAnsi="Verdana"/>
          <w:i/>
        </w:rPr>
      </w:pPr>
    </w:p>
    <w:p w:rsidR="001F768B" w:rsidRPr="00C5411C" w:rsidRDefault="001F768B" w:rsidP="001F768B">
      <w:pPr>
        <w:ind w:firstLine="709"/>
        <w:rPr>
          <w:i/>
        </w:rPr>
      </w:pPr>
      <w:r w:rsidRPr="00C5411C">
        <w:rPr>
          <w:i/>
          <w:u w:val="single"/>
        </w:rPr>
        <w:t>Tepelná izolace:</w:t>
      </w:r>
      <w:r w:rsidRPr="00C5411C">
        <w:rPr>
          <w:i/>
        </w:rPr>
        <w:t xml:space="preserve"> </w:t>
      </w:r>
    </w:p>
    <w:p w:rsidR="001F768B" w:rsidRPr="00C5411C" w:rsidRDefault="00F10D59" w:rsidP="001F768B">
      <w:pPr>
        <w:ind w:firstLine="709"/>
        <w:rPr>
          <w:i/>
        </w:rPr>
      </w:pPr>
      <w:r w:rsidRPr="00C5411C">
        <w:rPr>
          <w:i/>
        </w:rPr>
        <w:t>XPS soklový polystyren</w:t>
      </w:r>
    </w:p>
    <w:p w:rsidR="001F768B" w:rsidRPr="00C5411C" w:rsidRDefault="001F768B" w:rsidP="001F768B">
      <w:pPr>
        <w:pStyle w:val="Odstavecseseznamem"/>
        <w:numPr>
          <w:ilvl w:val="0"/>
          <w:numId w:val="5"/>
        </w:numPr>
        <w:rPr>
          <w:rFonts w:ascii="Verdana" w:hAnsi="Verdana"/>
          <w:sz w:val="20"/>
          <w:szCs w:val="20"/>
        </w:rPr>
      </w:pPr>
      <w:r w:rsidRPr="00C5411C">
        <w:rPr>
          <w:rFonts w:ascii="Verdana" w:hAnsi="Verdana"/>
          <w:sz w:val="20"/>
          <w:szCs w:val="20"/>
        </w:rPr>
        <w:t xml:space="preserve">určený pro kontaktní lepení na sokl a spodní stavbu, pro přímý styk s </w:t>
      </w:r>
    </w:p>
    <w:p w:rsidR="001F768B" w:rsidRPr="00C5411C" w:rsidRDefault="001F768B" w:rsidP="001F768B">
      <w:pPr>
        <w:pStyle w:val="Odstavecseseznamem"/>
        <w:ind w:left="2498"/>
        <w:rPr>
          <w:rFonts w:ascii="Verdana" w:hAnsi="Verdana"/>
          <w:sz w:val="20"/>
          <w:szCs w:val="20"/>
        </w:rPr>
      </w:pPr>
      <w:r w:rsidRPr="00C5411C">
        <w:rPr>
          <w:rFonts w:ascii="Verdana" w:hAnsi="Verdana"/>
          <w:sz w:val="20"/>
          <w:szCs w:val="20"/>
        </w:rPr>
        <w:t>vlhkostí,</w:t>
      </w:r>
      <w:r w:rsidRPr="00C5411C">
        <w:t xml:space="preserve"> </w:t>
      </w:r>
      <w:r w:rsidRPr="00C5411C">
        <w:rPr>
          <w:rFonts w:ascii="Verdana" w:hAnsi="Verdana"/>
          <w:sz w:val="20"/>
          <w:szCs w:val="20"/>
        </w:rPr>
        <w:t>s polodrážkou - povrch pro aplikaci lepidel a malty</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deklarovaný součinitel tepelné vodivosti λ=max. 0,</w:t>
      </w:r>
      <w:r w:rsidR="00476897" w:rsidRPr="00C5411C">
        <w:rPr>
          <w:rFonts w:ascii="Verdana" w:hAnsi="Verdana"/>
          <w:sz w:val="20"/>
          <w:szCs w:val="20"/>
        </w:rPr>
        <w:t>03</w:t>
      </w:r>
      <w:r w:rsidR="00476897">
        <w:rPr>
          <w:rFonts w:ascii="Verdana" w:hAnsi="Verdana"/>
          <w:sz w:val="20"/>
          <w:szCs w:val="20"/>
        </w:rPr>
        <w:t>3</w:t>
      </w:r>
      <w:r w:rsidR="00476897" w:rsidRPr="00C5411C">
        <w:rPr>
          <w:rFonts w:ascii="Verdana" w:hAnsi="Verdana"/>
          <w:sz w:val="20"/>
          <w:szCs w:val="20"/>
        </w:rPr>
        <w:t xml:space="preserve"> </w:t>
      </w:r>
      <w:r w:rsidRPr="00C5411C">
        <w:rPr>
          <w:rFonts w:ascii="Verdana" w:hAnsi="Verdana"/>
          <w:sz w:val="20"/>
          <w:szCs w:val="20"/>
        </w:rPr>
        <w:t>W/</w:t>
      </w:r>
      <w:proofErr w:type="spellStart"/>
      <w:r w:rsidRPr="00C5411C">
        <w:rPr>
          <w:rFonts w:ascii="Verdana" w:hAnsi="Verdana"/>
          <w:sz w:val="20"/>
          <w:szCs w:val="20"/>
        </w:rPr>
        <w:t>m.K</w:t>
      </w:r>
      <w:proofErr w:type="spellEnd"/>
    </w:p>
    <w:p w:rsidR="001F768B" w:rsidRPr="00C5411C" w:rsidRDefault="001F768B" w:rsidP="001F768B">
      <w:pPr>
        <w:pStyle w:val="Odstavecseseznamem"/>
        <w:numPr>
          <w:ilvl w:val="0"/>
          <w:numId w:val="5"/>
        </w:numPr>
        <w:rPr>
          <w:rFonts w:ascii="Verdana" w:hAnsi="Verdana"/>
          <w:sz w:val="20"/>
          <w:szCs w:val="20"/>
        </w:rPr>
      </w:pPr>
      <w:r w:rsidRPr="00C5411C">
        <w:rPr>
          <w:rFonts w:ascii="Verdana" w:hAnsi="Verdana"/>
          <w:sz w:val="20"/>
          <w:szCs w:val="20"/>
        </w:rPr>
        <w:t>max. třída reakce na oheň:  E</w:t>
      </w:r>
    </w:p>
    <w:p w:rsidR="001F768B" w:rsidRPr="00C5411C" w:rsidRDefault="001F768B" w:rsidP="001F768B">
      <w:pPr>
        <w:pStyle w:val="Odstavecseseznamem"/>
        <w:numPr>
          <w:ilvl w:val="0"/>
          <w:numId w:val="5"/>
        </w:numPr>
        <w:rPr>
          <w:rFonts w:ascii="Verdana" w:hAnsi="Verdana"/>
          <w:sz w:val="20"/>
          <w:szCs w:val="20"/>
        </w:rPr>
      </w:pPr>
      <w:r w:rsidRPr="00C5411C">
        <w:rPr>
          <w:rFonts w:ascii="Verdana" w:hAnsi="Verdana"/>
          <w:sz w:val="20"/>
          <w:szCs w:val="20"/>
        </w:rPr>
        <w:t>teplotní odolnost dlouhodobě: min. 70 °C</w:t>
      </w:r>
    </w:p>
    <w:p w:rsidR="001F768B" w:rsidRPr="00C5411C" w:rsidRDefault="001F768B" w:rsidP="001F768B">
      <w:pPr>
        <w:pStyle w:val="Odstavecseseznamem"/>
        <w:numPr>
          <w:ilvl w:val="0"/>
          <w:numId w:val="5"/>
        </w:numPr>
        <w:rPr>
          <w:rFonts w:ascii="Verdana" w:hAnsi="Verdana"/>
          <w:sz w:val="20"/>
          <w:szCs w:val="20"/>
        </w:rPr>
      </w:pPr>
      <w:r w:rsidRPr="00C5411C">
        <w:rPr>
          <w:rFonts w:ascii="Verdana" w:hAnsi="Verdana"/>
          <w:sz w:val="20"/>
          <w:szCs w:val="20"/>
        </w:rPr>
        <w:t>Objemová hmotnost 28-32 kg.m-</w:t>
      </w:r>
      <w:r w:rsidRPr="00C5411C">
        <w:rPr>
          <w:rFonts w:ascii="Verdana" w:hAnsi="Verdana"/>
          <w:sz w:val="20"/>
          <w:szCs w:val="20"/>
          <w:vertAlign w:val="superscript"/>
        </w:rPr>
        <w:t>3</w:t>
      </w:r>
      <w:r w:rsidRPr="00C5411C">
        <w:rPr>
          <w:rFonts w:ascii="Verdana" w:hAnsi="Verdana"/>
          <w:sz w:val="20"/>
          <w:szCs w:val="20"/>
        </w:rPr>
        <w:t xml:space="preserve"> </w:t>
      </w:r>
    </w:p>
    <w:p w:rsidR="001F768B" w:rsidRPr="00C5411C" w:rsidRDefault="001F768B" w:rsidP="001F768B">
      <w:pPr>
        <w:pStyle w:val="Odstavecseseznamem"/>
        <w:numPr>
          <w:ilvl w:val="0"/>
          <w:numId w:val="5"/>
        </w:numPr>
        <w:rPr>
          <w:rFonts w:ascii="Verdana" w:hAnsi="Verdana"/>
          <w:sz w:val="20"/>
          <w:szCs w:val="20"/>
        </w:rPr>
      </w:pPr>
      <w:r w:rsidRPr="00C5411C">
        <w:rPr>
          <w:rFonts w:ascii="Verdana" w:hAnsi="Verdana"/>
          <w:sz w:val="20"/>
          <w:szCs w:val="20"/>
        </w:rPr>
        <w:t>dlouhodobá nasákavost: max. 3 %</w:t>
      </w:r>
    </w:p>
    <w:p w:rsidR="001F768B" w:rsidRPr="00C5411C" w:rsidRDefault="001F768B" w:rsidP="001F768B">
      <w:pPr>
        <w:pStyle w:val="Odstavecseseznamem"/>
        <w:numPr>
          <w:ilvl w:val="0"/>
          <w:numId w:val="2"/>
        </w:numPr>
        <w:rPr>
          <w:rFonts w:ascii="Verdana" w:hAnsi="Verdana"/>
          <w:i/>
          <w:sz w:val="20"/>
          <w:szCs w:val="20"/>
        </w:rPr>
      </w:pPr>
      <w:r w:rsidRPr="00C5411C">
        <w:rPr>
          <w:rFonts w:ascii="Verdana" w:hAnsi="Verdana"/>
          <w:i/>
          <w:sz w:val="20"/>
          <w:szCs w:val="20"/>
        </w:rPr>
        <w:t>faktor difúzního odporu μ=max. 100</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 xml:space="preserve">pevnost v tlaku při 10% stlačení: min. 200 </w:t>
      </w:r>
      <w:proofErr w:type="spellStart"/>
      <w:r w:rsidRPr="00C5411C">
        <w:rPr>
          <w:rFonts w:ascii="Verdana" w:hAnsi="Verdana"/>
          <w:sz w:val="20"/>
          <w:szCs w:val="20"/>
        </w:rPr>
        <w:t>kPa</w:t>
      </w:r>
      <w:proofErr w:type="spellEnd"/>
      <w:r w:rsidRPr="00C5411C">
        <w:rPr>
          <w:rFonts w:ascii="Verdana" w:hAnsi="Verdana"/>
          <w:sz w:val="20"/>
          <w:szCs w:val="20"/>
        </w:rPr>
        <w:t xml:space="preserve"> </w:t>
      </w:r>
    </w:p>
    <w:p w:rsidR="001F768B" w:rsidRPr="00C5411C" w:rsidRDefault="001F768B" w:rsidP="001F768B">
      <w:pPr>
        <w:ind w:firstLine="709"/>
        <w:rPr>
          <w:i/>
          <w:u w:val="single"/>
        </w:rPr>
      </w:pPr>
    </w:p>
    <w:p w:rsidR="001F768B" w:rsidRPr="00C5411C" w:rsidRDefault="001F768B" w:rsidP="001F768B">
      <w:pPr>
        <w:ind w:firstLine="709"/>
        <w:rPr>
          <w:i/>
          <w:u w:val="single"/>
        </w:rPr>
      </w:pPr>
      <w:r w:rsidRPr="00C5411C">
        <w:rPr>
          <w:i/>
          <w:u w:val="single"/>
        </w:rPr>
        <w:t xml:space="preserve">Kotvení ETICS: </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obecně je nutné odlišovat hmoždinky nejen pro jednotlivé kotevní materiály, ale i pro jednotlivé tepelné izolanty</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talíř hmoždinek nesmí vyčnívat;</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hmoždinky musí splňovat deklaraci ETAG 004 a deklaraci proti vytržení z materiálu, do něhož se kotví podle ETAG 014 nebo případně zkoušek přímo na stavbě;</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1F768B" w:rsidRPr="00C5411C" w:rsidRDefault="001F768B" w:rsidP="001F768B">
      <w:pPr>
        <w:pStyle w:val="Odstavecseseznamem"/>
        <w:ind w:left="2487"/>
        <w:rPr>
          <w:rFonts w:ascii="Verdana" w:hAnsi="Verdana"/>
          <w:i/>
          <w:sz w:val="20"/>
          <w:szCs w:val="20"/>
        </w:rPr>
      </w:pPr>
      <w:r w:rsidRPr="00C5411C">
        <w:rPr>
          <w:rFonts w:ascii="Verdana" w:hAnsi="Verdana"/>
          <w:sz w:val="20"/>
          <w:szCs w:val="20"/>
        </w:rPr>
        <w:t>předpokládaná průměrná spotřeba hmoždinek: 4 ks/m</w:t>
      </w:r>
      <w:r w:rsidRPr="00C5411C">
        <w:rPr>
          <w:rFonts w:ascii="Verdana" w:hAnsi="Verdana"/>
          <w:sz w:val="20"/>
          <w:szCs w:val="20"/>
          <w:vertAlign w:val="superscript"/>
        </w:rPr>
        <w:t>2</w:t>
      </w:r>
    </w:p>
    <w:p w:rsidR="001F768B" w:rsidRPr="00C5411C" w:rsidRDefault="001F768B" w:rsidP="001F768B">
      <w:pPr>
        <w:pStyle w:val="Odstavecseseznamem"/>
        <w:ind w:left="2487"/>
        <w:rPr>
          <w:rFonts w:ascii="Verdana" w:hAnsi="Verdana"/>
          <w:i/>
        </w:rPr>
      </w:pPr>
    </w:p>
    <w:p w:rsidR="001F768B" w:rsidRPr="00C5411C" w:rsidRDefault="001F768B" w:rsidP="001F768B">
      <w:pPr>
        <w:ind w:firstLine="709"/>
        <w:rPr>
          <w:i/>
        </w:rPr>
      </w:pPr>
      <w:r w:rsidRPr="00C5411C">
        <w:rPr>
          <w:i/>
          <w:u w:val="single"/>
        </w:rPr>
        <w:t>Stěrková vrstva s výztužnou tkaninou ETICS :</w:t>
      </w:r>
      <w:r w:rsidRPr="00C5411C">
        <w:rPr>
          <w:i/>
        </w:rPr>
        <w:t xml:space="preserve"> </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základní vrstva se skládá ze stěrkové hmoty 2-3 mm a armovací skleněné síťoviny (ne plastové);</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přídržnost k </w:t>
      </w:r>
      <w:proofErr w:type="spellStart"/>
      <w:r w:rsidRPr="00C5411C">
        <w:rPr>
          <w:rFonts w:ascii="Verdana" w:hAnsi="Verdana"/>
          <w:sz w:val="20"/>
          <w:szCs w:val="20"/>
        </w:rPr>
        <w:t>podkladu:min</w:t>
      </w:r>
      <w:proofErr w:type="spellEnd"/>
      <w:r w:rsidRPr="00C5411C">
        <w:rPr>
          <w:rFonts w:ascii="Verdana" w:hAnsi="Verdana"/>
          <w:sz w:val="20"/>
          <w:szCs w:val="20"/>
        </w:rPr>
        <w:t xml:space="preserve">. 0,80 </w:t>
      </w:r>
      <w:proofErr w:type="spellStart"/>
      <w:r w:rsidRPr="00C5411C">
        <w:rPr>
          <w:rFonts w:ascii="Verdana" w:hAnsi="Verdana"/>
          <w:sz w:val="20"/>
          <w:szCs w:val="20"/>
        </w:rPr>
        <w:t>MPa</w:t>
      </w:r>
      <w:proofErr w:type="spellEnd"/>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 xml:space="preserve">předpokládaná </w:t>
      </w:r>
      <w:proofErr w:type="spellStart"/>
      <w:r w:rsidRPr="00C5411C">
        <w:rPr>
          <w:rFonts w:ascii="Verdana" w:hAnsi="Verdana"/>
          <w:sz w:val="20"/>
          <w:szCs w:val="20"/>
        </w:rPr>
        <w:t>spotřeba:cca</w:t>
      </w:r>
      <w:proofErr w:type="spellEnd"/>
      <w:r w:rsidRPr="00C5411C">
        <w:rPr>
          <w:rFonts w:ascii="Verdana" w:hAnsi="Verdana"/>
          <w:sz w:val="20"/>
          <w:szCs w:val="20"/>
        </w:rPr>
        <w:t xml:space="preserve"> 3 kg/m</w:t>
      </w:r>
      <w:r w:rsidRPr="00C5411C">
        <w:rPr>
          <w:rFonts w:ascii="Verdana" w:hAnsi="Verdana"/>
          <w:sz w:val="20"/>
          <w:szCs w:val="20"/>
          <w:vertAlign w:val="superscript"/>
        </w:rPr>
        <w:t>2</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hmotnost armovací tkaniny na plochu: min. 117 g/m</w:t>
      </w:r>
      <w:r w:rsidRPr="00C5411C">
        <w:rPr>
          <w:rFonts w:ascii="Verdana" w:hAnsi="Verdana"/>
          <w:sz w:val="20"/>
          <w:szCs w:val="20"/>
          <w:vertAlign w:val="superscript"/>
        </w:rPr>
        <w:t>2</w:t>
      </w:r>
    </w:p>
    <w:p w:rsidR="001F768B" w:rsidRPr="00C5411C" w:rsidRDefault="001F768B" w:rsidP="00A8457C">
      <w:pPr>
        <w:pStyle w:val="Odstavecseseznamem"/>
        <w:numPr>
          <w:ilvl w:val="0"/>
          <w:numId w:val="2"/>
        </w:numPr>
        <w:rPr>
          <w:rFonts w:ascii="Verdana" w:hAnsi="Verdana"/>
          <w:sz w:val="20"/>
          <w:szCs w:val="20"/>
        </w:rPr>
      </w:pPr>
      <w:r w:rsidRPr="00C5411C">
        <w:rPr>
          <w:rFonts w:ascii="Verdana" w:hAnsi="Verdana"/>
          <w:sz w:val="20"/>
          <w:szCs w:val="20"/>
        </w:rPr>
        <w:t>faktor difúzního odporu μ=max. 18</w:t>
      </w:r>
    </w:p>
    <w:p w:rsidR="001F768B" w:rsidRPr="00C5411C" w:rsidRDefault="001F768B" w:rsidP="001F768B">
      <w:pPr>
        <w:pStyle w:val="Odstavecseseznamem"/>
        <w:ind w:left="2135"/>
        <w:rPr>
          <w:rFonts w:ascii="Verdana" w:hAnsi="Verdana"/>
          <w:i/>
        </w:rPr>
      </w:pPr>
    </w:p>
    <w:p w:rsidR="001F768B" w:rsidRPr="00C5411C" w:rsidRDefault="001F768B" w:rsidP="001F768B">
      <w:pPr>
        <w:ind w:firstLine="709"/>
        <w:rPr>
          <w:i/>
        </w:rPr>
      </w:pPr>
      <w:r w:rsidRPr="00C5411C">
        <w:rPr>
          <w:i/>
          <w:u w:val="single"/>
        </w:rPr>
        <w:t>Penetrace ETICS:</w:t>
      </w:r>
      <w:r w:rsidRPr="00C5411C">
        <w:rPr>
          <w:i/>
        </w:rPr>
        <w:t xml:space="preserve"> </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určená pro zvolený ETICS, obvykle na bázi draselného vodního skla, plniv a přísad</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difúzně propustná</w:t>
      </w:r>
    </w:p>
    <w:p w:rsidR="001F768B" w:rsidRPr="00C5411C" w:rsidRDefault="001F768B" w:rsidP="001F768B">
      <w:pPr>
        <w:pStyle w:val="Odstavecseseznamem"/>
        <w:ind w:left="2345"/>
        <w:rPr>
          <w:rFonts w:ascii="Verdana" w:hAnsi="Verdana"/>
          <w:i/>
        </w:rPr>
      </w:pPr>
    </w:p>
    <w:p w:rsidR="001F768B" w:rsidRPr="00C5411C" w:rsidRDefault="001F768B" w:rsidP="001F768B">
      <w:pPr>
        <w:pStyle w:val="Odstavecseseznamem"/>
        <w:ind w:left="709"/>
        <w:rPr>
          <w:rFonts w:ascii="Verdana" w:hAnsi="Verdana"/>
          <w:i/>
          <w:u w:val="single"/>
        </w:rPr>
      </w:pPr>
      <w:r w:rsidRPr="00C5411C">
        <w:rPr>
          <w:rFonts w:ascii="Verdana" w:hAnsi="Verdana"/>
          <w:i/>
          <w:u w:val="single"/>
        </w:rPr>
        <w:t>Tenkovrstvá omítka ETICS:</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 xml:space="preserve">navržená omítka: </w:t>
      </w:r>
      <w:r w:rsidRPr="00C5411C">
        <w:rPr>
          <w:rFonts w:ascii="Verdana" w:eastAsia="Times New Roman" w:hAnsi="Verdana" w:cs="Tahoma"/>
          <w:sz w:val="20"/>
          <w:szCs w:val="20"/>
        </w:rPr>
        <w:t>omítka na bázi syntetické pryskyřice s barevnými kamínky určená pro aplikaci na soklové části objektů</w:t>
      </w:r>
      <w:r w:rsidR="00476897">
        <w:rPr>
          <w:rFonts w:ascii="Verdana" w:eastAsia="Times New Roman" w:hAnsi="Verdana" w:cs="Tahoma"/>
          <w:sz w:val="20"/>
          <w:szCs w:val="20"/>
        </w:rPr>
        <w:t xml:space="preserve"> se zvýšenou difúzní propustností</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zrnitost: od 0,2 do 2,0 mm</w:t>
      </w:r>
    </w:p>
    <w:p w:rsidR="001F768B" w:rsidRPr="00C5411C" w:rsidRDefault="001F768B" w:rsidP="001F768B">
      <w:pPr>
        <w:pStyle w:val="Odstavecseseznamem"/>
        <w:numPr>
          <w:ilvl w:val="0"/>
          <w:numId w:val="2"/>
        </w:numPr>
        <w:rPr>
          <w:rFonts w:ascii="Verdana" w:hAnsi="Verdana"/>
          <w:sz w:val="20"/>
          <w:szCs w:val="20"/>
        </w:rPr>
      </w:pPr>
      <w:r w:rsidRPr="00C5411C">
        <w:rPr>
          <w:rFonts w:ascii="Verdana" w:hAnsi="Verdana"/>
          <w:sz w:val="20"/>
          <w:szCs w:val="20"/>
        </w:rPr>
        <w:t>spotřeba: min. 3,5 kg/m</w:t>
      </w:r>
      <w:r w:rsidRPr="00C5411C">
        <w:rPr>
          <w:rFonts w:ascii="Verdana" w:hAnsi="Verdana"/>
          <w:sz w:val="20"/>
          <w:szCs w:val="20"/>
          <w:vertAlign w:val="superscript"/>
        </w:rPr>
        <w:t>2</w:t>
      </w:r>
    </w:p>
    <w:p w:rsidR="001F768B" w:rsidRPr="00E46D7C" w:rsidRDefault="001F768B" w:rsidP="001F768B">
      <w:pPr>
        <w:pStyle w:val="Odstavecseseznamem"/>
        <w:numPr>
          <w:ilvl w:val="0"/>
          <w:numId w:val="2"/>
        </w:numPr>
        <w:rPr>
          <w:rFonts w:ascii="Verdana" w:hAnsi="Verdana"/>
          <w:color w:val="FF0000"/>
          <w:sz w:val="20"/>
          <w:szCs w:val="20"/>
        </w:rPr>
      </w:pPr>
      <w:r w:rsidRPr="00C5411C">
        <w:rPr>
          <w:rFonts w:ascii="Verdana" w:hAnsi="Verdana"/>
          <w:sz w:val="20"/>
          <w:szCs w:val="20"/>
        </w:rPr>
        <w:t xml:space="preserve">HBW omítky min. </w:t>
      </w:r>
      <w:r w:rsidR="00476897">
        <w:rPr>
          <w:rFonts w:ascii="Verdana" w:hAnsi="Verdana"/>
          <w:sz w:val="20"/>
          <w:szCs w:val="20"/>
        </w:rPr>
        <w:t>30</w:t>
      </w:r>
    </w:p>
    <w:p w:rsidR="00D71EC0" w:rsidRPr="00E46D7C" w:rsidRDefault="00D71EC0" w:rsidP="00B813F5">
      <w:pPr>
        <w:rPr>
          <w:i/>
          <w:color w:val="FF0000"/>
        </w:rPr>
      </w:pPr>
    </w:p>
    <w:p w:rsidR="00B813F5" w:rsidRPr="0096289D" w:rsidRDefault="00B813F5" w:rsidP="00B813F5"/>
    <w:p w:rsidR="00B813F5" w:rsidRPr="0096289D" w:rsidRDefault="000734A8" w:rsidP="00B813F5">
      <w:pPr>
        <w:pStyle w:val="Zkladntextodsazen22"/>
        <w:shd w:val="clear" w:color="auto" w:fill="E6E6E6"/>
        <w:spacing w:line="200" w:lineRule="atLeast"/>
        <w:ind w:left="0"/>
        <w:rPr>
          <w:rFonts w:ascii="Verdana" w:eastAsia="Times New Roman" w:hAnsi="Verdana" w:cs="Arial"/>
          <w:b/>
          <w:szCs w:val="22"/>
        </w:rPr>
      </w:pPr>
      <w:r w:rsidRPr="0096289D">
        <w:rPr>
          <w:rFonts w:ascii="Verdana" w:eastAsia="Times New Roman" w:hAnsi="Verdana" w:cs="Arial"/>
          <w:b/>
          <w:szCs w:val="22"/>
        </w:rPr>
        <w:t>1</w:t>
      </w:r>
      <w:r>
        <w:rPr>
          <w:rFonts w:ascii="Verdana" w:eastAsia="Times New Roman" w:hAnsi="Verdana" w:cs="Arial"/>
          <w:b/>
          <w:szCs w:val="22"/>
        </w:rPr>
        <w:t>3</w:t>
      </w:r>
      <w:r w:rsidR="00B813F5" w:rsidRPr="0096289D">
        <w:rPr>
          <w:rFonts w:ascii="Verdana" w:eastAsia="Times New Roman" w:hAnsi="Verdana" w:cs="Arial"/>
          <w:b/>
          <w:szCs w:val="22"/>
        </w:rPr>
        <w:t>. Vytápění</w:t>
      </w:r>
    </w:p>
    <w:p w:rsidR="00B813F5" w:rsidRPr="0096289D" w:rsidRDefault="00B813F5" w:rsidP="00B813F5"/>
    <w:p w:rsidR="00F10D59" w:rsidRPr="0096289D" w:rsidRDefault="00F10D59" w:rsidP="00A537C6">
      <w:pPr>
        <w:ind w:left="66" w:firstLine="508"/>
      </w:pPr>
      <w:r w:rsidRPr="0096289D">
        <w:t xml:space="preserve">V rámci stavebních úprav </w:t>
      </w:r>
      <w:r w:rsidR="00885C92" w:rsidRPr="0096289D">
        <w:t xml:space="preserve">dojde k vyregulování otopné soustavy. </w:t>
      </w:r>
      <w:r w:rsidRPr="0096289D">
        <w:t xml:space="preserve">Veškerá otopná tělesa v objektu </w:t>
      </w:r>
      <w:r w:rsidR="008913A4" w:rsidRPr="0096289D">
        <w:t xml:space="preserve">jsou </w:t>
      </w:r>
      <w:r w:rsidRPr="0096289D">
        <w:t>osazena připojovacími armaturami s termostatickými hlavicemi.</w:t>
      </w:r>
    </w:p>
    <w:p w:rsidR="00533699" w:rsidRPr="00C6507E" w:rsidRDefault="008913A4" w:rsidP="00533699">
      <w:pPr>
        <w:ind w:firstLine="709"/>
        <w:rPr>
          <w:szCs w:val="22"/>
        </w:rPr>
      </w:pPr>
      <w:r>
        <w:rPr>
          <w:color w:val="FF0000"/>
        </w:rPr>
        <w:tab/>
      </w:r>
      <w:r w:rsidR="00533699" w:rsidRPr="00C6507E">
        <w:rPr>
          <w:szCs w:val="22"/>
        </w:rPr>
        <w:t xml:space="preserve">V rámci realizace dodavatel zajistí vyregulování otopné soustavy v souladu s metodickými pokyny příslušného dotačního titulu – projektant předpokládá tuto činnost provádět ve dvou fázích. Před koncem realizace musí být provedeno zaměření skutečného stavu a proveden hydraulický výpočet, následně pak vlastní montážní práce na místě odborně způsobilou osobou topenáře. Tyto činnosti s předpokládají  v hodinové sazbě – náročnost se odhaduje </w:t>
      </w:r>
      <w:proofErr w:type="gramStart"/>
      <w:r w:rsidR="00533699" w:rsidRPr="00C6507E">
        <w:rPr>
          <w:szCs w:val="22"/>
        </w:rPr>
        <w:t xml:space="preserve">na  </w:t>
      </w:r>
      <w:r w:rsidR="00533699">
        <w:rPr>
          <w:szCs w:val="22"/>
        </w:rPr>
        <w:t>3</w:t>
      </w:r>
      <w:r w:rsidR="00533699" w:rsidRPr="00C6507E">
        <w:rPr>
          <w:szCs w:val="22"/>
        </w:rPr>
        <w:t>0</w:t>
      </w:r>
      <w:proofErr w:type="gramEnd"/>
      <w:r w:rsidR="00533699" w:rsidRPr="00C6507E">
        <w:rPr>
          <w:szCs w:val="22"/>
        </w:rPr>
        <w:t xml:space="preserve"> hodin projekční práce a  </w:t>
      </w:r>
      <w:r w:rsidR="00533699">
        <w:rPr>
          <w:szCs w:val="22"/>
        </w:rPr>
        <w:t>3</w:t>
      </w:r>
      <w:r w:rsidR="00533699" w:rsidRPr="00C6507E">
        <w:rPr>
          <w:szCs w:val="22"/>
        </w:rPr>
        <w:t>0 hodin montážní práce.</w:t>
      </w:r>
    </w:p>
    <w:p w:rsidR="00533699" w:rsidRPr="00C6507E" w:rsidRDefault="00533699" w:rsidP="00533699">
      <w:pPr>
        <w:ind w:firstLine="709"/>
        <w:rPr>
          <w:szCs w:val="22"/>
        </w:rPr>
      </w:pPr>
      <w:r w:rsidRPr="00C6507E">
        <w:rPr>
          <w:szCs w:val="22"/>
        </w:rPr>
        <w:t>V rámci regulace otopné soustavy budou osazeny na všech stávajících otopných tělesech nové termostatické hlavice, včetně připojovacích armatur.</w:t>
      </w:r>
    </w:p>
    <w:p w:rsidR="00533699" w:rsidRPr="00C6507E" w:rsidRDefault="00533699" w:rsidP="00533699">
      <w:pPr>
        <w:ind w:firstLine="709"/>
        <w:rPr>
          <w:szCs w:val="22"/>
        </w:rPr>
      </w:pPr>
    </w:p>
    <w:p w:rsidR="00533699" w:rsidRPr="00C6507E" w:rsidRDefault="00533699" w:rsidP="00533699">
      <w:pPr>
        <w:ind w:firstLine="709"/>
        <w:rPr>
          <w:szCs w:val="22"/>
        </w:rPr>
      </w:pPr>
      <w:r w:rsidRPr="00C6507E">
        <w:rPr>
          <w:szCs w:val="22"/>
        </w:rPr>
        <w:t xml:space="preserve">Vyregulování otopné soustavy se skládá z hydraulického a </w:t>
      </w:r>
      <w:proofErr w:type="spellStart"/>
      <w:r w:rsidRPr="00C6507E">
        <w:rPr>
          <w:szCs w:val="22"/>
        </w:rPr>
        <w:t>hydronického</w:t>
      </w:r>
      <w:proofErr w:type="spellEnd"/>
      <w:r w:rsidRPr="00C6507E">
        <w:rPr>
          <w:szCs w:val="22"/>
        </w:rPr>
        <w:t xml:space="preserve"> vyvážení otopné soustavy, které musí obsahovat následující body:</w:t>
      </w:r>
    </w:p>
    <w:p w:rsidR="00533699" w:rsidRPr="00C6507E" w:rsidRDefault="00533699" w:rsidP="00533699">
      <w:pPr>
        <w:ind w:firstLine="709"/>
      </w:pPr>
      <w:r w:rsidRPr="007D0F77">
        <w:rPr>
          <w:szCs w:val="22"/>
        </w:rPr>
        <w:t xml:space="preserve">Pasportizaci skutečného stavu vašeho topného systému a všech otopných těles (projektant </w:t>
      </w:r>
      <w:r w:rsidRPr="00C6507E">
        <w:rPr>
          <w:szCs w:val="22"/>
        </w:rPr>
        <w:t>všechno fyzicky prohlédne, zjistí a sepíše skutečný stav - jak v bytech, tak na spodních rozvodech).</w:t>
      </w:r>
    </w:p>
    <w:p w:rsidR="00533699" w:rsidRPr="00C6507E" w:rsidRDefault="00533699" w:rsidP="00533699">
      <w:pPr>
        <w:ind w:firstLine="709"/>
      </w:pPr>
      <w:r w:rsidRPr="00C6507E">
        <w:rPr>
          <w:szCs w:val="22"/>
        </w:rPr>
        <w:t>Přepočet tepelných ztrát všech místností podle současného stavu (důležité zejména u zateplených budov).</w:t>
      </w:r>
    </w:p>
    <w:p w:rsidR="00533699" w:rsidRPr="00C6507E" w:rsidRDefault="00533699" w:rsidP="00533699">
      <w:pPr>
        <w:ind w:firstLine="709"/>
      </w:pPr>
      <w:r w:rsidRPr="00C6507E">
        <w:rPr>
          <w:szCs w:val="22"/>
        </w:rPr>
        <w:t>Hydraulický výpočet a návrh regulačních prvků.</w:t>
      </w:r>
    </w:p>
    <w:p w:rsidR="00533699" w:rsidRPr="00C6507E" w:rsidRDefault="00533699" w:rsidP="00533699">
      <w:pPr>
        <w:ind w:firstLine="709"/>
      </w:pPr>
      <w:r w:rsidRPr="00C6507E">
        <w:rPr>
          <w:szCs w:val="22"/>
        </w:rPr>
        <w:t>Instalace / montáž regulačních prvků na spodních rozvodech a stoupačkách.</w:t>
      </w:r>
    </w:p>
    <w:p w:rsidR="00533699" w:rsidRPr="00C6507E" w:rsidRDefault="00533699" w:rsidP="00533699">
      <w:pPr>
        <w:ind w:firstLine="709"/>
      </w:pPr>
      <w:r w:rsidRPr="00C6507E">
        <w:rPr>
          <w:szCs w:val="22"/>
        </w:rPr>
        <w:t>Nastavení stávajících radiátorových ventilů nebo jejich výměna za nové.</w:t>
      </w:r>
    </w:p>
    <w:p w:rsidR="00533699" w:rsidRPr="00C6507E" w:rsidRDefault="00533699" w:rsidP="00533699">
      <w:pPr>
        <w:ind w:firstLine="709"/>
      </w:pPr>
      <w:r w:rsidRPr="00C6507E">
        <w:rPr>
          <w:szCs w:val="22"/>
        </w:rPr>
        <w:t>Nastavení vyvažovacích armatur, nastavení regulátorů tlakové diference, nastavení pracovních bodů oběhových čerpadel.</w:t>
      </w:r>
    </w:p>
    <w:p w:rsidR="00533699" w:rsidRPr="00C6507E" w:rsidRDefault="00533699" w:rsidP="00533699">
      <w:pPr>
        <w:ind w:firstLine="709"/>
      </w:pPr>
      <w:r w:rsidRPr="00C6507E">
        <w:rPr>
          <w:szCs w:val="22"/>
        </w:rPr>
        <w:t>Jemné vyvážení stoupaček se zohledněním skutečného stavu rozvodů.</w:t>
      </w:r>
    </w:p>
    <w:p w:rsidR="00533699" w:rsidRPr="00C6507E" w:rsidRDefault="00533699" w:rsidP="00533699">
      <w:pPr>
        <w:ind w:firstLine="709"/>
      </w:pPr>
      <w:r w:rsidRPr="00C6507E">
        <w:rPr>
          <w:szCs w:val="22"/>
        </w:rPr>
        <w:t>Kontrolní měření skutečně nastavených hodnot.</w:t>
      </w:r>
    </w:p>
    <w:p w:rsidR="00533699" w:rsidRPr="00C6507E" w:rsidRDefault="00533699" w:rsidP="00533699">
      <w:pPr>
        <w:ind w:firstLine="709"/>
      </w:pPr>
      <w:r w:rsidRPr="00C6507E">
        <w:rPr>
          <w:szCs w:val="22"/>
        </w:rPr>
        <w:t xml:space="preserve">Vypracování protokolu o </w:t>
      </w:r>
      <w:proofErr w:type="spellStart"/>
      <w:r w:rsidRPr="00C6507E">
        <w:rPr>
          <w:szCs w:val="22"/>
        </w:rPr>
        <w:t>zaregulování</w:t>
      </w:r>
      <w:proofErr w:type="spellEnd"/>
      <w:r w:rsidRPr="00C6507E">
        <w:rPr>
          <w:szCs w:val="22"/>
        </w:rPr>
        <w:t xml:space="preserve"> soustavy se zaznamenáním dosažených výsledků.</w:t>
      </w:r>
    </w:p>
    <w:p w:rsidR="003E5CDF" w:rsidRPr="00E46D7C" w:rsidRDefault="003E5CDF" w:rsidP="00B813F5">
      <w:pPr>
        <w:rPr>
          <w:color w:val="FF0000"/>
        </w:rPr>
      </w:pPr>
    </w:p>
    <w:p w:rsidR="00F25CAD" w:rsidRPr="00885C92" w:rsidRDefault="00F25CAD" w:rsidP="00B813F5"/>
    <w:p w:rsidR="00A537C6" w:rsidRPr="00E46D7C" w:rsidRDefault="00A537C6" w:rsidP="00B813F5">
      <w:pPr>
        <w:rPr>
          <w:color w:val="FF0000"/>
        </w:rPr>
      </w:pPr>
    </w:p>
    <w:p w:rsidR="00B813F5" w:rsidRPr="00B16609" w:rsidRDefault="000734A8" w:rsidP="00B813F5">
      <w:pPr>
        <w:pStyle w:val="Zkladntextodsazen22"/>
        <w:shd w:val="clear" w:color="auto" w:fill="E6E6E6"/>
        <w:spacing w:line="200" w:lineRule="atLeast"/>
        <w:ind w:left="0"/>
        <w:rPr>
          <w:rFonts w:ascii="Verdana" w:eastAsia="Times New Roman" w:hAnsi="Verdana" w:cs="Arial"/>
          <w:b/>
          <w:szCs w:val="22"/>
        </w:rPr>
      </w:pPr>
      <w:r w:rsidRPr="00B16609">
        <w:rPr>
          <w:rFonts w:ascii="Verdana" w:eastAsia="Times New Roman" w:hAnsi="Verdana" w:cs="Arial"/>
          <w:b/>
          <w:szCs w:val="22"/>
        </w:rPr>
        <w:t>1</w:t>
      </w:r>
      <w:r>
        <w:rPr>
          <w:rFonts w:ascii="Verdana" w:eastAsia="Times New Roman" w:hAnsi="Verdana" w:cs="Arial"/>
          <w:b/>
          <w:szCs w:val="22"/>
        </w:rPr>
        <w:t>4</w:t>
      </w:r>
      <w:r w:rsidR="00B813F5" w:rsidRPr="00B16609">
        <w:rPr>
          <w:rFonts w:ascii="Verdana" w:eastAsia="Times New Roman" w:hAnsi="Verdana" w:cs="Arial"/>
          <w:b/>
          <w:szCs w:val="22"/>
        </w:rPr>
        <w:t>. Elektroinstalace</w:t>
      </w:r>
      <w:r w:rsidR="00B16609" w:rsidRPr="00B16609">
        <w:rPr>
          <w:rFonts w:ascii="Verdana" w:eastAsia="Times New Roman" w:hAnsi="Verdana" w:cs="Arial"/>
          <w:b/>
          <w:szCs w:val="22"/>
        </w:rPr>
        <w:t xml:space="preserve"> vč. ochrany před bleskem</w:t>
      </w:r>
    </w:p>
    <w:p w:rsidR="00B813F5" w:rsidRPr="00E46D7C" w:rsidRDefault="00B813F5" w:rsidP="00B813F5">
      <w:pPr>
        <w:rPr>
          <w:color w:val="FF0000"/>
        </w:rPr>
      </w:pPr>
    </w:p>
    <w:p w:rsidR="00B813F5" w:rsidRPr="00B16609" w:rsidRDefault="00B16609" w:rsidP="00B813F5">
      <w:pPr>
        <w:ind w:firstLine="709"/>
        <w:rPr>
          <w:szCs w:val="22"/>
        </w:rPr>
      </w:pPr>
      <w:r w:rsidRPr="00B16609">
        <w:t xml:space="preserve"> </w:t>
      </w:r>
      <w:r w:rsidR="00B813F5" w:rsidRPr="00B16609">
        <w:t>V</w:t>
      </w:r>
      <w:r w:rsidRPr="00B16609">
        <w:t> budově Sládečkova muzea</w:t>
      </w:r>
      <w:r w:rsidR="00A7548F" w:rsidRPr="00B16609">
        <w:t xml:space="preserve"> bude provedeno přeložení elektroinstalace související se zateplením objektu. </w:t>
      </w:r>
    </w:p>
    <w:p w:rsidR="00B16609" w:rsidRPr="00B16609" w:rsidRDefault="00B16609" w:rsidP="00B813F5">
      <w:pPr>
        <w:ind w:firstLine="709"/>
      </w:pPr>
      <w:r w:rsidRPr="00B16609">
        <w:t xml:space="preserve">Hromosvodná soustava je navržena dle ČSN EN 62305_3ed.2 a ČSN EN 62305-4ed.2 – ochrana před bleskem. Hromosvodná soustava byla </w:t>
      </w:r>
      <w:r>
        <w:t>zvolena vzhledem ke sklonu střec</w:t>
      </w:r>
      <w:r w:rsidRPr="00B16609">
        <w:t xml:space="preserve">hy </w:t>
      </w:r>
      <w:r>
        <w:t>menším</w:t>
      </w:r>
      <w:r w:rsidRPr="00B16609">
        <w:t xml:space="preserve"> než 1:10</w:t>
      </w:r>
      <w:r>
        <w:t>,</w:t>
      </w:r>
      <w:r w:rsidRPr="00B16609">
        <w:t xml:space="preserve"> jako hřebenová se soustavou jímacích tyčí a pomocných jímačů, upevněných ke stavbě.</w:t>
      </w:r>
      <w:r w:rsidR="008913A4">
        <w:t xml:space="preserve"> Nově je provedeno zemnění pomocí pásku po obvodu celé stavby.</w:t>
      </w:r>
    </w:p>
    <w:p w:rsidR="00B813F5" w:rsidRPr="00E46D7C" w:rsidRDefault="00B813F5" w:rsidP="00B813F5">
      <w:pPr>
        <w:rPr>
          <w:color w:val="FF0000"/>
        </w:rPr>
      </w:pPr>
    </w:p>
    <w:p w:rsidR="00B813F5" w:rsidRPr="00B16609" w:rsidRDefault="00B813F5" w:rsidP="00B813F5"/>
    <w:p w:rsidR="00B813F5" w:rsidRPr="00B16609" w:rsidRDefault="000734A8" w:rsidP="00B813F5">
      <w:pPr>
        <w:pStyle w:val="Zkladntextodsazen22"/>
        <w:shd w:val="clear" w:color="auto" w:fill="E6E6E6"/>
        <w:spacing w:line="200" w:lineRule="atLeast"/>
        <w:ind w:left="0"/>
        <w:rPr>
          <w:rFonts w:ascii="Verdana" w:eastAsia="Times New Roman" w:hAnsi="Verdana" w:cs="Arial"/>
          <w:b/>
          <w:szCs w:val="22"/>
        </w:rPr>
      </w:pPr>
      <w:r w:rsidRPr="00B16609">
        <w:rPr>
          <w:rFonts w:ascii="Verdana" w:eastAsia="Times New Roman" w:hAnsi="Verdana" w:cs="Arial"/>
          <w:b/>
          <w:szCs w:val="22"/>
        </w:rPr>
        <w:t>1</w:t>
      </w:r>
      <w:r>
        <w:rPr>
          <w:rFonts w:ascii="Verdana" w:eastAsia="Times New Roman" w:hAnsi="Verdana" w:cs="Arial"/>
          <w:b/>
          <w:szCs w:val="22"/>
        </w:rPr>
        <w:t>5</w:t>
      </w:r>
      <w:r w:rsidR="00B813F5" w:rsidRPr="00B16609">
        <w:rPr>
          <w:rFonts w:ascii="Verdana" w:eastAsia="Times New Roman" w:hAnsi="Verdana" w:cs="Arial"/>
          <w:b/>
          <w:szCs w:val="22"/>
        </w:rPr>
        <w:t xml:space="preserve">. Zámečnické </w:t>
      </w:r>
      <w:r w:rsidR="003E7069">
        <w:rPr>
          <w:rFonts w:ascii="Verdana" w:eastAsia="Times New Roman" w:hAnsi="Verdana" w:cs="Arial"/>
          <w:b/>
          <w:szCs w:val="22"/>
        </w:rPr>
        <w:t xml:space="preserve">a ostatní </w:t>
      </w:r>
      <w:r w:rsidR="00B813F5" w:rsidRPr="00B16609">
        <w:rPr>
          <w:rFonts w:ascii="Verdana" w:eastAsia="Times New Roman" w:hAnsi="Verdana" w:cs="Arial"/>
          <w:b/>
          <w:szCs w:val="22"/>
        </w:rPr>
        <w:t>výrobky</w:t>
      </w:r>
    </w:p>
    <w:p w:rsidR="00B813F5" w:rsidRPr="00B16609" w:rsidRDefault="00B813F5" w:rsidP="00B813F5">
      <w:pPr>
        <w:pStyle w:val="Zkladntextodsazen22"/>
        <w:spacing w:line="200" w:lineRule="atLeast"/>
        <w:ind w:left="0"/>
        <w:rPr>
          <w:rFonts w:ascii="Verdana" w:hAnsi="Verdana" w:cs="Arial"/>
          <w:szCs w:val="22"/>
        </w:rPr>
      </w:pPr>
    </w:p>
    <w:p w:rsidR="00B813F5" w:rsidRDefault="00A537C6" w:rsidP="00B813F5">
      <w:pPr>
        <w:ind w:firstLine="709"/>
      </w:pPr>
      <w:r w:rsidRPr="00B16609">
        <w:t xml:space="preserve">Budou demontovány stávající zámečnické prvky bránící v provedení zateplení objektu. </w:t>
      </w:r>
      <w:r w:rsidR="00885C92" w:rsidRPr="00B16609">
        <w:t xml:space="preserve">V 1. Podzemním podlaží </w:t>
      </w:r>
      <w:r w:rsidR="00B16609" w:rsidRPr="00B16609">
        <w:t xml:space="preserve">a části 1.NP </w:t>
      </w:r>
      <w:r w:rsidR="00885C92" w:rsidRPr="00B16609">
        <w:t xml:space="preserve">budou demontované mříže nahrazeny </w:t>
      </w:r>
      <w:r w:rsidR="00B16609" w:rsidRPr="00B16609">
        <w:t>novými vnitřními</w:t>
      </w:r>
      <w:r w:rsidR="00885C92" w:rsidRPr="00B16609">
        <w:t xml:space="preserve"> nůžkovými mřížemi</w:t>
      </w:r>
      <w:r w:rsidR="00B16609" w:rsidRPr="00B16609">
        <w:t xml:space="preserve"> s ručním stahováním do strany</w:t>
      </w:r>
      <w:r w:rsidR="003E7069">
        <w:t>.</w:t>
      </w:r>
    </w:p>
    <w:p w:rsidR="003E7069" w:rsidRDefault="003E7069" w:rsidP="00B813F5">
      <w:pPr>
        <w:ind w:firstLine="709"/>
      </w:pPr>
      <w:r>
        <w:t xml:space="preserve">Bezbariérová rampa ve vstupu bude upravena. Zábradlí podél fasády bude odříznuto, po aplikaci fasády </w:t>
      </w:r>
      <w:proofErr w:type="spellStart"/>
      <w:r>
        <w:t>zopět</w:t>
      </w:r>
      <w:proofErr w:type="spellEnd"/>
      <w:r>
        <w:t xml:space="preserve"> navařeno. </w:t>
      </w:r>
      <w:proofErr w:type="spellStart"/>
      <w:r>
        <w:t>Kopletní</w:t>
      </w:r>
      <w:proofErr w:type="spellEnd"/>
      <w:r>
        <w:t xml:space="preserve"> povrchy všech ocelových prvků rampy budou obroušeny, odrezeny a opatřeny novým nátěrovým systémem, 2x </w:t>
      </w:r>
      <w:r>
        <w:lastRenderedPageBreak/>
        <w:t>základní nátěr, 3x vrchní nátěr.</w:t>
      </w:r>
    </w:p>
    <w:p w:rsidR="008913A4" w:rsidRDefault="008913A4" w:rsidP="008913A4">
      <w:pPr>
        <w:ind w:firstLine="709"/>
      </w:pPr>
      <w:r>
        <w:t xml:space="preserve">Provedeny budou nové vnitřní parapety, keramické na sociálních zázemích a dřevěné v ostatních prostorech. Na střeše bude proveden záchytný systém pro jištění pracovníků údržby. </w:t>
      </w:r>
      <w:proofErr w:type="spellStart"/>
      <w:r>
        <w:t>Instalovýny</w:t>
      </w:r>
      <w:proofErr w:type="spellEnd"/>
      <w:r>
        <w:t xml:space="preserve"> budou budky pro netopýry. Přeložky prvků na fasádě. Nátěr skříní na fasádě. Instalace větracích mřížek. Provedení nápisů na fasádě pomocí samolepky na fasádu. Nové dřevěná pole zábradlí na terase a před vstupem na schodišti a rampě. Instalovány budou vnitřní látkové rolety ve vybraných </w:t>
      </w:r>
      <w:proofErr w:type="spellStart"/>
      <w:proofErr w:type="gramStart"/>
      <w:r>
        <w:t>místnostech.Na</w:t>
      </w:r>
      <w:proofErr w:type="spellEnd"/>
      <w:proofErr w:type="gramEnd"/>
      <w:r>
        <w:t xml:space="preserve"> střeše budou instalovány veškeré nezbytné střešní doplňky. Osazeny budou odvětrávací hlavice kanalizace. Osazeny budou </w:t>
      </w:r>
      <w:proofErr w:type="spellStart"/>
      <w:r>
        <w:t>přivětrávací</w:t>
      </w:r>
      <w:proofErr w:type="spellEnd"/>
      <w:r>
        <w:t xml:space="preserve"> mřížky a odvětrávací komínky pro dvouplášťovou střechu v souladu s ČSN.  </w:t>
      </w:r>
    </w:p>
    <w:p w:rsidR="003E7069" w:rsidRDefault="008913A4" w:rsidP="0096289D">
      <w:r>
        <w:t xml:space="preserve"> </w:t>
      </w:r>
    </w:p>
    <w:p w:rsidR="001E3D83" w:rsidRDefault="001E3D83" w:rsidP="00B813F5">
      <w:pPr>
        <w:ind w:firstLine="709"/>
      </w:pPr>
    </w:p>
    <w:p w:rsidR="003E5CDF" w:rsidRDefault="000734A8" w:rsidP="003E5CDF">
      <w:pPr>
        <w:pStyle w:val="Podtitul"/>
        <w:numPr>
          <w:ilvl w:val="0"/>
          <w:numId w:val="0"/>
        </w:numPr>
      </w:pPr>
      <w:r>
        <w:t>16</w:t>
      </w:r>
      <w:r w:rsidR="003E5CDF">
        <w:t>. Dešťové vody</w:t>
      </w:r>
    </w:p>
    <w:p w:rsidR="00CC00B7" w:rsidRPr="00CC00B7" w:rsidRDefault="00CC00B7" w:rsidP="00CC00B7">
      <w:pPr>
        <w:pStyle w:val="Zkladntext"/>
      </w:pPr>
    </w:p>
    <w:p w:rsidR="003E5CDF" w:rsidRPr="003E5CDF" w:rsidRDefault="003E5CDF" w:rsidP="003E5CDF">
      <w:r>
        <w:tab/>
        <w:t xml:space="preserve">Dešťové vody ze stávajícího objektu budou svedeny venkovními dešťovými svody </w:t>
      </w:r>
      <w:r w:rsidR="008913A4">
        <w:t xml:space="preserve">přes lapače střešních splavenin </w:t>
      </w:r>
      <w:r>
        <w:t xml:space="preserve">pod terén a odtud bude hlavní ležaté potrubí svedeno do nové revizní šachty dešťové kanalizace DŠ </w:t>
      </w:r>
      <w:r w:rsidR="008913A4">
        <w:t xml:space="preserve">01 </w:t>
      </w:r>
      <w:r>
        <w:t>umístěné na areálové kanalizaci. Dešťové vody ze zpevněných ploch budou svedené po povrchu přímo do nové revizní šachty dešťové kanalizace DŠ 02 umístěné na areálové kanalizaci. Veškeré dešťové vody jsou následně svedeny do retenční (akumulační nádrž) nádrže a následně pak vsakovány do zeminy na pozemku investora.</w:t>
      </w:r>
      <w:r>
        <w:tab/>
      </w:r>
    </w:p>
    <w:p w:rsidR="00B571F5" w:rsidRPr="00E46D7C" w:rsidRDefault="00B571F5" w:rsidP="00B813F5">
      <w:pPr>
        <w:rPr>
          <w:color w:val="FF0000"/>
        </w:rPr>
      </w:pPr>
    </w:p>
    <w:p w:rsidR="00B813F5" w:rsidRPr="00B16609" w:rsidRDefault="000734A8" w:rsidP="00B813F5">
      <w:pPr>
        <w:pStyle w:val="Nadpis1"/>
      </w:pPr>
      <w:r>
        <w:t>17</w:t>
      </w:r>
      <w:r w:rsidR="00B813F5" w:rsidRPr="00B16609">
        <w:t>. Pokyny pro realizaci stavby</w:t>
      </w:r>
    </w:p>
    <w:p w:rsidR="00B813F5" w:rsidRPr="00E46D7C" w:rsidRDefault="00B813F5" w:rsidP="00B813F5">
      <w:pPr>
        <w:pStyle w:val="Zkladntextodsazen22"/>
        <w:spacing w:line="200" w:lineRule="atLeast"/>
        <w:ind w:left="0"/>
        <w:rPr>
          <w:rFonts w:ascii="Verdana" w:hAnsi="Verdana" w:cs="Arial"/>
          <w:color w:val="FF0000"/>
          <w:szCs w:val="22"/>
        </w:rPr>
      </w:pPr>
    </w:p>
    <w:p w:rsidR="00B813F5" w:rsidRPr="002F3B4B" w:rsidRDefault="00B813F5" w:rsidP="00B813F5">
      <w:pPr>
        <w:ind w:firstLine="705"/>
      </w:pPr>
      <w:r w:rsidRPr="002F3B4B">
        <w:t xml:space="preserve">Veškeré stavební úpravy budou provedeny v souladu s platnými normami ČSN, ISO, EN a ENV, jichž se týká provádění navržených konstrukcí.  </w:t>
      </w:r>
    </w:p>
    <w:p w:rsidR="00B813F5" w:rsidRPr="002F3B4B" w:rsidRDefault="00B813F5" w:rsidP="00B813F5"/>
    <w:p w:rsidR="00B813F5" w:rsidRPr="002F3B4B" w:rsidRDefault="00B813F5" w:rsidP="00B813F5">
      <w:pPr>
        <w:ind w:firstLine="705"/>
      </w:pPr>
      <w:r w:rsidRPr="002F3B4B">
        <w:t>Doplňkové výkresy, případné detaily, které nejsou obsaženy v dokumentaci, budou řešeny na místě stavby v rámci autorského dozoru prováděného projektantem.</w:t>
      </w:r>
    </w:p>
    <w:p w:rsidR="00B813F5" w:rsidRPr="002F3B4B" w:rsidRDefault="00B813F5" w:rsidP="00B813F5"/>
    <w:p w:rsidR="00B813F5" w:rsidRPr="002F3B4B" w:rsidRDefault="00B813F5" w:rsidP="00B813F5">
      <w:pPr>
        <w:ind w:firstLine="705"/>
      </w:pPr>
      <w:r w:rsidRPr="002F3B4B">
        <w:t>Tato dokumentace slouží pro ocenění stavby a výběr zhotovitele.</w:t>
      </w:r>
    </w:p>
    <w:p w:rsidR="00B813F5" w:rsidRPr="002F3B4B" w:rsidRDefault="00B813F5" w:rsidP="00B813F5"/>
    <w:p w:rsidR="00B813F5" w:rsidRPr="002F3B4B" w:rsidRDefault="00B813F5" w:rsidP="00B813F5">
      <w:pPr>
        <w:ind w:firstLine="705"/>
      </w:pPr>
      <w:r w:rsidRPr="002F3B4B">
        <w:t xml:space="preserve">Soupis prací (s výkazem výměr a výpisem prvků) slouží především pro ocenění díla v rámci výběrového řízení. Pro konečné objednávání materiálu si zhotovitel ověří skutečné množství, případně zpracuje výrobní dokumentaci, kterou nechá schválit hlavnímu projektantovi. </w:t>
      </w:r>
    </w:p>
    <w:p w:rsidR="00B813F5" w:rsidRPr="002F3B4B" w:rsidRDefault="00B813F5" w:rsidP="00B813F5"/>
    <w:p w:rsidR="00B813F5" w:rsidRPr="002F3B4B" w:rsidRDefault="00B813F5" w:rsidP="00B813F5">
      <w:pPr>
        <w:ind w:firstLine="705"/>
      </w:pPr>
      <w:r w:rsidRPr="002F3B4B">
        <w:t>Dokumentace byla zpracována na základě energetického auditu a podle informací a pokynů stavebníka předaných v průběhu zpracování PD.</w:t>
      </w:r>
    </w:p>
    <w:p w:rsidR="00B813F5" w:rsidRPr="002F3B4B" w:rsidRDefault="00B813F5" w:rsidP="00B813F5"/>
    <w:p w:rsidR="00B813F5" w:rsidRPr="002F3B4B" w:rsidRDefault="00B813F5" w:rsidP="00B813F5">
      <w:pPr>
        <w:ind w:firstLine="705"/>
      </w:pPr>
      <w:r w:rsidRPr="002F3B4B">
        <w:t>V případě rozporu mezi architektonicko-stavební částí a ostatními profesemi je nutné ohledně dalšího postupu kontaktovat technický dozor stavebníka a ten dle svého zvážení případně projektanta, který vydá k nalezenému rozporu platné stanovisko.</w:t>
      </w:r>
    </w:p>
    <w:p w:rsidR="00B813F5" w:rsidRPr="002F3B4B" w:rsidRDefault="00B813F5" w:rsidP="00B813F5"/>
    <w:p w:rsidR="00B813F5" w:rsidRPr="002F3B4B" w:rsidRDefault="00B813F5" w:rsidP="00B813F5">
      <w:pPr>
        <w:ind w:firstLine="705"/>
      </w:pPr>
      <w:r w:rsidRPr="002F3B4B">
        <w:t xml:space="preserve">Veškeré konstrukce, prvky a výrobky budou provedeny a dodány v souladu s ČSN, doporučením výrobce a platnými právními předpisy v ČR, pokud není projektem nebo navazujícími výrobními postupy stanoven požadavek vyšší. </w:t>
      </w:r>
    </w:p>
    <w:p w:rsidR="00B813F5" w:rsidRPr="002F3B4B" w:rsidRDefault="00B813F5" w:rsidP="00B813F5">
      <w:pPr>
        <w:ind w:firstLine="705"/>
      </w:pPr>
      <w:r w:rsidRPr="002F3B4B">
        <w:t xml:space="preserve">Dokumentace zhotovitele bude kontrolována a schvalována hlavním projektantem. Některé dílčí detaily budou řešeny po výběru dodavatelů jednotlivých </w:t>
      </w:r>
      <w:r w:rsidRPr="002F3B4B">
        <w:lastRenderedPageBreak/>
        <w:t xml:space="preserve">částí stavby v rámci autorského dozoru hlavním projektantem. </w:t>
      </w:r>
    </w:p>
    <w:p w:rsidR="00B813F5" w:rsidRPr="002F3B4B" w:rsidRDefault="00B813F5" w:rsidP="00B813F5">
      <w:pPr>
        <w:ind w:firstLine="705"/>
      </w:pPr>
      <w:r w:rsidRPr="002F3B4B">
        <w:t>Zhotovitel je povinen udržovat všechny stávající i nově provedené prvky a konstrukce čisté a nepoškozené. Proto bude každou konstrukci a prvek nebo jejich části vhodně chránit.</w:t>
      </w:r>
    </w:p>
    <w:p w:rsidR="00B813F5" w:rsidRPr="002F3B4B" w:rsidRDefault="00B813F5" w:rsidP="00B813F5">
      <w:pPr>
        <w:ind w:firstLine="705"/>
      </w:pPr>
    </w:p>
    <w:p w:rsidR="00B813F5" w:rsidRPr="002F3B4B" w:rsidRDefault="00B813F5" w:rsidP="00B813F5">
      <w:pPr>
        <w:ind w:firstLine="705"/>
      </w:pPr>
      <w:r w:rsidRPr="002F3B4B">
        <w:t>Skutečné rozměry konstrukcí si dodavatel ověří na stavbě. V případě významného rozporu s projektovou dokumentací, bude prostřednictvím technického dozoru stavebníka kontaktovat hlavního projektanta.</w:t>
      </w:r>
    </w:p>
    <w:p w:rsidR="00B813F5" w:rsidRPr="002F3B4B" w:rsidRDefault="00B813F5" w:rsidP="00B813F5"/>
    <w:p w:rsidR="00B813F5" w:rsidRPr="002F3B4B" w:rsidRDefault="00B813F5" w:rsidP="00B813F5">
      <w:pPr>
        <w:ind w:firstLine="705"/>
      </w:pPr>
      <w:r w:rsidRPr="002F3B4B">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hlavního projektanta. </w:t>
      </w:r>
    </w:p>
    <w:p w:rsidR="00B813F5" w:rsidRPr="002F3B4B" w:rsidRDefault="00B813F5" w:rsidP="00B813F5">
      <w:pPr>
        <w:ind w:firstLine="705"/>
      </w:pPr>
      <w:r w:rsidRPr="002F3B4B">
        <w:t>Požadavky, které nejsou jednoznačně určeny tímto projektem, budou na výzvu zhotovitele doplněny hlavním projektantem v rámci autorského dozoru stavby.</w:t>
      </w:r>
    </w:p>
    <w:p w:rsidR="00B813F5" w:rsidRPr="002F3B4B" w:rsidRDefault="00B813F5" w:rsidP="00B813F5"/>
    <w:p w:rsidR="00B813F5" w:rsidRPr="002F3B4B" w:rsidRDefault="00B813F5" w:rsidP="00B813F5">
      <w:pPr>
        <w:ind w:firstLine="705"/>
      </w:pPr>
      <w:r w:rsidRPr="002F3B4B">
        <w:t>Pokud nejsou kotvící systémy projektem předepsány, předpokládá se, že jsou součástí dodávky jednotlivých systémů.</w:t>
      </w:r>
    </w:p>
    <w:p w:rsidR="00B813F5" w:rsidRPr="002F3B4B" w:rsidRDefault="00B813F5" w:rsidP="00B813F5">
      <w:pPr>
        <w:ind w:firstLine="705"/>
      </w:pPr>
      <w:r w:rsidRPr="002F3B4B">
        <w:t>Pokud není stanoveno investorem nebo požadavkem navazujícího výrobního procesu, budou dodrženy rovinnosti a ostatní požadavky dle ČSN.</w:t>
      </w:r>
    </w:p>
    <w:p w:rsidR="00B813F5" w:rsidRPr="002F3B4B" w:rsidRDefault="00B813F5" w:rsidP="00B813F5">
      <w:pPr>
        <w:ind w:firstLine="705"/>
      </w:pPr>
      <w:r w:rsidRPr="002F3B4B">
        <w:t>Bude dodržena svislost otvorů - lícování hran - zarovnání provedeno dle převládajících rovin.</w:t>
      </w:r>
    </w:p>
    <w:p w:rsidR="00B813F5" w:rsidRPr="002F3B4B" w:rsidRDefault="00B813F5" w:rsidP="00B813F5">
      <w:pPr>
        <w:ind w:firstLine="705"/>
      </w:pPr>
      <w:r w:rsidRPr="002F3B4B">
        <w:t>Tato projektová dokumentace byla zpracována dle norem a technických podkladů známých ke dni</w:t>
      </w:r>
      <w:r w:rsidR="00A7548F" w:rsidRPr="002F3B4B">
        <w:t xml:space="preserve"> vydání projektové dokumentace listopad 2018</w:t>
      </w:r>
      <w:r w:rsidRPr="002F3B4B">
        <w:t>.</w:t>
      </w:r>
    </w:p>
    <w:p w:rsidR="00CE422E" w:rsidRPr="002F3B4B" w:rsidRDefault="00B813F5" w:rsidP="00B571F5">
      <w:pPr>
        <w:ind w:firstLine="709"/>
      </w:pPr>
      <w:r w:rsidRPr="002F3B4B">
        <w:t>Veškeré materiály musejí odpovídat požadavkům popsaných v této projektové dokumentaci. Zateplení je navrženo jako systém a proto budou použity systémové výrobky a technologické postupy výrobce systému. Pracovníci budou obeznámeni s technologickými postupy výrobce. Předmětem kontroly bude i kontrola provádění systému. Zhotovitel je povinen obeznámit technický dozor stavebníka se zvoleným systémem v dostatečném předstihu.</w:t>
      </w:r>
    </w:p>
    <w:p w:rsidR="00B813F5" w:rsidRPr="00E46D7C" w:rsidRDefault="00B813F5" w:rsidP="00B813F5">
      <w:pPr>
        <w:rPr>
          <w:b/>
          <w:color w:val="FF0000"/>
          <w:u w:val="single"/>
        </w:rPr>
      </w:pPr>
    </w:p>
    <w:p w:rsidR="00B813F5" w:rsidRPr="002F3B4B" w:rsidRDefault="00B813F5" w:rsidP="00B813F5">
      <w:pPr>
        <w:rPr>
          <w:b/>
          <w:u w:val="single"/>
        </w:rPr>
      </w:pPr>
      <w:r w:rsidRPr="002F3B4B">
        <w:rPr>
          <w:b/>
          <w:u w:val="single"/>
        </w:rPr>
        <w:t>Technické pokyny:</w:t>
      </w:r>
    </w:p>
    <w:p w:rsidR="00B813F5" w:rsidRPr="002F3B4B" w:rsidRDefault="00B813F5" w:rsidP="00B813F5">
      <w:pPr>
        <w:ind w:firstLine="709"/>
      </w:pPr>
      <w:r w:rsidRPr="002F3B4B">
        <w:t>Je žádoucí, aby si zhotovitel objasnil s projektantem (objednatelem)veškeré rozpory PD před uzavřením a podáním nabídky, a to v rámci požádání o dodatečné informace v rámci výběrového řízení.</w:t>
      </w:r>
    </w:p>
    <w:p w:rsidR="00B813F5" w:rsidRPr="002F3B4B" w:rsidRDefault="00B813F5" w:rsidP="00A7548F">
      <w:pPr>
        <w:ind w:firstLine="709"/>
      </w:pPr>
      <w:r w:rsidRPr="002F3B4B">
        <w:t>Zhotovitel si zkontroluje předkládané specifikace, a je povinen před zahájením výroby provést kontrolu rozměrů na stavbě.</w:t>
      </w:r>
    </w:p>
    <w:p w:rsidR="00B813F5" w:rsidRPr="002F3B4B" w:rsidRDefault="00B813F5" w:rsidP="00B813F5">
      <w:pPr>
        <w:ind w:firstLine="709"/>
      </w:pPr>
      <w:r w:rsidRPr="002F3B4B">
        <w:t>Zhotovitel má povinnost písemně sdělit své obavy odběrateli ohledně realizace s poukazem na očekávané nedostatky, které mohou vzniknout a předložit alternativní řešení k nápravě.</w:t>
      </w:r>
    </w:p>
    <w:p w:rsidR="008E1F07" w:rsidRPr="002F3B4B" w:rsidRDefault="00B813F5" w:rsidP="00A7548F">
      <w:pPr>
        <w:ind w:firstLine="709"/>
      </w:pPr>
      <w:r w:rsidRPr="002F3B4B">
        <w:t>Zhotovitel v rámci výběru barevných odstínů fasády vyhotoví pro stavebníka 4 ks zkušebních vzorků na polystyrenové desce o rozměrech min. 0,5x0,8 metru. Zhotovitel připraví vzorky v časovém předstihu tak, aby nebyla ohrožena plynulost výstavby, naopak stavebník nebude zbytečně otálet s finálním výběrem odstínu.</w:t>
      </w:r>
    </w:p>
    <w:p w:rsidR="00A7548F" w:rsidRPr="002F3B4B" w:rsidRDefault="00A7548F" w:rsidP="00A7548F">
      <w:pPr>
        <w:ind w:firstLine="709"/>
      </w:pPr>
    </w:p>
    <w:p w:rsidR="00A7548F" w:rsidRPr="002F3B4B" w:rsidRDefault="00A7548F" w:rsidP="00A7548F">
      <w:pPr>
        <w:ind w:firstLine="709"/>
      </w:pPr>
    </w:p>
    <w:p w:rsidR="00A7548F" w:rsidRPr="002F3B4B" w:rsidRDefault="00A7548F" w:rsidP="00A7548F">
      <w:pPr>
        <w:ind w:firstLine="709"/>
      </w:pPr>
    </w:p>
    <w:p w:rsidR="00A7548F" w:rsidRPr="002F3B4B" w:rsidRDefault="00A7548F" w:rsidP="00A7548F">
      <w:pPr>
        <w:ind w:firstLine="709"/>
      </w:pPr>
    </w:p>
    <w:p w:rsidR="00A7548F" w:rsidRPr="002F3B4B" w:rsidRDefault="00A7548F" w:rsidP="00A7548F">
      <w:pPr>
        <w:rPr>
          <w:i/>
        </w:rPr>
      </w:pPr>
      <w:r w:rsidRPr="002F3B4B">
        <w:t>V Turnově,</w:t>
      </w:r>
      <w:r w:rsidR="002F3B4B" w:rsidRPr="002F3B4B">
        <w:t xml:space="preserve"> </w:t>
      </w:r>
      <w:r w:rsidR="0039335E">
        <w:t>červen</w:t>
      </w:r>
      <w:r w:rsidR="002F3B4B" w:rsidRPr="002F3B4B">
        <w:t xml:space="preserve"> 2019</w:t>
      </w:r>
      <w:r w:rsidRPr="002F3B4B">
        <w:tab/>
      </w:r>
      <w:r w:rsidRPr="002F3B4B">
        <w:tab/>
      </w:r>
      <w:r w:rsidRPr="002F3B4B">
        <w:tab/>
      </w:r>
      <w:r w:rsidRPr="002F3B4B">
        <w:tab/>
      </w:r>
      <w:r w:rsidRPr="002F3B4B">
        <w:tab/>
      </w:r>
      <w:r w:rsidRPr="002F3B4B">
        <w:tab/>
        <w:t xml:space="preserve">Marcela Bukvičková, DiS. </w:t>
      </w:r>
    </w:p>
    <w:sectPr w:rsidR="00A7548F" w:rsidRPr="002F3B4B" w:rsidSect="00C342F9">
      <w:headerReference w:type="default" r:id="rId9"/>
      <w:footerReference w:type="default" r:id="rId10"/>
      <w:pgSz w:w="11906" w:h="16838" w:code="9"/>
      <w:pgMar w:top="1701" w:right="1134" w:bottom="1418" w:left="1134" w:header="567"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4A8" w:rsidRDefault="000734A8">
      <w:r>
        <w:separator/>
      </w:r>
    </w:p>
  </w:endnote>
  <w:endnote w:type="continuationSeparator" w:id="0">
    <w:p w:rsidR="000734A8" w:rsidRDefault="0007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033"/>
      <w:docPartObj>
        <w:docPartGallery w:val="Page Numbers (Bottom of Page)"/>
        <w:docPartUnique/>
      </w:docPartObj>
    </w:sdtPr>
    <w:sdtEndPr/>
    <w:sdtContent>
      <w:p w:rsidR="000734A8" w:rsidRDefault="000734A8">
        <w:pPr>
          <w:pStyle w:val="Zpat"/>
          <w:jc w:val="center"/>
        </w:pPr>
        <w:r>
          <w:fldChar w:fldCharType="begin"/>
        </w:r>
        <w:r>
          <w:instrText xml:space="preserve"> PAGE   \* MERGEFORMAT </w:instrText>
        </w:r>
        <w:r>
          <w:fldChar w:fldCharType="separate"/>
        </w:r>
        <w:r w:rsidR="0096289D">
          <w:rPr>
            <w:noProof/>
          </w:rPr>
          <w:t>15</w:t>
        </w:r>
        <w:r>
          <w:rPr>
            <w:noProof/>
          </w:rPr>
          <w:fldChar w:fldCharType="end"/>
        </w:r>
      </w:p>
    </w:sdtContent>
  </w:sdt>
  <w:p w:rsidR="000734A8" w:rsidRDefault="000734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4A8" w:rsidRDefault="000734A8">
      <w:r>
        <w:separator/>
      </w:r>
    </w:p>
  </w:footnote>
  <w:footnote w:type="continuationSeparator" w:id="0">
    <w:p w:rsidR="000734A8" w:rsidRDefault="00073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4A8" w:rsidRPr="00890DAA" w:rsidRDefault="000734A8">
    <w:pPr>
      <w:pStyle w:val="Zhlav"/>
      <w:rPr>
        <w:color w:val="808080"/>
      </w:rPr>
    </w:pPr>
    <w:r>
      <w:rPr>
        <w:noProof/>
        <w:lang w:eastAsia="cs-CZ"/>
      </w:rPr>
      <mc:AlternateContent>
        <mc:Choice Requires="wps">
          <w:drawing>
            <wp:anchor distT="0" distB="0" distL="114300" distR="114300" simplePos="0" relativeHeight="251654656" behindDoc="0" locked="0" layoutInCell="1" allowOverlap="1" wp14:anchorId="74AD9F90" wp14:editId="43CF40D0">
              <wp:simplePos x="0" y="0"/>
              <wp:positionH relativeFrom="column">
                <wp:posOffset>3107055</wp:posOffset>
              </wp:positionH>
              <wp:positionV relativeFrom="paragraph">
                <wp:posOffset>28575</wp:posOffset>
              </wp:positionV>
              <wp:extent cx="2963545" cy="260985"/>
              <wp:effectExtent l="0" t="0" r="0" b="0"/>
              <wp:wrapSquare wrapText="bothSides"/>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3545"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4A8" w:rsidRPr="00C34F96" w:rsidRDefault="000734A8" w:rsidP="002E5277">
                          <w:pPr>
                            <w:pStyle w:val="Zhlav"/>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244.65pt;margin-top:2.25pt;width:233.35pt;height:20.5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" filled="f" stroked="f">
              <v:textbox style="mso-fit-shape-to-text:t">
                <w:txbxContent>
                  <w:p w:rsidR="000734A8" w:rsidRPr="00C34F96" w:rsidRDefault="000734A8" w:rsidP="002E5277">
                    <w:pPr>
                      <w:pStyle w:val="Zhlav"/>
                    </w:pPr>
                  </w:p>
                </w:txbxContent>
              </v:textbox>
              <w10:wrap type="square"/>
            </v:shape>
          </w:pict>
        </mc:Fallback>
      </mc:AlternateContent>
    </w:r>
    <w:r>
      <w:rPr>
        <w:color w:val="808080"/>
      </w:rPr>
      <w:t>SEN budovy Sládečkova vlastivědného muzea v Kladně</w:t>
    </w:r>
    <w:r>
      <w:rPr>
        <w:color w:val="808080"/>
      </w:rPr>
      <w:tab/>
      <w:t>D_TZ_DSP+DPS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titu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2">
    <w:nsid w:val="01485DF1"/>
    <w:multiLevelType w:val="hybridMultilevel"/>
    <w:tmpl w:val="822EBF90"/>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3">
    <w:nsid w:val="122263E0"/>
    <w:multiLevelType w:val="hybridMultilevel"/>
    <w:tmpl w:val="D83275CC"/>
    <w:lvl w:ilvl="0" w:tplc="04050001">
      <w:start w:val="1"/>
      <w:numFmt w:val="bullet"/>
      <w:lvlText w:val=""/>
      <w:lvlJc w:val="left"/>
      <w:pPr>
        <w:ind w:left="2487" w:hanging="360"/>
      </w:pPr>
      <w:rPr>
        <w:rFonts w:ascii="Symbol" w:hAnsi="Symbol" w:hint="default"/>
      </w:rPr>
    </w:lvl>
    <w:lvl w:ilvl="1" w:tplc="A7FA9DFE">
      <w:numFmt w:val="bullet"/>
      <w:lvlText w:val="-"/>
      <w:lvlJc w:val="left"/>
      <w:pPr>
        <w:ind w:left="2997" w:hanging="360"/>
      </w:pPr>
      <w:rPr>
        <w:rFonts w:ascii="Verdana" w:eastAsia="Lucida Sans Unicode" w:hAnsi="Verdana" w:cs="Times New Roman" w:hint="default"/>
      </w:rPr>
    </w:lvl>
    <w:lvl w:ilvl="2" w:tplc="04050005" w:tentative="1">
      <w:start w:val="1"/>
      <w:numFmt w:val="bullet"/>
      <w:lvlText w:val=""/>
      <w:lvlJc w:val="left"/>
      <w:pPr>
        <w:ind w:left="3717" w:hanging="360"/>
      </w:pPr>
      <w:rPr>
        <w:rFonts w:ascii="Wingdings" w:hAnsi="Wingdings" w:hint="default"/>
      </w:rPr>
    </w:lvl>
    <w:lvl w:ilvl="3" w:tplc="04050001" w:tentative="1">
      <w:start w:val="1"/>
      <w:numFmt w:val="bullet"/>
      <w:lvlText w:val=""/>
      <w:lvlJc w:val="left"/>
      <w:pPr>
        <w:ind w:left="4437" w:hanging="360"/>
      </w:pPr>
      <w:rPr>
        <w:rFonts w:ascii="Symbol" w:hAnsi="Symbol" w:hint="default"/>
      </w:rPr>
    </w:lvl>
    <w:lvl w:ilvl="4" w:tplc="04050003" w:tentative="1">
      <w:start w:val="1"/>
      <w:numFmt w:val="bullet"/>
      <w:lvlText w:val="o"/>
      <w:lvlJc w:val="left"/>
      <w:pPr>
        <w:ind w:left="5157" w:hanging="360"/>
      </w:pPr>
      <w:rPr>
        <w:rFonts w:ascii="Courier New" w:hAnsi="Courier New" w:cs="Courier New" w:hint="default"/>
      </w:rPr>
    </w:lvl>
    <w:lvl w:ilvl="5" w:tplc="04050005" w:tentative="1">
      <w:start w:val="1"/>
      <w:numFmt w:val="bullet"/>
      <w:lvlText w:val=""/>
      <w:lvlJc w:val="left"/>
      <w:pPr>
        <w:ind w:left="5877" w:hanging="360"/>
      </w:pPr>
      <w:rPr>
        <w:rFonts w:ascii="Wingdings" w:hAnsi="Wingdings" w:hint="default"/>
      </w:rPr>
    </w:lvl>
    <w:lvl w:ilvl="6" w:tplc="04050001" w:tentative="1">
      <w:start w:val="1"/>
      <w:numFmt w:val="bullet"/>
      <w:lvlText w:val=""/>
      <w:lvlJc w:val="left"/>
      <w:pPr>
        <w:ind w:left="6597" w:hanging="360"/>
      </w:pPr>
      <w:rPr>
        <w:rFonts w:ascii="Symbol" w:hAnsi="Symbol" w:hint="default"/>
      </w:rPr>
    </w:lvl>
    <w:lvl w:ilvl="7" w:tplc="04050003" w:tentative="1">
      <w:start w:val="1"/>
      <w:numFmt w:val="bullet"/>
      <w:lvlText w:val="o"/>
      <w:lvlJc w:val="left"/>
      <w:pPr>
        <w:ind w:left="7317" w:hanging="360"/>
      </w:pPr>
      <w:rPr>
        <w:rFonts w:ascii="Courier New" w:hAnsi="Courier New" w:cs="Courier New" w:hint="default"/>
      </w:rPr>
    </w:lvl>
    <w:lvl w:ilvl="8" w:tplc="04050005" w:tentative="1">
      <w:start w:val="1"/>
      <w:numFmt w:val="bullet"/>
      <w:lvlText w:val=""/>
      <w:lvlJc w:val="left"/>
      <w:pPr>
        <w:ind w:left="8037" w:hanging="360"/>
      </w:pPr>
      <w:rPr>
        <w:rFonts w:ascii="Wingdings" w:hAnsi="Wingdings" w:hint="default"/>
      </w:rPr>
    </w:lvl>
  </w:abstractNum>
  <w:abstractNum w:abstractNumId="4">
    <w:nsid w:val="16A03AD9"/>
    <w:multiLevelType w:val="hybridMultilevel"/>
    <w:tmpl w:val="B35C74EC"/>
    <w:lvl w:ilvl="0" w:tplc="04050001">
      <w:start w:val="1"/>
      <w:numFmt w:val="bullet"/>
      <w:lvlText w:val=""/>
      <w:lvlJc w:val="left"/>
      <w:pPr>
        <w:ind w:left="2824" w:hanging="360"/>
      </w:pPr>
      <w:rPr>
        <w:rFonts w:ascii="Symbol" w:hAnsi="Symbol" w:hint="default"/>
      </w:rPr>
    </w:lvl>
    <w:lvl w:ilvl="1" w:tplc="04050003" w:tentative="1">
      <w:start w:val="1"/>
      <w:numFmt w:val="bullet"/>
      <w:lvlText w:val="o"/>
      <w:lvlJc w:val="left"/>
      <w:pPr>
        <w:ind w:left="3544" w:hanging="360"/>
      </w:pPr>
      <w:rPr>
        <w:rFonts w:ascii="Courier New" w:hAnsi="Courier New" w:cs="Courier New" w:hint="default"/>
      </w:rPr>
    </w:lvl>
    <w:lvl w:ilvl="2" w:tplc="04050005" w:tentative="1">
      <w:start w:val="1"/>
      <w:numFmt w:val="bullet"/>
      <w:lvlText w:val=""/>
      <w:lvlJc w:val="left"/>
      <w:pPr>
        <w:ind w:left="4264" w:hanging="360"/>
      </w:pPr>
      <w:rPr>
        <w:rFonts w:ascii="Wingdings" w:hAnsi="Wingdings" w:hint="default"/>
      </w:rPr>
    </w:lvl>
    <w:lvl w:ilvl="3" w:tplc="04050001" w:tentative="1">
      <w:start w:val="1"/>
      <w:numFmt w:val="bullet"/>
      <w:lvlText w:val=""/>
      <w:lvlJc w:val="left"/>
      <w:pPr>
        <w:ind w:left="4984" w:hanging="360"/>
      </w:pPr>
      <w:rPr>
        <w:rFonts w:ascii="Symbol" w:hAnsi="Symbol" w:hint="default"/>
      </w:rPr>
    </w:lvl>
    <w:lvl w:ilvl="4" w:tplc="04050003" w:tentative="1">
      <w:start w:val="1"/>
      <w:numFmt w:val="bullet"/>
      <w:lvlText w:val="o"/>
      <w:lvlJc w:val="left"/>
      <w:pPr>
        <w:ind w:left="5704" w:hanging="360"/>
      </w:pPr>
      <w:rPr>
        <w:rFonts w:ascii="Courier New" w:hAnsi="Courier New" w:cs="Courier New" w:hint="default"/>
      </w:rPr>
    </w:lvl>
    <w:lvl w:ilvl="5" w:tplc="04050005" w:tentative="1">
      <w:start w:val="1"/>
      <w:numFmt w:val="bullet"/>
      <w:lvlText w:val=""/>
      <w:lvlJc w:val="left"/>
      <w:pPr>
        <w:ind w:left="6424" w:hanging="360"/>
      </w:pPr>
      <w:rPr>
        <w:rFonts w:ascii="Wingdings" w:hAnsi="Wingdings" w:hint="default"/>
      </w:rPr>
    </w:lvl>
    <w:lvl w:ilvl="6" w:tplc="04050001" w:tentative="1">
      <w:start w:val="1"/>
      <w:numFmt w:val="bullet"/>
      <w:lvlText w:val=""/>
      <w:lvlJc w:val="left"/>
      <w:pPr>
        <w:ind w:left="7144" w:hanging="360"/>
      </w:pPr>
      <w:rPr>
        <w:rFonts w:ascii="Symbol" w:hAnsi="Symbol" w:hint="default"/>
      </w:rPr>
    </w:lvl>
    <w:lvl w:ilvl="7" w:tplc="04050003" w:tentative="1">
      <w:start w:val="1"/>
      <w:numFmt w:val="bullet"/>
      <w:lvlText w:val="o"/>
      <w:lvlJc w:val="left"/>
      <w:pPr>
        <w:ind w:left="7864" w:hanging="360"/>
      </w:pPr>
      <w:rPr>
        <w:rFonts w:ascii="Courier New" w:hAnsi="Courier New" w:cs="Courier New" w:hint="default"/>
      </w:rPr>
    </w:lvl>
    <w:lvl w:ilvl="8" w:tplc="04050005" w:tentative="1">
      <w:start w:val="1"/>
      <w:numFmt w:val="bullet"/>
      <w:lvlText w:val=""/>
      <w:lvlJc w:val="left"/>
      <w:pPr>
        <w:ind w:left="8584" w:hanging="360"/>
      </w:pPr>
      <w:rPr>
        <w:rFonts w:ascii="Wingdings" w:hAnsi="Wingdings" w:hint="default"/>
      </w:rPr>
    </w:lvl>
  </w:abstractNum>
  <w:abstractNum w:abstractNumId="5">
    <w:nsid w:val="368F3BAC"/>
    <w:multiLevelType w:val="hybridMultilevel"/>
    <w:tmpl w:val="9DA08B2A"/>
    <w:lvl w:ilvl="0" w:tplc="04050001">
      <w:start w:val="1"/>
      <w:numFmt w:val="bullet"/>
      <w:lvlText w:val=""/>
      <w:lvlJc w:val="left"/>
      <w:pPr>
        <w:ind w:left="1875" w:hanging="360"/>
      </w:pPr>
      <w:rPr>
        <w:rFonts w:ascii="Symbol" w:hAnsi="Symbol" w:hint="default"/>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6">
    <w:nsid w:val="582B23BB"/>
    <w:multiLevelType w:val="hybridMultilevel"/>
    <w:tmpl w:val="159C796C"/>
    <w:lvl w:ilvl="0" w:tplc="04050001">
      <w:start w:val="1"/>
      <w:numFmt w:val="bullet"/>
      <w:lvlText w:val=""/>
      <w:lvlJc w:val="left"/>
      <w:pPr>
        <w:ind w:left="2498" w:hanging="360"/>
      </w:pPr>
      <w:rPr>
        <w:rFonts w:ascii="Symbol" w:hAnsi="Symbo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7">
    <w:nsid w:val="5FF92DF6"/>
    <w:multiLevelType w:val="hybridMultilevel"/>
    <w:tmpl w:val="B6B26BB0"/>
    <w:lvl w:ilvl="0" w:tplc="04050001">
      <w:start w:val="1"/>
      <w:numFmt w:val="bullet"/>
      <w:lvlText w:val=""/>
      <w:lvlJc w:val="left"/>
      <w:pPr>
        <w:ind w:left="2611" w:hanging="360"/>
      </w:pPr>
      <w:rPr>
        <w:rFonts w:ascii="Symbol" w:hAnsi="Symbol" w:hint="default"/>
      </w:rPr>
    </w:lvl>
    <w:lvl w:ilvl="1" w:tplc="04050003" w:tentative="1">
      <w:start w:val="1"/>
      <w:numFmt w:val="bullet"/>
      <w:lvlText w:val="o"/>
      <w:lvlJc w:val="left"/>
      <w:pPr>
        <w:ind w:left="3331" w:hanging="360"/>
      </w:pPr>
      <w:rPr>
        <w:rFonts w:ascii="Courier New" w:hAnsi="Courier New" w:cs="Courier New" w:hint="default"/>
      </w:rPr>
    </w:lvl>
    <w:lvl w:ilvl="2" w:tplc="04050005" w:tentative="1">
      <w:start w:val="1"/>
      <w:numFmt w:val="bullet"/>
      <w:lvlText w:val=""/>
      <w:lvlJc w:val="left"/>
      <w:pPr>
        <w:ind w:left="4051" w:hanging="360"/>
      </w:pPr>
      <w:rPr>
        <w:rFonts w:ascii="Wingdings" w:hAnsi="Wingdings" w:hint="default"/>
      </w:rPr>
    </w:lvl>
    <w:lvl w:ilvl="3" w:tplc="04050001" w:tentative="1">
      <w:start w:val="1"/>
      <w:numFmt w:val="bullet"/>
      <w:lvlText w:val=""/>
      <w:lvlJc w:val="left"/>
      <w:pPr>
        <w:ind w:left="4771" w:hanging="360"/>
      </w:pPr>
      <w:rPr>
        <w:rFonts w:ascii="Symbol" w:hAnsi="Symbol" w:hint="default"/>
      </w:rPr>
    </w:lvl>
    <w:lvl w:ilvl="4" w:tplc="04050003" w:tentative="1">
      <w:start w:val="1"/>
      <w:numFmt w:val="bullet"/>
      <w:lvlText w:val="o"/>
      <w:lvlJc w:val="left"/>
      <w:pPr>
        <w:ind w:left="5491" w:hanging="360"/>
      </w:pPr>
      <w:rPr>
        <w:rFonts w:ascii="Courier New" w:hAnsi="Courier New" w:cs="Courier New" w:hint="default"/>
      </w:rPr>
    </w:lvl>
    <w:lvl w:ilvl="5" w:tplc="04050005" w:tentative="1">
      <w:start w:val="1"/>
      <w:numFmt w:val="bullet"/>
      <w:lvlText w:val=""/>
      <w:lvlJc w:val="left"/>
      <w:pPr>
        <w:ind w:left="6211" w:hanging="360"/>
      </w:pPr>
      <w:rPr>
        <w:rFonts w:ascii="Wingdings" w:hAnsi="Wingdings" w:hint="default"/>
      </w:rPr>
    </w:lvl>
    <w:lvl w:ilvl="6" w:tplc="04050001" w:tentative="1">
      <w:start w:val="1"/>
      <w:numFmt w:val="bullet"/>
      <w:lvlText w:val=""/>
      <w:lvlJc w:val="left"/>
      <w:pPr>
        <w:ind w:left="6931" w:hanging="360"/>
      </w:pPr>
      <w:rPr>
        <w:rFonts w:ascii="Symbol" w:hAnsi="Symbol" w:hint="default"/>
      </w:rPr>
    </w:lvl>
    <w:lvl w:ilvl="7" w:tplc="04050003" w:tentative="1">
      <w:start w:val="1"/>
      <w:numFmt w:val="bullet"/>
      <w:lvlText w:val="o"/>
      <w:lvlJc w:val="left"/>
      <w:pPr>
        <w:ind w:left="7651" w:hanging="360"/>
      </w:pPr>
      <w:rPr>
        <w:rFonts w:ascii="Courier New" w:hAnsi="Courier New" w:cs="Courier New" w:hint="default"/>
      </w:rPr>
    </w:lvl>
    <w:lvl w:ilvl="8" w:tplc="04050005" w:tentative="1">
      <w:start w:val="1"/>
      <w:numFmt w:val="bullet"/>
      <w:lvlText w:val=""/>
      <w:lvlJc w:val="left"/>
      <w:pPr>
        <w:ind w:left="8371"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2"/>
  </w:num>
  <w:num w:numId="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81"/>
  <w:drawingGridVerticalSpacing w:val="181"/>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A06"/>
    <w:rsid w:val="00000393"/>
    <w:rsid w:val="00004DA7"/>
    <w:rsid w:val="00005999"/>
    <w:rsid w:val="00005F2B"/>
    <w:rsid w:val="00006578"/>
    <w:rsid w:val="00006670"/>
    <w:rsid w:val="00006C03"/>
    <w:rsid w:val="00011256"/>
    <w:rsid w:val="00012302"/>
    <w:rsid w:val="00012B8B"/>
    <w:rsid w:val="00012DE2"/>
    <w:rsid w:val="000130C4"/>
    <w:rsid w:val="00014FFD"/>
    <w:rsid w:val="00015174"/>
    <w:rsid w:val="0001546B"/>
    <w:rsid w:val="00015891"/>
    <w:rsid w:val="00016642"/>
    <w:rsid w:val="00016A7E"/>
    <w:rsid w:val="00017140"/>
    <w:rsid w:val="000174D1"/>
    <w:rsid w:val="000202F6"/>
    <w:rsid w:val="00022019"/>
    <w:rsid w:val="00022085"/>
    <w:rsid w:val="00022142"/>
    <w:rsid w:val="00022B6F"/>
    <w:rsid w:val="00023593"/>
    <w:rsid w:val="00023DE7"/>
    <w:rsid w:val="000240CC"/>
    <w:rsid w:val="00025445"/>
    <w:rsid w:val="00026C18"/>
    <w:rsid w:val="00026C5D"/>
    <w:rsid w:val="0003025B"/>
    <w:rsid w:val="0003399E"/>
    <w:rsid w:val="00035DCD"/>
    <w:rsid w:val="00036BB7"/>
    <w:rsid w:val="00037EA2"/>
    <w:rsid w:val="0004083B"/>
    <w:rsid w:val="00041CE0"/>
    <w:rsid w:val="00041EE8"/>
    <w:rsid w:val="00042174"/>
    <w:rsid w:val="0004324B"/>
    <w:rsid w:val="00043967"/>
    <w:rsid w:val="00043F72"/>
    <w:rsid w:val="00044A25"/>
    <w:rsid w:val="00045619"/>
    <w:rsid w:val="00046F79"/>
    <w:rsid w:val="00050144"/>
    <w:rsid w:val="000501DF"/>
    <w:rsid w:val="0005605D"/>
    <w:rsid w:val="000566FA"/>
    <w:rsid w:val="00056A93"/>
    <w:rsid w:val="00056E87"/>
    <w:rsid w:val="000603B0"/>
    <w:rsid w:val="000610A1"/>
    <w:rsid w:val="00062542"/>
    <w:rsid w:val="00063812"/>
    <w:rsid w:val="00063C44"/>
    <w:rsid w:val="00064FB7"/>
    <w:rsid w:val="0006546D"/>
    <w:rsid w:val="00065687"/>
    <w:rsid w:val="00067D28"/>
    <w:rsid w:val="0007035D"/>
    <w:rsid w:val="000730C1"/>
    <w:rsid w:val="000734A8"/>
    <w:rsid w:val="00074724"/>
    <w:rsid w:val="0007499B"/>
    <w:rsid w:val="00075072"/>
    <w:rsid w:val="00075BB0"/>
    <w:rsid w:val="00076121"/>
    <w:rsid w:val="000761A1"/>
    <w:rsid w:val="00082ECE"/>
    <w:rsid w:val="00083065"/>
    <w:rsid w:val="00083424"/>
    <w:rsid w:val="00083C88"/>
    <w:rsid w:val="00083EE0"/>
    <w:rsid w:val="00084878"/>
    <w:rsid w:val="00084E39"/>
    <w:rsid w:val="00086876"/>
    <w:rsid w:val="00087270"/>
    <w:rsid w:val="000876C0"/>
    <w:rsid w:val="00094FC4"/>
    <w:rsid w:val="00094FD6"/>
    <w:rsid w:val="00095E3E"/>
    <w:rsid w:val="00096B1A"/>
    <w:rsid w:val="00096BCD"/>
    <w:rsid w:val="00097908"/>
    <w:rsid w:val="000A00F1"/>
    <w:rsid w:val="000A04EC"/>
    <w:rsid w:val="000A0822"/>
    <w:rsid w:val="000A1004"/>
    <w:rsid w:val="000A166E"/>
    <w:rsid w:val="000A2315"/>
    <w:rsid w:val="000A2E63"/>
    <w:rsid w:val="000A3B92"/>
    <w:rsid w:val="000A3BFA"/>
    <w:rsid w:val="000A71C5"/>
    <w:rsid w:val="000A7A46"/>
    <w:rsid w:val="000B01E0"/>
    <w:rsid w:val="000B0385"/>
    <w:rsid w:val="000B16F9"/>
    <w:rsid w:val="000B3B4D"/>
    <w:rsid w:val="000B3C7A"/>
    <w:rsid w:val="000B3CAD"/>
    <w:rsid w:val="000B45E0"/>
    <w:rsid w:val="000B486F"/>
    <w:rsid w:val="000B4B4C"/>
    <w:rsid w:val="000B6667"/>
    <w:rsid w:val="000B675F"/>
    <w:rsid w:val="000B7C49"/>
    <w:rsid w:val="000C1973"/>
    <w:rsid w:val="000C19B4"/>
    <w:rsid w:val="000C23B4"/>
    <w:rsid w:val="000C271F"/>
    <w:rsid w:val="000C37F2"/>
    <w:rsid w:val="000C3966"/>
    <w:rsid w:val="000C4D4A"/>
    <w:rsid w:val="000C5CF8"/>
    <w:rsid w:val="000C6379"/>
    <w:rsid w:val="000C6E93"/>
    <w:rsid w:val="000C71BA"/>
    <w:rsid w:val="000C771D"/>
    <w:rsid w:val="000C7B51"/>
    <w:rsid w:val="000D03E7"/>
    <w:rsid w:val="000D0CB7"/>
    <w:rsid w:val="000D0DEB"/>
    <w:rsid w:val="000D2918"/>
    <w:rsid w:val="000D346A"/>
    <w:rsid w:val="000D4190"/>
    <w:rsid w:val="000D493E"/>
    <w:rsid w:val="000D49E6"/>
    <w:rsid w:val="000D540B"/>
    <w:rsid w:val="000D5D4E"/>
    <w:rsid w:val="000E00A9"/>
    <w:rsid w:val="000E00FD"/>
    <w:rsid w:val="000E0AA2"/>
    <w:rsid w:val="000E118F"/>
    <w:rsid w:val="000E2510"/>
    <w:rsid w:val="000E267B"/>
    <w:rsid w:val="000E5356"/>
    <w:rsid w:val="000E56AE"/>
    <w:rsid w:val="000E6C29"/>
    <w:rsid w:val="000F02D1"/>
    <w:rsid w:val="000F059D"/>
    <w:rsid w:val="000F0CC8"/>
    <w:rsid w:val="000F2DC6"/>
    <w:rsid w:val="000F519F"/>
    <w:rsid w:val="000F58DB"/>
    <w:rsid w:val="000F70BD"/>
    <w:rsid w:val="00100846"/>
    <w:rsid w:val="001017BB"/>
    <w:rsid w:val="001029DA"/>
    <w:rsid w:val="00102AD8"/>
    <w:rsid w:val="00104BA1"/>
    <w:rsid w:val="00105EA2"/>
    <w:rsid w:val="0010621B"/>
    <w:rsid w:val="001067AA"/>
    <w:rsid w:val="001073CC"/>
    <w:rsid w:val="001107F1"/>
    <w:rsid w:val="00110858"/>
    <w:rsid w:val="00110C77"/>
    <w:rsid w:val="00111274"/>
    <w:rsid w:val="0011194B"/>
    <w:rsid w:val="00113BA3"/>
    <w:rsid w:val="00114564"/>
    <w:rsid w:val="001160C7"/>
    <w:rsid w:val="0011629D"/>
    <w:rsid w:val="0011690D"/>
    <w:rsid w:val="0011734A"/>
    <w:rsid w:val="00117D8B"/>
    <w:rsid w:val="00120E84"/>
    <w:rsid w:val="00122304"/>
    <w:rsid w:val="00122561"/>
    <w:rsid w:val="00123998"/>
    <w:rsid w:val="00123DD4"/>
    <w:rsid w:val="0012431D"/>
    <w:rsid w:val="00124C85"/>
    <w:rsid w:val="00124E2F"/>
    <w:rsid w:val="0012511A"/>
    <w:rsid w:val="00126AF2"/>
    <w:rsid w:val="00127357"/>
    <w:rsid w:val="00127998"/>
    <w:rsid w:val="00127A97"/>
    <w:rsid w:val="00131600"/>
    <w:rsid w:val="0013417D"/>
    <w:rsid w:val="00134763"/>
    <w:rsid w:val="0013496A"/>
    <w:rsid w:val="00135027"/>
    <w:rsid w:val="00135371"/>
    <w:rsid w:val="00135C4B"/>
    <w:rsid w:val="00136E64"/>
    <w:rsid w:val="00137330"/>
    <w:rsid w:val="00140700"/>
    <w:rsid w:val="0014081D"/>
    <w:rsid w:val="00140D2D"/>
    <w:rsid w:val="00141324"/>
    <w:rsid w:val="00141F0E"/>
    <w:rsid w:val="001432F2"/>
    <w:rsid w:val="00144BA0"/>
    <w:rsid w:val="0014585F"/>
    <w:rsid w:val="00145BDC"/>
    <w:rsid w:val="0015038E"/>
    <w:rsid w:val="0015216B"/>
    <w:rsid w:val="001556DF"/>
    <w:rsid w:val="001559FE"/>
    <w:rsid w:val="00155ECA"/>
    <w:rsid w:val="00156B17"/>
    <w:rsid w:val="001609B2"/>
    <w:rsid w:val="00160BB5"/>
    <w:rsid w:val="00162BF6"/>
    <w:rsid w:val="00163FB8"/>
    <w:rsid w:val="00164132"/>
    <w:rsid w:val="001646A6"/>
    <w:rsid w:val="00165504"/>
    <w:rsid w:val="00165B1D"/>
    <w:rsid w:val="00166059"/>
    <w:rsid w:val="001665EE"/>
    <w:rsid w:val="00166A84"/>
    <w:rsid w:val="00170ADD"/>
    <w:rsid w:val="00171AD6"/>
    <w:rsid w:val="0017336D"/>
    <w:rsid w:val="0017473D"/>
    <w:rsid w:val="00174836"/>
    <w:rsid w:val="00175161"/>
    <w:rsid w:val="001766C6"/>
    <w:rsid w:val="00176E30"/>
    <w:rsid w:val="001771E6"/>
    <w:rsid w:val="001776E7"/>
    <w:rsid w:val="0017782B"/>
    <w:rsid w:val="00177A0C"/>
    <w:rsid w:val="00180C16"/>
    <w:rsid w:val="00181B61"/>
    <w:rsid w:val="00181CB3"/>
    <w:rsid w:val="00183336"/>
    <w:rsid w:val="00186128"/>
    <w:rsid w:val="001871A2"/>
    <w:rsid w:val="001871F3"/>
    <w:rsid w:val="00187611"/>
    <w:rsid w:val="00191EB1"/>
    <w:rsid w:val="00192461"/>
    <w:rsid w:val="001936F2"/>
    <w:rsid w:val="001944E3"/>
    <w:rsid w:val="001947FB"/>
    <w:rsid w:val="00194BC2"/>
    <w:rsid w:val="00195044"/>
    <w:rsid w:val="00195944"/>
    <w:rsid w:val="00195A2B"/>
    <w:rsid w:val="00196F5E"/>
    <w:rsid w:val="001A0764"/>
    <w:rsid w:val="001A10D5"/>
    <w:rsid w:val="001A1FCE"/>
    <w:rsid w:val="001A566A"/>
    <w:rsid w:val="001A5FC5"/>
    <w:rsid w:val="001A77AE"/>
    <w:rsid w:val="001B1E3E"/>
    <w:rsid w:val="001B2238"/>
    <w:rsid w:val="001B3057"/>
    <w:rsid w:val="001B47F3"/>
    <w:rsid w:val="001B5106"/>
    <w:rsid w:val="001B5294"/>
    <w:rsid w:val="001C0122"/>
    <w:rsid w:val="001C0B21"/>
    <w:rsid w:val="001C1934"/>
    <w:rsid w:val="001C195E"/>
    <w:rsid w:val="001C2086"/>
    <w:rsid w:val="001C30F5"/>
    <w:rsid w:val="001C3974"/>
    <w:rsid w:val="001C4140"/>
    <w:rsid w:val="001C41B9"/>
    <w:rsid w:val="001C5E45"/>
    <w:rsid w:val="001C6247"/>
    <w:rsid w:val="001C64E3"/>
    <w:rsid w:val="001C6512"/>
    <w:rsid w:val="001C6564"/>
    <w:rsid w:val="001C745D"/>
    <w:rsid w:val="001D0214"/>
    <w:rsid w:val="001D0884"/>
    <w:rsid w:val="001D143F"/>
    <w:rsid w:val="001D1580"/>
    <w:rsid w:val="001D1CF0"/>
    <w:rsid w:val="001D4645"/>
    <w:rsid w:val="001D46B5"/>
    <w:rsid w:val="001D5FE6"/>
    <w:rsid w:val="001D6125"/>
    <w:rsid w:val="001E0F93"/>
    <w:rsid w:val="001E160C"/>
    <w:rsid w:val="001E1E83"/>
    <w:rsid w:val="001E220F"/>
    <w:rsid w:val="001E2A65"/>
    <w:rsid w:val="001E3942"/>
    <w:rsid w:val="001E3D83"/>
    <w:rsid w:val="001E6303"/>
    <w:rsid w:val="001E638E"/>
    <w:rsid w:val="001E6C6E"/>
    <w:rsid w:val="001E6E57"/>
    <w:rsid w:val="001E71AA"/>
    <w:rsid w:val="001F2891"/>
    <w:rsid w:val="001F3345"/>
    <w:rsid w:val="001F3755"/>
    <w:rsid w:val="001F3C5C"/>
    <w:rsid w:val="001F3CA3"/>
    <w:rsid w:val="001F4320"/>
    <w:rsid w:val="001F5283"/>
    <w:rsid w:val="001F52DB"/>
    <w:rsid w:val="001F56B2"/>
    <w:rsid w:val="001F5D98"/>
    <w:rsid w:val="001F5FB5"/>
    <w:rsid w:val="001F6EAB"/>
    <w:rsid w:val="001F7601"/>
    <w:rsid w:val="001F768B"/>
    <w:rsid w:val="002019DF"/>
    <w:rsid w:val="002019F6"/>
    <w:rsid w:val="00202032"/>
    <w:rsid w:val="002045AA"/>
    <w:rsid w:val="00205000"/>
    <w:rsid w:val="002054F7"/>
    <w:rsid w:val="002104EF"/>
    <w:rsid w:val="00211C28"/>
    <w:rsid w:val="00211EEA"/>
    <w:rsid w:val="00213D74"/>
    <w:rsid w:val="002156A5"/>
    <w:rsid w:val="00216169"/>
    <w:rsid w:val="0021622F"/>
    <w:rsid w:val="00216487"/>
    <w:rsid w:val="00216575"/>
    <w:rsid w:val="00216918"/>
    <w:rsid w:val="00216938"/>
    <w:rsid w:val="00217DFF"/>
    <w:rsid w:val="002214B7"/>
    <w:rsid w:val="00223EEC"/>
    <w:rsid w:val="00223F81"/>
    <w:rsid w:val="00225F21"/>
    <w:rsid w:val="0022639B"/>
    <w:rsid w:val="002300E0"/>
    <w:rsid w:val="0023060C"/>
    <w:rsid w:val="0023092C"/>
    <w:rsid w:val="00230A8C"/>
    <w:rsid w:val="00230D7C"/>
    <w:rsid w:val="00231281"/>
    <w:rsid w:val="00231BC5"/>
    <w:rsid w:val="00231F19"/>
    <w:rsid w:val="002346BD"/>
    <w:rsid w:val="00234C2E"/>
    <w:rsid w:val="002355EA"/>
    <w:rsid w:val="002356A1"/>
    <w:rsid w:val="00235F53"/>
    <w:rsid w:val="00235F91"/>
    <w:rsid w:val="002369FE"/>
    <w:rsid w:val="00236A33"/>
    <w:rsid w:val="00237CBE"/>
    <w:rsid w:val="0024004C"/>
    <w:rsid w:val="002401F7"/>
    <w:rsid w:val="00242A78"/>
    <w:rsid w:val="002432B4"/>
    <w:rsid w:val="00243C9D"/>
    <w:rsid w:val="00244776"/>
    <w:rsid w:val="00245AC9"/>
    <w:rsid w:val="00247E12"/>
    <w:rsid w:val="0025014A"/>
    <w:rsid w:val="002504E6"/>
    <w:rsid w:val="00252397"/>
    <w:rsid w:val="002544AD"/>
    <w:rsid w:val="00254956"/>
    <w:rsid w:val="00255201"/>
    <w:rsid w:val="00255D91"/>
    <w:rsid w:val="002565E9"/>
    <w:rsid w:val="00260FA0"/>
    <w:rsid w:val="0026196A"/>
    <w:rsid w:val="00263987"/>
    <w:rsid w:val="002645CE"/>
    <w:rsid w:val="00264F00"/>
    <w:rsid w:val="00265933"/>
    <w:rsid w:val="00265AB9"/>
    <w:rsid w:val="00265C29"/>
    <w:rsid w:val="002664B4"/>
    <w:rsid w:val="00267A0D"/>
    <w:rsid w:val="0027004C"/>
    <w:rsid w:val="00270088"/>
    <w:rsid w:val="00270480"/>
    <w:rsid w:val="00270BBC"/>
    <w:rsid w:val="002728F8"/>
    <w:rsid w:val="0027382F"/>
    <w:rsid w:val="002740AA"/>
    <w:rsid w:val="002744C7"/>
    <w:rsid w:val="00275BCE"/>
    <w:rsid w:val="00275D55"/>
    <w:rsid w:val="002766BF"/>
    <w:rsid w:val="00276DEF"/>
    <w:rsid w:val="00277703"/>
    <w:rsid w:val="0028007A"/>
    <w:rsid w:val="00280944"/>
    <w:rsid w:val="00280BFD"/>
    <w:rsid w:val="00281486"/>
    <w:rsid w:val="0028181F"/>
    <w:rsid w:val="002832F4"/>
    <w:rsid w:val="002842BA"/>
    <w:rsid w:val="00284963"/>
    <w:rsid w:val="00284DE6"/>
    <w:rsid w:val="00287420"/>
    <w:rsid w:val="002920E3"/>
    <w:rsid w:val="0029317F"/>
    <w:rsid w:val="0029391F"/>
    <w:rsid w:val="002947E6"/>
    <w:rsid w:val="002966FD"/>
    <w:rsid w:val="0029776F"/>
    <w:rsid w:val="002A2740"/>
    <w:rsid w:val="002A4913"/>
    <w:rsid w:val="002A5564"/>
    <w:rsid w:val="002A5607"/>
    <w:rsid w:val="002A5B84"/>
    <w:rsid w:val="002B000F"/>
    <w:rsid w:val="002B13A9"/>
    <w:rsid w:val="002B2AFE"/>
    <w:rsid w:val="002B2E14"/>
    <w:rsid w:val="002B43D0"/>
    <w:rsid w:val="002B624A"/>
    <w:rsid w:val="002C01BC"/>
    <w:rsid w:val="002C056B"/>
    <w:rsid w:val="002C0DAC"/>
    <w:rsid w:val="002C1B5A"/>
    <w:rsid w:val="002C1D06"/>
    <w:rsid w:val="002C1FF7"/>
    <w:rsid w:val="002C2256"/>
    <w:rsid w:val="002C27D9"/>
    <w:rsid w:val="002C32D0"/>
    <w:rsid w:val="002C4A97"/>
    <w:rsid w:val="002C527E"/>
    <w:rsid w:val="002C5968"/>
    <w:rsid w:val="002C66FD"/>
    <w:rsid w:val="002C7FD9"/>
    <w:rsid w:val="002D0040"/>
    <w:rsid w:val="002D0E51"/>
    <w:rsid w:val="002D0F67"/>
    <w:rsid w:val="002D1222"/>
    <w:rsid w:val="002D12E2"/>
    <w:rsid w:val="002D214B"/>
    <w:rsid w:val="002D215C"/>
    <w:rsid w:val="002D230C"/>
    <w:rsid w:val="002D47D3"/>
    <w:rsid w:val="002D4B44"/>
    <w:rsid w:val="002D6E66"/>
    <w:rsid w:val="002E0782"/>
    <w:rsid w:val="002E157A"/>
    <w:rsid w:val="002E1FB2"/>
    <w:rsid w:val="002E3E28"/>
    <w:rsid w:val="002E42EE"/>
    <w:rsid w:val="002E4590"/>
    <w:rsid w:val="002E5277"/>
    <w:rsid w:val="002E7B93"/>
    <w:rsid w:val="002F05F6"/>
    <w:rsid w:val="002F15A4"/>
    <w:rsid w:val="002F1C68"/>
    <w:rsid w:val="002F207D"/>
    <w:rsid w:val="002F2C15"/>
    <w:rsid w:val="002F37AB"/>
    <w:rsid w:val="002F3B4B"/>
    <w:rsid w:val="00300428"/>
    <w:rsid w:val="00302844"/>
    <w:rsid w:val="00302D72"/>
    <w:rsid w:val="00304414"/>
    <w:rsid w:val="003046A0"/>
    <w:rsid w:val="003051D1"/>
    <w:rsid w:val="00305BA8"/>
    <w:rsid w:val="0030610B"/>
    <w:rsid w:val="00310581"/>
    <w:rsid w:val="003109D0"/>
    <w:rsid w:val="0031168C"/>
    <w:rsid w:val="00312E38"/>
    <w:rsid w:val="003176BB"/>
    <w:rsid w:val="00320678"/>
    <w:rsid w:val="00320F18"/>
    <w:rsid w:val="003211F4"/>
    <w:rsid w:val="00325D1A"/>
    <w:rsid w:val="003262D4"/>
    <w:rsid w:val="00326497"/>
    <w:rsid w:val="00330E80"/>
    <w:rsid w:val="00331A20"/>
    <w:rsid w:val="00333D32"/>
    <w:rsid w:val="0033408B"/>
    <w:rsid w:val="00334BCA"/>
    <w:rsid w:val="00334E84"/>
    <w:rsid w:val="003356BF"/>
    <w:rsid w:val="0033625E"/>
    <w:rsid w:val="00337975"/>
    <w:rsid w:val="0034244F"/>
    <w:rsid w:val="00342B26"/>
    <w:rsid w:val="003446F9"/>
    <w:rsid w:val="00345C85"/>
    <w:rsid w:val="0034713D"/>
    <w:rsid w:val="00350271"/>
    <w:rsid w:val="0035041B"/>
    <w:rsid w:val="003510F7"/>
    <w:rsid w:val="003512CA"/>
    <w:rsid w:val="003530C6"/>
    <w:rsid w:val="00354698"/>
    <w:rsid w:val="00355635"/>
    <w:rsid w:val="003569AE"/>
    <w:rsid w:val="00356A1C"/>
    <w:rsid w:val="00360251"/>
    <w:rsid w:val="00360832"/>
    <w:rsid w:val="003616DA"/>
    <w:rsid w:val="00361D02"/>
    <w:rsid w:val="00362068"/>
    <w:rsid w:val="00362EAB"/>
    <w:rsid w:val="00363656"/>
    <w:rsid w:val="00363E96"/>
    <w:rsid w:val="0036493A"/>
    <w:rsid w:val="00365068"/>
    <w:rsid w:val="00365662"/>
    <w:rsid w:val="0036687D"/>
    <w:rsid w:val="003702F1"/>
    <w:rsid w:val="0037049A"/>
    <w:rsid w:val="003733E1"/>
    <w:rsid w:val="00374D5E"/>
    <w:rsid w:val="00375B4B"/>
    <w:rsid w:val="00375D34"/>
    <w:rsid w:val="00377C11"/>
    <w:rsid w:val="003809D7"/>
    <w:rsid w:val="00381201"/>
    <w:rsid w:val="00381EAA"/>
    <w:rsid w:val="00383AE6"/>
    <w:rsid w:val="00384A82"/>
    <w:rsid w:val="00387E65"/>
    <w:rsid w:val="003901D8"/>
    <w:rsid w:val="00391AFD"/>
    <w:rsid w:val="0039335E"/>
    <w:rsid w:val="00393F73"/>
    <w:rsid w:val="00394796"/>
    <w:rsid w:val="00394A6C"/>
    <w:rsid w:val="003955C2"/>
    <w:rsid w:val="003957D4"/>
    <w:rsid w:val="00396267"/>
    <w:rsid w:val="00397EE8"/>
    <w:rsid w:val="003A0636"/>
    <w:rsid w:val="003A15AE"/>
    <w:rsid w:val="003A19E9"/>
    <w:rsid w:val="003A22DE"/>
    <w:rsid w:val="003A2B55"/>
    <w:rsid w:val="003A2EDD"/>
    <w:rsid w:val="003A4719"/>
    <w:rsid w:val="003A4837"/>
    <w:rsid w:val="003A5951"/>
    <w:rsid w:val="003A5A92"/>
    <w:rsid w:val="003A70D4"/>
    <w:rsid w:val="003A7A1E"/>
    <w:rsid w:val="003A7E1B"/>
    <w:rsid w:val="003B0E64"/>
    <w:rsid w:val="003B0F53"/>
    <w:rsid w:val="003B4650"/>
    <w:rsid w:val="003B578C"/>
    <w:rsid w:val="003C0D47"/>
    <w:rsid w:val="003C0DB1"/>
    <w:rsid w:val="003C19F2"/>
    <w:rsid w:val="003C1DFC"/>
    <w:rsid w:val="003C3738"/>
    <w:rsid w:val="003C40AB"/>
    <w:rsid w:val="003C42BD"/>
    <w:rsid w:val="003C7596"/>
    <w:rsid w:val="003D08A3"/>
    <w:rsid w:val="003D093A"/>
    <w:rsid w:val="003D122B"/>
    <w:rsid w:val="003D2E4E"/>
    <w:rsid w:val="003D3F3C"/>
    <w:rsid w:val="003D4E16"/>
    <w:rsid w:val="003D4E78"/>
    <w:rsid w:val="003D4F46"/>
    <w:rsid w:val="003D5724"/>
    <w:rsid w:val="003D5CE0"/>
    <w:rsid w:val="003D6264"/>
    <w:rsid w:val="003D7B5F"/>
    <w:rsid w:val="003D7DF4"/>
    <w:rsid w:val="003E023E"/>
    <w:rsid w:val="003E03FD"/>
    <w:rsid w:val="003E04AB"/>
    <w:rsid w:val="003E0FB2"/>
    <w:rsid w:val="003E48F7"/>
    <w:rsid w:val="003E5CDF"/>
    <w:rsid w:val="003E7069"/>
    <w:rsid w:val="003F02D6"/>
    <w:rsid w:val="003F096C"/>
    <w:rsid w:val="003F1E42"/>
    <w:rsid w:val="003F4139"/>
    <w:rsid w:val="003F4FE2"/>
    <w:rsid w:val="003F56DE"/>
    <w:rsid w:val="003F5E50"/>
    <w:rsid w:val="003F6679"/>
    <w:rsid w:val="003F716D"/>
    <w:rsid w:val="003F7C23"/>
    <w:rsid w:val="004036DF"/>
    <w:rsid w:val="00403C0D"/>
    <w:rsid w:val="0040433F"/>
    <w:rsid w:val="004049C0"/>
    <w:rsid w:val="00404DBF"/>
    <w:rsid w:val="0040592D"/>
    <w:rsid w:val="0040594B"/>
    <w:rsid w:val="00406182"/>
    <w:rsid w:val="0040717F"/>
    <w:rsid w:val="004112C0"/>
    <w:rsid w:val="00414FCA"/>
    <w:rsid w:val="00416280"/>
    <w:rsid w:val="0041678F"/>
    <w:rsid w:val="00417613"/>
    <w:rsid w:val="004177F5"/>
    <w:rsid w:val="00417E31"/>
    <w:rsid w:val="004202E4"/>
    <w:rsid w:val="004202EA"/>
    <w:rsid w:val="00420328"/>
    <w:rsid w:val="00420AEB"/>
    <w:rsid w:val="00420DD9"/>
    <w:rsid w:val="00423533"/>
    <w:rsid w:val="00423857"/>
    <w:rsid w:val="00423AEF"/>
    <w:rsid w:val="004242CB"/>
    <w:rsid w:val="00425612"/>
    <w:rsid w:val="00425659"/>
    <w:rsid w:val="004263EA"/>
    <w:rsid w:val="00430776"/>
    <w:rsid w:val="00433716"/>
    <w:rsid w:val="00433E03"/>
    <w:rsid w:val="0043569C"/>
    <w:rsid w:val="004359D2"/>
    <w:rsid w:val="00437AE6"/>
    <w:rsid w:val="0044008E"/>
    <w:rsid w:val="004400C8"/>
    <w:rsid w:val="004405BB"/>
    <w:rsid w:val="004412E4"/>
    <w:rsid w:val="00441D18"/>
    <w:rsid w:val="00442AEE"/>
    <w:rsid w:val="004432E4"/>
    <w:rsid w:val="00444339"/>
    <w:rsid w:val="004444DC"/>
    <w:rsid w:val="004466CF"/>
    <w:rsid w:val="004475CD"/>
    <w:rsid w:val="004479D6"/>
    <w:rsid w:val="004507B3"/>
    <w:rsid w:val="004519EE"/>
    <w:rsid w:val="004522FF"/>
    <w:rsid w:val="004529B0"/>
    <w:rsid w:val="00452D28"/>
    <w:rsid w:val="00453F53"/>
    <w:rsid w:val="00454F0B"/>
    <w:rsid w:val="00454FD7"/>
    <w:rsid w:val="004554B8"/>
    <w:rsid w:val="0045559F"/>
    <w:rsid w:val="00455DB0"/>
    <w:rsid w:val="00456000"/>
    <w:rsid w:val="00461B16"/>
    <w:rsid w:val="004622FD"/>
    <w:rsid w:val="00463ACF"/>
    <w:rsid w:val="00463BF7"/>
    <w:rsid w:val="00463F80"/>
    <w:rsid w:val="00464A72"/>
    <w:rsid w:val="004656C9"/>
    <w:rsid w:val="004669D3"/>
    <w:rsid w:val="00467DAB"/>
    <w:rsid w:val="00470DCA"/>
    <w:rsid w:val="00471509"/>
    <w:rsid w:val="00472D1C"/>
    <w:rsid w:val="004734D0"/>
    <w:rsid w:val="00473FC5"/>
    <w:rsid w:val="004740A2"/>
    <w:rsid w:val="00474867"/>
    <w:rsid w:val="00474D6B"/>
    <w:rsid w:val="00474E47"/>
    <w:rsid w:val="004761BC"/>
    <w:rsid w:val="0047647C"/>
    <w:rsid w:val="004764F3"/>
    <w:rsid w:val="004765D6"/>
    <w:rsid w:val="00476897"/>
    <w:rsid w:val="0047729E"/>
    <w:rsid w:val="00481367"/>
    <w:rsid w:val="00481841"/>
    <w:rsid w:val="00482561"/>
    <w:rsid w:val="00483B43"/>
    <w:rsid w:val="00485695"/>
    <w:rsid w:val="00485F0C"/>
    <w:rsid w:val="00492DF0"/>
    <w:rsid w:val="00495394"/>
    <w:rsid w:val="00496618"/>
    <w:rsid w:val="00496E2A"/>
    <w:rsid w:val="00497308"/>
    <w:rsid w:val="004A0B13"/>
    <w:rsid w:val="004A4780"/>
    <w:rsid w:val="004A4CE3"/>
    <w:rsid w:val="004A61FC"/>
    <w:rsid w:val="004A75FD"/>
    <w:rsid w:val="004B05AE"/>
    <w:rsid w:val="004B0828"/>
    <w:rsid w:val="004B0B73"/>
    <w:rsid w:val="004B3168"/>
    <w:rsid w:val="004B4ED9"/>
    <w:rsid w:val="004B5151"/>
    <w:rsid w:val="004B543A"/>
    <w:rsid w:val="004B5AAC"/>
    <w:rsid w:val="004B6169"/>
    <w:rsid w:val="004B6913"/>
    <w:rsid w:val="004B754E"/>
    <w:rsid w:val="004C0B72"/>
    <w:rsid w:val="004C18F5"/>
    <w:rsid w:val="004C27D4"/>
    <w:rsid w:val="004C2E17"/>
    <w:rsid w:val="004C3702"/>
    <w:rsid w:val="004C4501"/>
    <w:rsid w:val="004C5195"/>
    <w:rsid w:val="004C5846"/>
    <w:rsid w:val="004C6654"/>
    <w:rsid w:val="004C7E70"/>
    <w:rsid w:val="004D09E5"/>
    <w:rsid w:val="004D0B1C"/>
    <w:rsid w:val="004D21B4"/>
    <w:rsid w:val="004D22E9"/>
    <w:rsid w:val="004D36DE"/>
    <w:rsid w:val="004D3EA1"/>
    <w:rsid w:val="004D3EC4"/>
    <w:rsid w:val="004D447D"/>
    <w:rsid w:val="004D4E35"/>
    <w:rsid w:val="004E2E1D"/>
    <w:rsid w:val="004E376D"/>
    <w:rsid w:val="004E540E"/>
    <w:rsid w:val="004E78F7"/>
    <w:rsid w:val="004E7915"/>
    <w:rsid w:val="004F0856"/>
    <w:rsid w:val="004F351B"/>
    <w:rsid w:val="004F35EB"/>
    <w:rsid w:val="004F36E2"/>
    <w:rsid w:val="004F429F"/>
    <w:rsid w:val="004F459B"/>
    <w:rsid w:val="004F45A3"/>
    <w:rsid w:val="004F5370"/>
    <w:rsid w:val="004F56EE"/>
    <w:rsid w:val="004F63F4"/>
    <w:rsid w:val="004F73D9"/>
    <w:rsid w:val="0050003C"/>
    <w:rsid w:val="00501A57"/>
    <w:rsid w:val="0050338A"/>
    <w:rsid w:val="00503B2F"/>
    <w:rsid w:val="0050412B"/>
    <w:rsid w:val="00511C58"/>
    <w:rsid w:val="005123BC"/>
    <w:rsid w:val="0051321B"/>
    <w:rsid w:val="005137B6"/>
    <w:rsid w:val="00513E48"/>
    <w:rsid w:val="00513E4E"/>
    <w:rsid w:val="00513F5A"/>
    <w:rsid w:val="00521B6C"/>
    <w:rsid w:val="00521F62"/>
    <w:rsid w:val="00523596"/>
    <w:rsid w:val="00523ED1"/>
    <w:rsid w:val="00523F9F"/>
    <w:rsid w:val="005256AB"/>
    <w:rsid w:val="00525F59"/>
    <w:rsid w:val="005279BB"/>
    <w:rsid w:val="00530D7B"/>
    <w:rsid w:val="005321C1"/>
    <w:rsid w:val="00533699"/>
    <w:rsid w:val="00533992"/>
    <w:rsid w:val="005340EE"/>
    <w:rsid w:val="005346E8"/>
    <w:rsid w:val="00536946"/>
    <w:rsid w:val="0053699F"/>
    <w:rsid w:val="00536B6A"/>
    <w:rsid w:val="00537473"/>
    <w:rsid w:val="00537EEE"/>
    <w:rsid w:val="005416D2"/>
    <w:rsid w:val="005421A9"/>
    <w:rsid w:val="005422CC"/>
    <w:rsid w:val="00543689"/>
    <w:rsid w:val="0054469F"/>
    <w:rsid w:val="00544B35"/>
    <w:rsid w:val="005457F2"/>
    <w:rsid w:val="00545D76"/>
    <w:rsid w:val="00546199"/>
    <w:rsid w:val="00546D0C"/>
    <w:rsid w:val="005476BC"/>
    <w:rsid w:val="0054796D"/>
    <w:rsid w:val="00550B71"/>
    <w:rsid w:val="0055316A"/>
    <w:rsid w:val="00553210"/>
    <w:rsid w:val="005556FF"/>
    <w:rsid w:val="00560AE7"/>
    <w:rsid w:val="00560B1D"/>
    <w:rsid w:val="00560F6A"/>
    <w:rsid w:val="005617BC"/>
    <w:rsid w:val="00562179"/>
    <w:rsid w:val="00562664"/>
    <w:rsid w:val="00564C01"/>
    <w:rsid w:val="00564E19"/>
    <w:rsid w:val="00566586"/>
    <w:rsid w:val="0056660D"/>
    <w:rsid w:val="00566BFF"/>
    <w:rsid w:val="005670EC"/>
    <w:rsid w:val="005709D6"/>
    <w:rsid w:val="00571175"/>
    <w:rsid w:val="00571FB7"/>
    <w:rsid w:val="005737E3"/>
    <w:rsid w:val="00574318"/>
    <w:rsid w:val="0057530A"/>
    <w:rsid w:val="00575CCC"/>
    <w:rsid w:val="0057674C"/>
    <w:rsid w:val="00576D7F"/>
    <w:rsid w:val="00581B6F"/>
    <w:rsid w:val="00581DDF"/>
    <w:rsid w:val="00583235"/>
    <w:rsid w:val="0058422F"/>
    <w:rsid w:val="00584858"/>
    <w:rsid w:val="00585C83"/>
    <w:rsid w:val="005867C1"/>
    <w:rsid w:val="00590677"/>
    <w:rsid w:val="005918F8"/>
    <w:rsid w:val="0059242C"/>
    <w:rsid w:val="00592F1F"/>
    <w:rsid w:val="0059372E"/>
    <w:rsid w:val="00593D82"/>
    <w:rsid w:val="00594CAC"/>
    <w:rsid w:val="00596687"/>
    <w:rsid w:val="00596F04"/>
    <w:rsid w:val="005A0351"/>
    <w:rsid w:val="005A1EC4"/>
    <w:rsid w:val="005A2370"/>
    <w:rsid w:val="005A277F"/>
    <w:rsid w:val="005A3B3C"/>
    <w:rsid w:val="005A3B85"/>
    <w:rsid w:val="005A3CE3"/>
    <w:rsid w:val="005A4651"/>
    <w:rsid w:val="005A4770"/>
    <w:rsid w:val="005A4BF1"/>
    <w:rsid w:val="005A5054"/>
    <w:rsid w:val="005A62B1"/>
    <w:rsid w:val="005A712F"/>
    <w:rsid w:val="005A7A14"/>
    <w:rsid w:val="005B05A3"/>
    <w:rsid w:val="005B2194"/>
    <w:rsid w:val="005B2550"/>
    <w:rsid w:val="005B33F7"/>
    <w:rsid w:val="005B45E6"/>
    <w:rsid w:val="005B54C3"/>
    <w:rsid w:val="005B55E3"/>
    <w:rsid w:val="005B75D1"/>
    <w:rsid w:val="005B76A4"/>
    <w:rsid w:val="005B7CA1"/>
    <w:rsid w:val="005C1797"/>
    <w:rsid w:val="005C29AF"/>
    <w:rsid w:val="005C321D"/>
    <w:rsid w:val="005C3BB5"/>
    <w:rsid w:val="005C4198"/>
    <w:rsid w:val="005C4967"/>
    <w:rsid w:val="005C555D"/>
    <w:rsid w:val="005C613E"/>
    <w:rsid w:val="005C67F9"/>
    <w:rsid w:val="005C6B29"/>
    <w:rsid w:val="005C79B7"/>
    <w:rsid w:val="005D05BA"/>
    <w:rsid w:val="005D1760"/>
    <w:rsid w:val="005D216D"/>
    <w:rsid w:val="005D3081"/>
    <w:rsid w:val="005D4965"/>
    <w:rsid w:val="005D4F1E"/>
    <w:rsid w:val="005D50FC"/>
    <w:rsid w:val="005D5796"/>
    <w:rsid w:val="005D5C40"/>
    <w:rsid w:val="005D5E41"/>
    <w:rsid w:val="005D674D"/>
    <w:rsid w:val="005D7E22"/>
    <w:rsid w:val="005D7F1A"/>
    <w:rsid w:val="005E0A13"/>
    <w:rsid w:val="005E109D"/>
    <w:rsid w:val="005E1BA6"/>
    <w:rsid w:val="005E2B58"/>
    <w:rsid w:val="005E2BB0"/>
    <w:rsid w:val="005E4926"/>
    <w:rsid w:val="005E5437"/>
    <w:rsid w:val="005E5B82"/>
    <w:rsid w:val="005E5EFC"/>
    <w:rsid w:val="005F0380"/>
    <w:rsid w:val="005F20E6"/>
    <w:rsid w:val="005F3AB3"/>
    <w:rsid w:val="005F5CAC"/>
    <w:rsid w:val="005F7D72"/>
    <w:rsid w:val="00600C52"/>
    <w:rsid w:val="00601192"/>
    <w:rsid w:val="006019BE"/>
    <w:rsid w:val="00601DD1"/>
    <w:rsid w:val="00603180"/>
    <w:rsid w:val="00604088"/>
    <w:rsid w:val="006040F9"/>
    <w:rsid w:val="006058F3"/>
    <w:rsid w:val="0060688D"/>
    <w:rsid w:val="00607EAF"/>
    <w:rsid w:val="0061165E"/>
    <w:rsid w:val="00611C8D"/>
    <w:rsid w:val="00612255"/>
    <w:rsid w:val="006122D3"/>
    <w:rsid w:val="00613F12"/>
    <w:rsid w:val="006142B7"/>
    <w:rsid w:val="00614E05"/>
    <w:rsid w:val="00617001"/>
    <w:rsid w:val="00621FB1"/>
    <w:rsid w:val="0062290E"/>
    <w:rsid w:val="006235E3"/>
    <w:rsid w:val="0062377A"/>
    <w:rsid w:val="00624A71"/>
    <w:rsid w:val="00624C13"/>
    <w:rsid w:val="00625FC4"/>
    <w:rsid w:val="006261BD"/>
    <w:rsid w:val="00627099"/>
    <w:rsid w:val="006279BF"/>
    <w:rsid w:val="006300F3"/>
    <w:rsid w:val="0063020C"/>
    <w:rsid w:val="0063073F"/>
    <w:rsid w:val="00632491"/>
    <w:rsid w:val="00632EF9"/>
    <w:rsid w:val="006341AE"/>
    <w:rsid w:val="006347AF"/>
    <w:rsid w:val="00635C52"/>
    <w:rsid w:val="00636627"/>
    <w:rsid w:val="00637D1E"/>
    <w:rsid w:val="006402BC"/>
    <w:rsid w:val="006415DD"/>
    <w:rsid w:val="006420F1"/>
    <w:rsid w:val="006422ED"/>
    <w:rsid w:val="00643672"/>
    <w:rsid w:val="00643FA0"/>
    <w:rsid w:val="006449D3"/>
    <w:rsid w:val="00645B07"/>
    <w:rsid w:val="00646543"/>
    <w:rsid w:val="006507DD"/>
    <w:rsid w:val="006516D0"/>
    <w:rsid w:val="00653FEC"/>
    <w:rsid w:val="00654BC4"/>
    <w:rsid w:val="00656EEE"/>
    <w:rsid w:val="00660C3B"/>
    <w:rsid w:val="006618B6"/>
    <w:rsid w:val="00663407"/>
    <w:rsid w:val="00663BC8"/>
    <w:rsid w:val="006642D9"/>
    <w:rsid w:val="0066447D"/>
    <w:rsid w:val="00664B2B"/>
    <w:rsid w:val="00664D73"/>
    <w:rsid w:val="00665295"/>
    <w:rsid w:val="006656AD"/>
    <w:rsid w:val="00665833"/>
    <w:rsid w:val="00665D38"/>
    <w:rsid w:val="00666177"/>
    <w:rsid w:val="00666526"/>
    <w:rsid w:val="006677A3"/>
    <w:rsid w:val="00670373"/>
    <w:rsid w:val="0067245F"/>
    <w:rsid w:val="00674146"/>
    <w:rsid w:val="00674153"/>
    <w:rsid w:val="006744EA"/>
    <w:rsid w:val="00675AEA"/>
    <w:rsid w:val="00676426"/>
    <w:rsid w:val="006773D6"/>
    <w:rsid w:val="00677714"/>
    <w:rsid w:val="00680926"/>
    <w:rsid w:val="00680CEA"/>
    <w:rsid w:val="00681C2C"/>
    <w:rsid w:val="00683B1E"/>
    <w:rsid w:val="00684027"/>
    <w:rsid w:val="00684A06"/>
    <w:rsid w:val="006864F0"/>
    <w:rsid w:val="00687A5F"/>
    <w:rsid w:val="00692C8E"/>
    <w:rsid w:val="006943AC"/>
    <w:rsid w:val="00695B1F"/>
    <w:rsid w:val="006A01A4"/>
    <w:rsid w:val="006A18EF"/>
    <w:rsid w:val="006A2E36"/>
    <w:rsid w:val="006A3028"/>
    <w:rsid w:val="006A33CB"/>
    <w:rsid w:val="006A406B"/>
    <w:rsid w:val="006A432C"/>
    <w:rsid w:val="006A4835"/>
    <w:rsid w:val="006A4CEE"/>
    <w:rsid w:val="006A4F24"/>
    <w:rsid w:val="006A6734"/>
    <w:rsid w:val="006A6A8E"/>
    <w:rsid w:val="006B2E9A"/>
    <w:rsid w:val="006B3036"/>
    <w:rsid w:val="006B3AAF"/>
    <w:rsid w:val="006B5019"/>
    <w:rsid w:val="006C32C4"/>
    <w:rsid w:val="006C36C4"/>
    <w:rsid w:val="006C4174"/>
    <w:rsid w:val="006C63ED"/>
    <w:rsid w:val="006C67E5"/>
    <w:rsid w:val="006C7CE0"/>
    <w:rsid w:val="006D071E"/>
    <w:rsid w:val="006D0CE2"/>
    <w:rsid w:val="006D117F"/>
    <w:rsid w:val="006D1897"/>
    <w:rsid w:val="006D25C5"/>
    <w:rsid w:val="006D2B8F"/>
    <w:rsid w:val="006D4917"/>
    <w:rsid w:val="006D5367"/>
    <w:rsid w:val="006E0BB4"/>
    <w:rsid w:val="006E17E1"/>
    <w:rsid w:val="006E1D75"/>
    <w:rsid w:val="006E20E5"/>
    <w:rsid w:val="006E21F7"/>
    <w:rsid w:val="006E3566"/>
    <w:rsid w:val="006E3ADB"/>
    <w:rsid w:val="006E3BB5"/>
    <w:rsid w:val="006E50CD"/>
    <w:rsid w:val="006E57AA"/>
    <w:rsid w:val="006E595A"/>
    <w:rsid w:val="006E719B"/>
    <w:rsid w:val="006F015E"/>
    <w:rsid w:val="006F042C"/>
    <w:rsid w:val="006F0517"/>
    <w:rsid w:val="006F0907"/>
    <w:rsid w:val="006F1121"/>
    <w:rsid w:val="006F2624"/>
    <w:rsid w:val="006F3970"/>
    <w:rsid w:val="006F39E8"/>
    <w:rsid w:val="006F3A67"/>
    <w:rsid w:val="006F54E6"/>
    <w:rsid w:val="006F68D0"/>
    <w:rsid w:val="006F6C00"/>
    <w:rsid w:val="006F71FB"/>
    <w:rsid w:val="006F7552"/>
    <w:rsid w:val="00700502"/>
    <w:rsid w:val="007005D0"/>
    <w:rsid w:val="007011C5"/>
    <w:rsid w:val="0070153E"/>
    <w:rsid w:val="007018C6"/>
    <w:rsid w:val="00702361"/>
    <w:rsid w:val="00702402"/>
    <w:rsid w:val="00702B62"/>
    <w:rsid w:val="00704254"/>
    <w:rsid w:val="007056A4"/>
    <w:rsid w:val="00705E76"/>
    <w:rsid w:val="00707640"/>
    <w:rsid w:val="0070765F"/>
    <w:rsid w:val="00707901"/>
    <w:rsid w:val="00716204"/>
    <w:rsid w:val="007171FC"/>
    <w:rsid w:val="00717AD0"/>
    <w:rsid w:val="00717C08"/>
    <w:rsid w:val="00717C3A"/>
    <w:rsid w:val="0072085A"/>
    <w:rsid w:val="0072087B"/>
    <w:rsid w:val="00720D29"/>
    <w:rsid w:val="00723144"/>
    <w:rsid w:val="007233FB"/>
    <w:rsid w:val="00724E66"/>
    <w:rsid w:val="00724FDF"/>
    <w:rsid w:val="00726353"/>
    <w:rsid w:val="00727673"/>
    <w:rsid w:val="00727BF8"/>
    <w:rsid w:val="007304CF"/>
    <w:rsid w:val="00730B5A"/>
    <w:rsid w:val="00730BF6"/>
    <w:rsid w:val="00730D75"/>
    <w:rsid w:val="00733976"/>
    <w:rsid w:val="007339D6"/>
    <w:rsid w:val="00735520"/>
    <w:rsid w:val="007371AC"/>
    <w:rsid w:val="00737825"/>
    <w:rsid w:val="00741A20"/>
    <w:rsid w:val="00743326"/>
    <w:rsid w:val="0074340B"/>
    <w:rsid w:val="007461AC"/>
    <w:rsid w:val="00750465"/>
    <w:rsid w:val="007510C5"/>
    <w:rsid w:val="00751FE9"/>
    <w:rsid w:val="00753413"/>
    <w:rsid w:val="00753555"/>
    <w:rsid w:val="0075423D"/>
    <w:rsid w:val="007557FE"/>
    <w:rsid w:val="00756159"/>
    <w:rsid w:val="00756F3F"/>
    <w:rsid w:val="00757B8E"/>
    <w:rsid w:val="00760640"/>
    <w:rsid w:val="00760C71"/>
    <w:rsid w:val="0076186A"/>
    <w:rsid w:val="00761D21"/>
    <w:rsid w:val="0076399C"/>
    <w:rsid w:val="0076427F"/>
    <w:rsid w:val="00764AB4"/>
    <w:rsid w:val="00770786"/>
    <w:rsid w:val="0077187B"/>
    <w:rsid w:val="007723A6"/>
    <w:rsid w:val="0077251B"/>
    <w:rsid w:val="00773CF4"/>
    <w:rsid w:val="0077437C"/>
    <w:rsid w:val="0077733A"/>
    <w:rsid w:val="00781459"/>
    <w:rsid w:val="00782FC5"/>
    <w:rsid w:val="00783442"/>
    <w:rsid w:val="00783887"/>
    <w:rsid w:val="00783985"/>
    <w:rsid w:val="00784395"/>
    <w:rsid w:val="007862D6"/>
    <w:rsid w:val="00786EFD"/>
    <w:rsid w:val="007877F1"/>
    <w:rsid w:val="00787ECD"/>
    <w:rsid w:val="00790328"/>
    <w:rsid w:val="00791F1F"/>
    <w:rsid w:val="00792C59"/>
    <w:rsid w:val="0079325D"/>
    <w:rsid w:val="00795AA3"/>
    <w:rsid w:val="00796A41"/>
    <w:rsid w:val="007A06C8"/>
    <w:rsid w:val="007A25EB"/>
    <w:rsid w:val="007A3A76"/>
    <w:rsid w:val="007A523D"/>
    <w:rsid w:val="007A5760"/>
    <w:rsid w:val="007A7085"/>
    <w:rsid w:val="007A7D98"/>
    <w:rsid w:val="007B0723"/>
    <w:rsid w:val="007B0DF6"/>
    <w:rsid w:val="007B1682"/>
    <w:rsid w:val="007B1A66"/>
    <w:rsid w:val="007B247A"/>
    <w:rsid w:val="007B2FE8"/>
    <w:rsid w:val="007B4464"/>
    <w:rsid w:val="007B6C77"/>
    <w:rsid w:val="007B7D5E"/>
    <w:rsid w:val="007C1671"/>
    <w:rsid w:val="007C3008"/>
    <w:rsid w:val="007C3212"/>
    <w:rsid w:val="007C438E"/>
    <w:rsid w:val="007C49F3"/>
    <w:rsid w:val="007C598F"/>
    <w:rsid w:val="007C5CA3"/>
    <w:rsid w:val="007C5DC7"/>
    <w:rsid w:val="007C5F7F"/>
    <w:rsid w:val="007C688E"/>
    <w:rsid w:val="007C69E7"/>
    <w:rsid w:val="007C6F8E"/>
    <w:rsid w:val="007C7A07"/>
    <w:rsid w:val="007D3254"/>
    <w:rsid w:val="007D4004"/>
    <w:rsid w:val="007D4CEC"/>
    <w:rsid w:val="007E119C"/>
    <w:rsid w:val="007E1F53"/>
    <w:rsid w:val="007E20C2"/>
    <w:rsid w:val="007E6466"/>
    <w:rsid w:val="007E73C5"/>
    <w:rsid w:val="007E7A05"/>
    <w:rsid w:val="007F0954"/>
    <w:rsid w:val="007F1DA9"/>
    <w:rsid w:val="007F29C4"/>
    <w:rsid w:val="007F4599"/>
    <w:rsid w:val="007F599E"/>
    <w:rsid w:val="007F6254"/>
    <w:rsid w:val="007F696E"/>
    <w:rsid w:val="007F74D1"/>
    <w:rsid w:val="007F7F48"/>
    <w:rsid w:val="00801823"/>
    <w:rsid w:val="0080240E"/>
    <w:rsid w:val="00802815"/>
    <w:rsid w:val="008052BD"/>
    <w:rsid w:val="00810CA5"/>
    <w:rsid w:val="00811070"/>
    <w:rsid w:val="0081151F"/>
    <w:rsid w:val="0081158A"/>
    <w:rsid w:val="00811E46"/>
    <w:rsid w:val="00812327"/>
    <w:rsid w:val="00812B4B"/>
    <w:rsid w:val="00813640"/>
    <w:rsid w:val="0081572E"/>
    <w:rsid w:val="008160D2"/>
    <w:rsid w:val="00821200"/>
    <w:rsid w:val="00823064"/>
    <w:rsid w:val="008234C4"/>
    <w:rsid w:val="008246E1"/>
    <w:rsid w:val="00825C43"/>
    <w:rsid w:val="008262D5"/>
    <w:rsid w:val="008265EE"/>
    <w:rsid w:val="008301C8"/>
    <w:rsid w:val="00831454"/>
    <w:rsid w:val="00831C27"/>
    <w:rsid w:val="00832BF4"/>
    <w:rsid w:val="008330F5"/>
    <w:rsid w:val="0083341E"/>
    <w:rsid w:val="008347B0"/>
    <w:rsid w:val="00835442"/>
    <w:rsid w:val="00837A0A"/>
    <w:rsid w:val="0084139C"/>
    <w:rsid w:val="00842751"/>
    <w:rsid w:val="008432A1"/>
    <w:rsid w:val="008443F7"/>
    <w:rsid w:val="00844650"/>
    <w:rsid w:val="008448BB"/>
    <w:rsid w:val="00844E80"/>
    <w:rsid w:val="00846BEB"/>
    <w:rsid w:val="0085099E"/>
    <w:rsid w:val="00851DA5"/>
    <w:rsid w:val="00852AAA"/>
    <w:rsid w:val="00854198"/>
    <w:rsid w:val="00854A9B"/>
    <w:rsid w:val="008558FF"/>
    <w:rsid w:val="00855FCE"/>
    <w:rsid w:val="00856AC2"/>
    <w:rsid w:val="0085759D"/>
    <w:rsid w:val="00862A62"/>
    <w:rsid w:val="0086399D"/>
    <w:rsid w:val="00865C29"/>
    <w:rsid w:val="00865EAC"/>
    <w:rsid w:val="00866A41"/>
    <w:rsid w:val="00867E24"/>
    <w:rsid w:val="00867FC5"/>
    <w:rsid w:val="00870165"/>
    <w:rsid w:val="00871D89"/>
    <w:rsid w:val="00874698"/>
    <w:rsid w:val="00874AE1"/>
    <w:rsid w:val="00874E8B"/>
    <w:rsid w:val="00875285"/>
    <w:rsid w:val="008753D9"/>
    <w:rsid w:val="00876288"/>
    <w:rsid w:val="008769A2"/>
    <w:rsid w:val="00880476"/>
    <w:rsid w:val="00882EEE"/>
    <w:rsid w:val="00884793"/>
    <w:rsid w:val="00885194"/>
    <w:rsid w:val="00885C92"/>
    <w:rsid w:val="008873C9"/>
    <w:rsid w:val="00890DAA"/>
    <w:rsid w:val="008913A4"/>
    <w:rsid w:val="00892BE4"/>
    <w:rsid w:val="008931E9"/>
    <w:rsid w:val="008936A8"/>
    <w:rsid w:val="00893C83"/>
    <w:rsid w:val="00893FBF"/>
    <w:rsid w:val="00896305"/>
    <w:rsid w:val="00896386"/>
    <w:rsid w:val="008A05CB"/>
    <w:rsid w:val="008A0CDE"/>
    <w:rsid w:val="008A1117"/>
    <w:rsid w:val="008A273E"/>
    <w:rsid w:val="008A2DAE"/>
    <w:rsid w:val="008A2DF3"/>
    <w:rsid w:val="008A3142"/>
    <w:rsid w:val="008A3260"/>
    <w:rsid w:val="008A48E4"/>
    <w:rsid w:val="008A5065"/>
    <w:rsid w:val="008A6BA7"/>
    <w:rsid w:val="008B1144"/>
    <w:rsid w:val="008B151C"/>
    <w:rsid w:val="008B152E"/>
    <w:rsid w:val="008B15B4"/>
    <w:rsid w:val="008B37D8"/>
    <w:rsid w:val="008B475D"/>
    <w:rsid w:val="008B47CE"/>
    <w:rsid w:val="008B4908"/>
    <w:rsid w:val="008B521A"/>
    <w:rsid w:val="008B5E08"/>
    <w:rsid w:val="008B5E0E"/>
    <w:rsid w:val="008B7E5B"/>
    <w:rsid w:val="008C1A89"/>
    <w:rsid w:val="008C2704"/>
    <w:rsid w:val="008C394E"/>
    <w:rsid w:val="008C457D"/>
    <w:rsid w:val="008C5CF9"/>
    <w:rsid w:val="008C773C"/>
    <w:rsid w:val="008D1800"/>
    <w:rsid w:val="008D2239"/>
    <w:rsid w:val="008D2720"/>
    <w:rsid w:val="008D3903"/>
    <w:rsid w:val="008D5FD6"/>
    <w:rsid w:val="008D69CD"/>
    <w:rsid w:val="008D6B51"/>
    <w:rsid w:val="008E1F07"/>
    <w:rsid w:val="008E2638"/>
    <w:rsid w:val="008E4E04"/>
    <w:rsid w:val="008E4E34"/>
    <w:rsid w:val="008E6449"/>
    <w:rsid w:val="008E715F"/>
    <w:rsid w:val="008F02B3"/>
    <w:rsid w:val="008F06B4"/>
    <w:rsid w:val="008F1021"/>
    <w:rsid w:val="008F1A1C"/>
    <w:rsid w:val="008F2242"/>
    <w:rsid w:val="008F3D44"/>
    <w:rsid w:val="008F4700"/>
    <w:rsid w:val="008F4F22"/>
    <w:rsid w:val="008F6E79"/>
    <w:rsid w:val="008F70CB"/>
    <w:rsid w:val="008F73C9"/>
    <w:rsid w:val="008F78E6"/>
    <w:rsid w:val="008F7A92"/>
    <w:rsid w:val="008F7B78"/>
    <w:rsid w:val="008F7FC7"/>
    <w:rsid w:val="009009BE"/>
    <w:rsid w:val="00900FC1"/>
    <w:rsid w:val="00901AED"/>
    <w:rsid w:val="00901FC1"/>
    <w:rsid w:val="00903245"/>
    <w:rsid w:val="0090449E"/>
    <w:rsid w:val="00904A31"/>
    <w:rsid w:val="00905133"/>
    <w:rsid w:val="009056C5"/>
    <w:rsid w:val="0090609B"/>
    <w:rsid w:val="0090657D"/>
    <w:rsid w:val="009065EF"/>
    <w:rsid w:val="009072EB"/>
    <w:rsid w:val="00907587"/>
    <w:rsid w:val="00910803"/>
    <w:rsid w:val="00911045"/>
    <w:rsid w:val="00911091"/>
    <w:rsid w:val="00911C32"/>
    <w:rsid w:val="00911CC1"/>
    <w:rsid w:val="00911DE5"/>
    <w:rsid w:val="00912615"/>
    <w:rsid w:val="009130DA"/>
    <w:rsid w:val="00913E37"/>
    <w:rsid w:val="00914FAB"/>
    <w:rsid w:val="00916E24"/>
    <w:rsid w:val="009205A3"/>
    <w:rsid w:val="00920622"/>
    <w:rsid w:val="009226E4"/>
    <w:rsid w:val="0092293E"/>
    <w:rsid w:val="00923170"/>
    <w:rsid w:val="00923379"/>
    <w:rsid w:val="0092417F"/>
    <w:rsid w:val="0092664F"/>
    <w:rsid w:val="0092714A"/>
    <w:rsid w:val="00930637"/>
    <w:rsid w:val="00931577"/>
    <w:rsid w:val="009324C2"/>
    <w:rsid w:val="00933EE0"/>
    <w:rsid w:val="0093683B"/>
    <w:rsid w:val="00936DB6"/>
    <w:rsid w:val="00936F10"/>
    <w:rsid w:val="00941D0F"/>
    <w:rsid w:val="0094267A"/>
    <w:rsid w:val="00943036"/>
    <w:rsid w:val="009436E4"/>
    <w:rsid w:val="0094373E"/>
    <w:rsid w:val="009447A6"/>
    <w:rsid w:val="0094550A"/>
    <w:rsid w:val="00945662"/>
    <w:rsid w:val="009457F3"/>
    <w:rsid w:val="009459C4"/>
    <w:rsid w:val="00946C17"/>
    <w:rsid w:val="00946E90"/>
    <w:rsid w:val="00947458"/>
    <w:rsid w:val="0094787E"/>
    <w:rsid w:val="0095053E"/>
    <w:rsid w:val="009507C4"/>
    <w:rsid w:val="00952A6D"/>
    <w:rsid w:val="0095316A"/>
    <w:rsid w:val="00955D80"/>
    <w:rsid w:val="009564AC"/>
    <w:rsid w:val="00960CCC"/>
    <w:rsid w:val="00961AD4"/>
    <w:rsid w:val="0096289D"/>
    <w:rsid w:val="009630CF"/>
    <w:rsid w:val="009632E1"/>
    <w:rsid w:val="00964890"/>
    <w:rsid w:val="00964B8B"/>
    <w:rsid w:val="00964FA9"/>
    <w:rsid w:val="00966CF9"/>
    <w:rsid w:val="009704A2"/>
    <w:rsid w:val="00972650"/>
    <w:rsid w:val="009734B7"/>
    <w:rsid w:val="00973BE9"/>
    <w:rsid w:val="009760F6"/>
    <w:rsid w:val="009800C2"/>
    <w:rsid w:val="009801C7"/>
    <w:rsid w:val="00981499"/>
    <w:rsid w:val="00981679"/>
    <w:rsid w:val="00981A3C"/>
    <w:rsid w:val="009828BC"/>
    <w:rsid w:val="00984702"/>
    <w:rsid w:val="009857E4"/>
    <w:rsid w:val="00985DDE"/>
    <w:rsid w:val="00986600"/>
    <w:rsid w:val="009901AC"/>
    <w:rsid w:val="00990358"/>
    <w:rsid w:val="00991099"/>
    <w:rsid w:val="00991272"/>
    <w:rsid w:val="00991311"/>
    <w:rsid w:val="00991460"/>
    <w:rsid w:val="00994337"/>
    <w:rsid w:val="0099718C"/>
    <w:rsid w:val="009A01EC"/>
    <w:rsid w:val="009A0889"/>
    <w:rsid w:val="009A162C"/>
    <w:rsid w:val="009A1874"/>
    <w:rsid w:val="009A33A0"/>
    <w:rsid w:val="009A4F80"/>
    <w:rsid w:val="009B0729"/>
    <w:rsid w:val="009B15F0"/>
    <w:rsid w:val="009B3B4B"/>
    <w:rsid w:val="009B4605"/>
    <w:rsid w:val="009B5744"/>
    <w:rsid w:val="009B7B04"/>
    <w:rsid w:val="009C25B9"/>
    <w:rsid w:val="009C3728"/>
    <w:rsid w:val="009C3A8C"/>
    <w:rsid w:val="009C3E7D"/>
    <w:rsid w:val="009C53E3"/>
    <w:rsid w:val="009C55EE"/>
    <w:rsid w:val="009C6A8F"/>
    <w:rsid w:val="009C70F0"/>
    <w:rsid w:val="009D03A5"/>
    <w:rsid w:val="009D4F00"/>
    <w:rsid w:val="009D6731"/>
    <w:rsid w:val="009D747E"/>
    <w:rsid w:val="009D7B3E"/>
    <w:rsid w:val="009E0405"/>
    <w:rsid w:val="009E0454"/>
    <w:rsid w:val="009E07AB"/>
    <w:rsid w:val="009E1310"/>
    <w:rsid w:val="009E1644"/>
    <w:rsid w:val="009E50F5"/>
    <w:rsid w:val="009E58C3"/>
    <w:rsid w:val="009E6C9E"/>
    <w:rsid w:val="009E71A8"/>
    <w:rsid w:val="009E76E8"/>
    <w:rsid w:val="009E7F8F"/>
    <w:rsid w:val="009F01D3"/>
    <w:rsid w:val="009F0BB5"/>
    <w:rsid w:val="009F100B"/>
    <w:rsid w:val="009F108D"/>
    <w:rsid w:val="009F148D"/>
    <w:rsid w:val="009F2844"/>
    <w:rsid w:val="009F3959"/>
    <w:rsid w:val="009F42FF"/>
    <w:rsid w:val="009F442C"/>
    <w:rsid w:val="009F66A8"/>
    <w:rsid w:val="009F6879"/>
    <w:rsid w:val="009F7373"/>
    <w:rsid w:val="00A00930"/>
    <w:rsid w:val="00A00BE3"/>
    <w:rsid w:val="00A0317D"/>
    <w:rsid w:val="00A0442F"/>
    <w:rsid w:val="00A05675"/>
    <w:rsid w:val="00A05FC1"/>
    <w:rsid w:val="00A07639"/>
    <w:rsid w:val="00A07B61"/>
    <w:rsid w:val="00A07BD9"/>
    <w:rsid w:val="00A109FE"/>
    <w:rsid w:val="00A10C9A"/>
    <w:rsid w:val="00A1119D"/>
    <w:rsid w:val="00A11BFE"/>
    <w:rsid w:val="00A126A2"/>
    <w:rsid w:val="00A13285"/>
    <w:rsid w:val="00A13B8A"/>
    <w:rsid w:val="00A15EE1"/>
    <w:rsid w:val="00A1678E"/>
    <w:rsid w:val="00A17937"/>
    <w:rsid w:val="00A17D67"/>
    <w:rsid w:val="00A3087B"/>
    <w:rsid w:val="00A3232E"/>
    <w:rsid w:val="00A32420"/>
    <w:rsid w:val="00A32714"/>
    <w:rsid w:val="00A33437"/>
    <w:rsid w:val="00A335AF"/>
    <w:rsid w:val="00A349E5"/>
    <w:rsid w:val="00A35CE4"/>
    <w:rsid w:val="00A37444"/>
    <w:rsid w:val="00A37BB5"/>
    <w:rsid w:val="00A407C9"/>
    <w:rsid w:val="00A40F56"/>
    <w:rsid w:val="00A42C4D"/>
    <w:rsid w:val="00A42C66"/>
    <w:rsid w:val="00A43182"/>
    <w:rsid w:val="00A4318C"/>
    <w:rsid w:val="00A435FF"/>
    <w:rsid w:val="00A43C6D"/>
    <w:rsid w:val="00A449D5"/>
    <w:rsid w:val="00A47BB7"/>
    <w:rsid w:val="00A507F2"/>
    <w:rsid w:val="00A50B97"/>
    <w:rsid w:val="00A50CDE"/>
    <w:rsid w:val="00A51082"/>
    <w:rsid w:val="00A5338E"/>
    <w:rsid w:val="00A537C6"/>
    <w:rsid w:val="00A53913"/>
    <w:rsid w:val="00A53FE5"/>
    <w:rsid w:val="00A547B3"/>
    <w:rsid w:val="00A54D70"/>
    <w:rsid w:val="00A55AD3"/>
    <w:rsid w:val="00A60CE5"/>
    <w:rsid w:val="00A618A4"/>
    <w:rsid w:val="00A638BE"/>
    <w:rsid w:val="00A64D0A"/>
    <w:rsid w:val="00A67534"/>
    <w:rsid w:val="00A67CF2"/>
    <w:rsid w:val="00A70061"/>
    <w:rsid w:val="00A70AD4"/>
    <w:rsid w:val="00A7310F"/>
    <w:rsid w:val="00A73B59"/>
    <w:rsid w:val="00A7468A"/>
    <w:rsid w:val="00A7548F"/>
    <w:rsid w:val="00A754B7"/>
    <w:rsid w:val="00A77577"/>
    <w:rsid w:val="00A77AFB"/>
    <w:rsid w:val="00A80677"/>
    <w:rsid w:val="00A833CC"/>
    <w:rsid w:val="00A834E9"/>
    <w:rsid w:val="00A83769"/>
    <w:rsid w:val="00A8457C"/>
    <w:rsid w:val="00A8516F"/>
    <w:rsid w:val="00A8613A"/>
    <w:rsid w:val="00A869BF"/>
    <w:rsid w:val="00A87AD6"/>
    <w:rsid w:val="00A901E4"/>
    <w:rsid w:val="00A91160"/>
    <w:rsid w:val="00A9116D"/>
    <w:rsid w:val="00A92123"/>
    <w:rsid w:val="00A930A9"/>
    <w:rsid w:val="00A9317A"/>
    <w:rsid w:val="00A93544"/>
    <w:rsid w:val="00A93AE2"/>
    <w:rsid w:val="00A94F20"/>
    <w:rsid w:val="00A96B10"/>
    <w:rsid w:val="00A9710B"/>
    <w:rsid w:val="00A97182"/>
    <w:rsid w:val="00AA1291"/>
    <w:rsid w:val="00AA190C"/>
    <w:rsid w:val="00AA1990"/>
    <w:rsid w:val="00AA1BCE"/>
    <w:rsid w:val="00AA66E0"/>
    <w:rsid w:val="00AA6AB3"/>
    <w:rsid w:val="00AA7598"/>
    <w:rsid w:val="00AA7DF5"/>
    <w:rsid w:val="00AB01C3"/>
    <w:rsid w:val="00AB01FC"/>
    <w:rsid w:val="00AB0AD0"/>
    <w:rsid w:val="00AB170B"/>
    <w:rsid w:val="00AB1745"/>
    <w:rsid w:val="00AB54BB"/>
    <w:rsid w:val="00AB66B2"/>
    <w:rsid w:val="00AB69F1"/>
    <w:rsid w:val="00AB72AD"/>
    <w:rsid w:val="00AC0F84"/>
    <w:rsid w:val="00AC1D51"/>
    <w:rsid w:val="00AC21EF"/>
    <w:rsid w:val="00AC2DAE"/>
    <w:rsid w:val="00AC3048"/>
    <w:rsid w:val="00AC4384"/>
    <w:rsid w:val="00AC4CBE"/>
    <w:rsid w:val="00AC68DF"/>
    <w:rsid w:val="00AD01C1"/>
    <w:rsid w:val="00AD03D2"/>
    <w:rsid w:val="00AD0F77"/>
    <w:rsid w:val="00AD13C1"/>
    <w:rsid w:val="00AD205B"/>
    <w:rsid w:val="00AD31CB"/>
    <w:rsid w:val="00AD38EE"/>
    <w:rsid w:val="00AD61A4"/>
    <w:rsid w:val="00AD6FDB"/>
    <w:rsid w:val="00AD738E"/>
    <w:rsid w:val="00AE0E1E"/>
    <w:rsid w:val="00AE1E1E"/>
    <w:rsid w:val="00AE235E"/>
    <w:rsid w:val="00AE2792"/>
    <w:rsid w:val="00AE358E"/>
    <w:rsid w:val="00AE3892"/>
    <w:rsid w:val="00AE38A0"/>
    <w:rsid w:val="00AE5824"/>
    <w:rsid w:val="00AE6770"/>
    <w:rsid w:val="00AE72B6"/>
    <w:rsid w:val="00AF08FF"/>
    <w:rsid w:val="00AF0994"/>
    <w:rsid w:val="00AF0E15"/>
    <w:rsid w:val="00AF104B"/>
    <w:rsid w:val="00AF11C6"/>
    <w:rsid w:val="00AF1A27"/>
    <w:rsid w:val="00AF2558"/>
    <w:rsid w:val="00AF4053"/>
    <w:rsid w:val="00AF4777"/>
    <w:rsid w:val="00AF4963"/>
    <w:rsid w:val="00AF56B6"/>
    <w:rsid w:val="00AF6371"/>
    <w:rsid w:val="00AF652C"/>
    <w:rsid w:val="00AF6EEC"/>
    <w:rsid w:val="00AF6F1A"/>
    <w:rsid w:val="00AF785A"/>
    <w:rsid w:val="00B00041"/>
    <w:rsid w:val="00B005A4"/>
    <w:rsid w:val="00B020C2"/>
    <w:rsid w:val="00B0327D"/>
    <w:rsid w:val="00B03B1F"/>
    <w:rsid w:val="00B03C5D"/>
    <w:rsid w:val="00B04115"/>
    <w:rsid w:val="00B05209"/>
    <w:rsid w:val="00B0606A"/>
    <w:rsid w:val="00B06910"/>
    <w:rsid w:val="00B07E55"/>
    <w:rsid w:val="00B10B0B"/>
    <w:rsid w:val="00B10EB1"/>
    <w:rsid w:val="00B12518"/>
    <w:rsid w:val="00B13E45"/>
    <w:rsid w:val="00B14563"/>
    <w:rsid w:val="00B1489F"/>
    <w:rsid w:val="00B158FE"/>
    <w:rsid w:val="00B16609"/>
    <w:rsid w:val="00B178AE"/>
    <w:rsid w:val="00B204BE"/>
    <w:rsid w:val="00B2237C"/>
    <w:rsid w:val="00B2266A"/>
    <w:rsid w:val="00B22982"/>
    <w:rsid w:val="00B22A5D"/>
    <w:rsid w:val="00B230D9"/>
    <w:rsid w:val="00B23B10"/>
    <w:rsid w:val="00B250EC"/>
    <w:rsid w:val="00B31854"/>
    <w:rsid w:val="00B32585"/>
    <w:rsid w:val="00B33DDE"/>
    <w:rsid w:val="00B3485F"/>
    <w:rsid w:val="00B34E8E"/>
    <w:rsid w:val="00B351CF"/>
    <w:rsid w:val="00B35A39"/>
    <w:rsid w:val="00B35D11"/>
    <w:rsid w:val="00B37398"/>
    <w:rsid w:val="00B43647"/>
    <w:rsid w:val="00B43C8E"/>
    <w:rsid w:val="00B43E73"/>
    <w:rsid w:val="00B44B7B"/>
    <w:rsid w:val="00B452FF"/>
    <w:rsid w:val="00B45437"/>
    <w:rsid w:val="00B4560E"/>
    <w:rsid w:val="00B45B08"/>
    <w:rsid w:val="00B45CB1"/>
    <w:rsid w:val="00B47859"/>
    <w:rsid w:val="00B47E42"/>
    <w:rsid w:val="00B507EA"/>
    <w:rsid w:val="00B514BE"/>
    <w:rsid w:val="00B515AF"/>
    <w:rsid w:val="00B51BD1"/>
    <w:rsid w:val="00B5318F"/>
    <w:rsid w:val="00B56DF3"/>
    <w:rsid w:val="00B571F5"/>
    <w:rsid w:val="00B6050B"/>
    <w:rsid w:val="00B62606"/>
    <w:rsid w:val="00B639B4"/>
    <w:rsid w:val="00B645F1"/>
    <w:rsid w:val="00B704AF"/>
    <w:rsid w:val="00B7058E"/>
    <w:rsid w:val="00B7077B"/>
    <w:rsid w:val="00B70DFB"/>
    <w:rsid w:val="00B71AF3"/>
    <w:rsid w:val="00B740D9"/>
    <w:rsid w:val="00B752D6"/>
    <w:rsid w:val="00B762FD"/>
    <w:rsid w:val="00B764BD"/>
    <w:rsid w:val="00B81005"/>
    <w:rsid w:val="00B813F5"/>
    <w:rsid w:val="00B81508"/>
    <w:rsid w:val="00B8224B"/>
    <w:rsid w:val="00B828B0"/>
    <w:rsid w:val="00B828DB"/>
    <w:rsid w:val="00B8308E"/>
    <w:rsid w:val="00B8582E"/>
    <w:rsid w:val="00B85877"/>
    <w:rsid w:val="00B85C75"/>
    <w:rsid w:val="00B86162"/>
    <w:rsid w:val="00B86C9C"/>
    <w:rsid w:val="00B87930"/>
    <w:rsid w:val="00B92690"/>
    <w:rsid w:val="00B9373C"/>
    <w:rsid w:val="00B9415C"/>
    <w:rsid w:val="00B944CF"/>
    <w:rsid w:val="00B9493F"/>
    <w:rsid w:val="00B95879"/>
    <w:rsid w:val="00B97486"/>
    <w:rsid w:val="00BA08C2"/>
    <w:rsid w:val="00BA0DEA"/>
    <w:rsid w:val="00BA23CD"/>
    <w:rsid w:val="00BA25D9"/>
    <w:rsid w:val="00BA361B"/>
    <w:rsid w:val="00BA45DE"/>
    <w:rsid w:val="00BA5FB6"/>
    <w:rsid w:val="00BA7168"/>
    <w:rsid w:val="00BB04B4"/>
    <w:rsid w:val="00BB1CB0"/>
    <w:rsid w:val="00BB3425"/>
    <w:rsid w:val="00BB382A"/>
    <w:rsid w:val="00BB50E2"/>
    <w:rsid w:val="00BB53D7"/>
    <w:rsid w:val="00BB5542"/>
    <w:rsid w:val="00BB5F02"/>
    <w:rsid w:val="00BB6ADB"/>
    <w:rsid w:val="00BB72BB"/>
    <w:rsid w:val="00BC0662"/>
    <w:rsid w:val="00BC10E6"/>
    <w:rsid w:val="00BC11E6"/>
    <w:rsid w:val="00BC200A"/>
    <w:rsid w:val="00BC36A4"/>
    <w:rsid w:val="00BC3B2C"/>
    <w:rsid w:val="00BC4783"/>
    <w:rsid w:val="00BC5035"/>
    <w:rsid w:val="00BC5D27"/>
    <w:rsid w:val="00BC5D5C"/>
    <w:rsid w:val="00BC7252"/>
    <w:rsid w:val="00BD1717"/>
    <w:rsid w:val="00BD194B"/>
    <w:rsid w:val="00BD1E56"/>
    <w:rsid w:val="00BD2628"/>
    <w:rsid w:val="00BD2E37"/>
    <w:rsid w:val="00BD2E77"/>
    <w:rsid w:val="00BD30EA"/>
    <w:rsid w:val="00BD3E02"/>
    <w:rsid w:val="00BD4245"/>
    <w:rsid w:val="00BD4839"/>
    <w:rsid w:val="00BD502F"/>
    <w:rsid w:val="00BD65C1"/>
    <w:rsid w:val="00BD69B8"/>
    <w:rsid w:val="00BD73C0"/>
    <w:rsid w:val="00BD7764"/>
    <w:rsid w:val="00BE02DE"/>
    <w:rsid w:val="00BE2B47"/>
    <w:rsid w:val="00BE351D"/>
    <w:rsid w:val="00BE3BC8"/>
    <w:rsid w:val="00BE3E32"/>
    <w:rsid w:val="00BE3EA6"/>
    <w:rsid w:val="00BE406C"/>
    <w:rsid w:val="00BE5881"/>
    <w:rsid w:val="00BE58B6"/>
    <w:rsid w:val="00BE64C4"/>
    <w:rsid w:val="00BE6830"/>
    <w:rsid w:val="00BE7A45"/>
    <w:rsid w:val="00BE7D3C"/>
    <w:rsid w:val="00BF2A45"/>
    <w:rsid w:val="00BF4B26"/>
    <w:rsid w:val="00BF56DF"/>
    <w:rsid w:val="00BF5B44"/>
    <w:rsid w:val="00BF5D9C"/>
    <w:rsid w:val="00BF5F9A"/>
    <w:rsid w:val="00BF642B"/>
    <w:rsid w:val="00BF69D4"/>
    <w:rsid w:val="00BF6D46"/>
    <w:rsid w:val="00BF79E9"/>
    <w:rsid w:val="00BF7E82"/>
    <w:rsid w:val="00C0102C"/>
    <w:rsid w:val="00C012CC"/>
    <w:rsid w:val="00C01AFB"/>
    <w:rsid w:val="00C02887"/>
    <w:rsid w:val="00C02A1C"/>
    <w:rsid w:val="00C0360A"/>
    <w:rsid w:val="00C0373D"/>
    <w:rsid w:val="00C03864"/>
    <w:rsid w:val="00C038DE"/>
    <w:rsid w:val="00C03D8E"/>
    <w:rsid w:val="00C059F8"/>
    <w:rsid w:val="00C05A9A"/>
    <w:rsid w:val="00C0689A"/>
    <w:rsid w:val="00C0748E"/>
    <w:rsid w:val="00C07C31"/>
    <w:rsid w:val="00C1012F"/>
    <w:rsid w:val="00C10EA8"/>
    <w:rsid w:val="00C13D26"/>
    <w:rsid w:val="00C15451"/>
    <w:rsid w:val="00C1585D"/>
    <w:rsid w:val="00C15DAF"/>
    <w:rsid w:val="00C16FE1"/>
    <w:rsid w:val="00C17CBD"/>
    <w:rsid w:val="00C17FEC"/>
    <w:rsid w:val="00C20684"/>
    <w:rsid w:val="00C209E9"/>
    <w:rsid w:val="00C2147B"/>
    <w:rsid w:val="00C22145"/>
    <w:rsid w:val="00C22843"/>
    <w:rsid w:val="00C22926"/>
    <w:rsid w:val="00C22C03"/>
    <w:rsid w:val="00C2317B"/>
    <w:rsid w:val="00C23AF1"/>
    <w:rsid w:val="00C24FA1"/>
    <w:rsid w:val="00C25551"/>
    <w:rsid w:val="00C26A63"/>
    <w:rsid w:val="00C26CB4"/>
    <w:rsid w:val="00C2784C"/>
    <w:rsid w:val="00C27D2C"/>
    <w:rsid w:val="00C304EA"/>
    <w:rsid w:val="00C3072E"/>
    <w:rsid w:val="00C30955"/>
    <w:rsid w:val="00C31CA0"/>
    <w:rsid w:val="00C32140"/>
    <w:rsid w:val="00C32BC0"/>
    <w:rsid w:val="00C33049"/>
    <w:rsid w:val="00C332C2"/>
    <w:rsid w:val="00C33C29"/>
    <w:rsid w:val="00C342F9"/>
    <w:rsid w:val="00C40205"/>
    <w:rsid w:val="00C42C18"/>
    <w:rsid w:val="00C45E3E"/>
    <w:rsid w:val="00C46A65"/>
    <w:rsid w:val="00C46DC3"/>
    <w:rsid w:val="00C521C4"/>
    <w:rsid w:val="00C5226D"/>
    <w:rsid w:val="00C52CE5"/>
    <w:rsid w:val="00C5324D"/>
    <w:rsid w:val="00C54060"/>
    <w:rsid w:val="00C5411C"/>
    <w:rsid w:val="00C54188"/>
    <w:rsid w:val="00C5495C"/>
    <w:rsid w:val="00C5565A"/>
    <w:rsid w:val="00C55BDA"/>
    <w:rsid w:val="00C568ED"/>
    <w:rsid w:val="00C6035F"/>
    <w:rsid w:val="00C6129D"/>
    <w:rsid w:val="00C61602"/>
    <w:rsid w:val="00C61CE0"/>
    <w:rsid w:val="00C62906"/>
    <w:rsid w:val="00C62ED9"/>
    <w:rsid w:val="00C63B01"/>
    <w:rsid w:val="00C63DE3"/>
    <w:rsid w:val="00C65290"/>
    <w:rsid w:val="00C65EAC"/>
    <w:rsid w:val="00C66098"/>
    <w:rsid w:val="00C671E6"/>
    <w:rsid w:val="00C67887"/>
    <w:rsid w:val="00C67A96"/>
    <w:rsid w:val="00C705C2"/>
    <w:rsid w:val="00C71756"/>
    <w:rsid w:val="00C730D3"/>
    <w:rsid w:val="00C73A14"/>
    <w:rsid w:val="00C7433B"/>
    <w:rsid w:val="00C74570"/>
    <w:rsid w:val="00C746EC"/>
    <w:rsid w:val="00C77746"/>
    <w:rsid w:val="00C77DB7"/>
    <w:rsid w:val="00C800FE"/>
    <w:rsid w:val="00C80479"/>
    <w:rsid w:val="00C80A93"/>
    <w:rsid w:val="00C80B25"/>
    <w:rsid w:val="00C81079"/>
    <w:rsid w:val="00C814CD"/>
    <w:rsid w:val="00C81A8A"/>
    <w:rsid w:val="00C81B5E"/>
    <w:rsid w:val="00C82170"/>
    <w:rsid w:val="00C8369E"/>
    <w:rsid w:val="00C8388C"/>
    <w:rsid w:val="00C84473"/>
    <w:rsid w:val="00C844D3"/>
    <w:rsid w:val="00C849BB"/>
    <w:rsid w:val="00C85C85"/>
    <w:rsid w:val="00C867D2"/>
    <w:rsid w:val="00C8697C"/>
    <w:rsid w:val="00C86A76"/>
    <w:rsid w:val="00C87D2B"/>
    <w:rsid w:val="00C87ED5"/>
    <w:rsid w:val="00C90FE4"/>
    <w:rsid w:val="00C91915"/>
    <w:rsid w:val="00C93BA8"/>
    <w:rsid w:val="00C93DD4"/>
    <w:rsid w:val="00C94FF5"/>
    <w:rsid w:val="00C956C3"/>
    <w:rsid w:val="00C95E95"/>
    <w:rsid w:val="00CA222B"/>
    <w:rsid w:val="00CA2A8D"/>
    <w:rsid w:val="00CA506E"/>
    <w:rsid w:val="00CA62BE"/>
    <w:rsid w:val="00CA692E"/>
    <w:rsid w:val="00CA71C9"/>
    <w:rsid w:val="00CB10BE"/>
    <w:rsid w:val="00CB2A45"/>
    <w:rsid w:val="00CB3664"/>
    <w:rsid w:val="00CB3DA0"/>
    <w:rsid w:val="00CB3E46"/>
    <w:rsid w:val="00CB4C06"/>
    <w:rsid w:val="00CB4F0C"/>
    <w:rsid w:val="00CB7407"/>
    <w:rsid w:val="00CB784E"/>
    <w:rsid w:val="00CC00B7"/>
    <w:rsid w:val="00CC039D"/>
    <w:rsid w:val="00CC1CBC"/>
    <w:rsid w:val="00CC1EFE"/>
    <w:rsid w:val="00CC275E"/>
    <w:rsid w:val="00CC3AF8"/>
    <w:rsid w:val="00CC476F"/>
    <w:rsid w:val="00CC4D80"/>
    <w:rsid w:val="00CC5E18"/>
    <w:rsid w:val="00CC654D"/>
    <w:rsid w:val="00CC7E4C"/>
    <w:rsid w:val="00CD02B0"/>
    <w:rsid w:val="00CD308E"/>
    <w:rsid w:val="00CD3F3D"/>
    <w:rsid w:val="00CD4524"/>
    <w:rsid w:val="00CD4840"/>
    <w:rsid w:val="00CD52AA"/>
    <w:rsid w:val="00CD5415"/>
    <w:rsid w:val="00CD5447"/>
    <w:rsid w:val="00CD6445"/>
    <w:rsid w:val="00CE1B53"/>
    <w:rsid w:val="00CE422E"/>
    <w:rsid w:val="00CE43C7"/>
    <w:rsid w:val="00CE45A8"/>
    <w:rsid w:val="00CE5283"/>
    <w:rsid w:val="00CE6C4E"/>
    <w:rsid w:val="00CE7BDD"/>
    <w:rsid w:val="00CE7C69"/>
    <w:rsid w:val="00CE7E76"/>
    <w:rsid w:val="00CF16DB"/>
    <w:rsid w:val="00CF42A5"/>
    <w:rsid w:val="00CF4365"/>
    <w:rsid w:val="00CF4A37"/>
    <w:rsid w:val="00CF6027"/>
    <w:rsid w:val="00CF68A3"/>
    <w:rsid w:val="00CF75D0"/>
    <w:rsid w:val="00D016EC"/>
    <w:rsid w:val="00D01FFB"/>
    <w:rsid w:val="00D0295C"/>
    <w:rsid w:val="00D05B05"/>
    <w:rsid w:val="00D05D5B"/>
    <w:rsid w:val="00D06FD5"/>
    <w:rsid w:val="00D11727"/>
    <w:rsid w:val="00D11C88"/>
    <w:rsid w:val="00D12869"/>
    <w:rsid w:val="00D12C84"/>
    <w:rsid w:val="00D12CE8"/>
    <w:rsid w:val="00D1340F"/>
    <w:rsid w:val="00D14167"/>
    <w:rsid w:val="00D14D62"/>
    <w:rsid w:val="00D159A5"/>
    <w:rsid w:val="00D16D1B"/>
    <w:rsid w:val="00D17466"/>
    <w:rsid w:val="00D17650"/>
    <w:rsid w:val="00D17DB2"/>
    <w:rsid w:val="00D20C0E"/>
    <w:rsid w:val="00D219C1"/>
    <w:rsid w:val="00D221BC"/>
    <w:rsid w:val="00D22790"/>
    <w:rsid w:val="00D22D50"/>
    <w:rsid w:val="00D234DC"/>
    <w:rsid w:val="00D23909"/>
    <w:rsid w:val="00D24F9F"/>
    <w:rsid w:val="00D250EC"/>
    <w:rsid w:val="00D25452"/>
    <w:rsid w:val="00D26893"/>
    <w:rsid w:val="00D27553"/>
    <w:rsid w:val="00D27B8F"/>
    <w:rsid w:val="00D310B9"/>
    <w:rsid w:val="00D314A6"/>
    <w:rsid w:val="00D31F8F"/>
    <w:rsid w:val="00D32F3A"/>
    <w:rsid w:val="00D34D0A"/>
    <w:rsid w:val="00D34EBB"/>
    <w:rsid w:val="00D34F74"/>
    <w:rsid w:val="00D35581"/>
    <w:rsid w:val="00D3579E"/>
    <w:rsid w:val="00D3581D"/>
    <w:rsid w:val="00D36A90"/>
    <w:rsid w:val="00D370C8"/>
    <w:rsid w:val="00D3789A"/>
    <w:rsid w:val="00D40E52"/>
    <w:rsid w:val="00D41EB5"/>
    <w:rsid w:val="00D421AF"/>
    <w:rsid w:val="00D42CE2"/>
    <w:rsid w:val="00D436F3"/>
    <w:rsid w:val="00D43FA4"/>
    <w:rsid w:val="00D43FD0"/>
    <w:rsid w:val="00D44137"/>
    <w:rsid w:val="00D457B7"/>
    <w:rsid w:val="00D46CF5"/>
    <w:rsid w:val="00D46DE3"/>
    <w:rsid w:val="00D46FBC"/>
    <w:rsid w:val="00D47D9C"/>
    <w:rsid w:val="00D51413"/>
    <w:rsid w:val="00D57EDE"/>
    <w:rsid w:val="00D609C3"/>
    <w:rsid w:val="00D60A48"/>
    <w:rsid w:val="00D61BFC"/>
    <w:rsid w:val="00D623D7"/>
    <w:rsid w:val="00D626A5"/>
    <w:rsid w:val="00D6278F"/>
    <w:rsid w:val="00D62C1B"/>
    <w:rsid w:val="00D62C2F"/>
    <w:rsid w:val="00D64209"/>
    <w:rsid w:val="00D6469E"/>
    <w:rsid w:val="00D64A08"/>
    <w:rsid w:val="00D656E9"/>
    <w:rsid w:val="00D66675"/>
    <w:rsid w:val="00D6676E"/>
    <w:rsid w:val="00D66D0D"/>
    <w:rsid w:val="00D70607"/>
    <w:rsid w:val="00D71EC0"/>
    <w:rsid w:val="00D72A73"/>
    <w:rsid w:val="00D74784"/>
    <w:rsid w:val="00D74C7E"/>
    <w:rsid w:val="00D76227"/>
    <w:rsid w:val="00D7633A"/>
    <w:rsid w:val="00D77599"/>
    <w:rsid w:val="00D80220"/>
    <w:rsid w:val="00D803A0"/>
    <w:rsid w:val="00D808B6"/>
    <w:rsid w:val="00D80C47"/>
    <w:rsid w:val="00D81CD1"/>
    <w:rsid w:val="00D83851"/>
    <w:rsid w:val="00D8647C"/>
    <w:rsid w:val="00D8783D"/>
    <w:rsid w:val="00D90BD0"/>
    <w:rsid w:val="00D9127C"/>
    <w:rsid w:val="00D935E2"/>
    <w:rsid w:val="00D95363"/>
    <w:rsid w:val="00D95E3F"/>
    <w:rsid w:val="00D95E8B"/>
    <w:rsid w:val="00D96680"/>
    <w:rsid w:val="00D97E42"/>
    <w:rsid w:val="00DA0162"/>
    <w:rsid w:val="00DA0512"/>
    <w:rsid w:val="00DA3E2A"/>
    <w:rsid w:val="00DA492F"/>
    <w:rsid w:val="00DA6B19"/>
    <w:rsid w:val="00DB27B1"/>
    <w:rsid w:val="00DB2BC2"/>
    <w:rsid w:val="00DB3BEB"/>
    <w:rsid w:val="00DB4F6E"/>
    <w:rsid w:val="00DB52BE"/>
    <w:rsid w:val="00DB622D"/>
    <w:rsid w:val="00DB65F8"/>
    <w:rsid w:val="00DB6601"/>
    <w:rsid w:val="00DC147F"/>
    <w:rsid w:val="00DC1EB9"/>
    <w:rsid w:val="00DC6022"/>
    <w:rsid w:val="00DC605C"/>
    <w:rsid w:val="00DC62D4"/>
    <w:rsid w:val="00DD17B4"/>
    <w:rsid w:val="00DD3D95"/>
    <w:rsid w:val="00DD43DB"/>
    <w:rsid w:val="00DD58DC"/>
    <w:rsid w:val="00DD5FF8"/>
    <w:rsid w:val="00DD64AC"/>
    <w:rsid w:val="00DD6FD5"/>
    <w:rsid w:val="00DD71C5"/>
    <w:rsid w:val="00DE0F76"/>
    <w:rsid w:val="00DE3BA5"/>
    <w:rsid w:val="00DE3BBB"/>
    <w:rsid w:val="00DE4038"/>
    <w:rsid w:val="00DE4846"/>
    <w:rsid w:val="00DE503C"/>
    <w:rsid w:val="00DE6D09"/>
    <w:rsid w:val="00DE6F69"/>
    <w:rsid w:val="00DE7595"/>
    <w:rsid w:val="00DE791D"/>
    <w:rsid w:val="00DE7CC7"/>
    <w:rsid w:val="00DF0B7F"/>
    <w:rsid w:val="00DF106C"/>
    <w:rsid w:val="00DF1ED6"/>
    <w:rsid w:val="00DF21E8"/>
    <w:rsid w:val="00DF21FC"/>
    <w:rsid w:val="00DF2203"/>
    <w:rsid w:val="00DF2E79"/>
    <w:rsid w:val="00DF3550"/>
    <w:rsid w:val="00DF3DD7"/>
    <w:rsid w:val="00DF5B69"/>
    <w:rsid w:val="00DF5E4B"/>
    <w:rsid w:val="00DF5F96"/>
    <w:rsid w:val="00DF670F"/>
    <w:rsid w:val="00DF6A32"/>
    <w:rsid w:val="00DF738D"/>
    <w:rsid w:val="00DF7B7A"/>
    <w:rsid w:val="00E00498"/>
    <w:rsid w:val="00E005EB"/>
    <w:rsid w:val="00E008ED"/>
    <w:rsid w:val="00E01A16"/>
    <w:rsid w:val="00E06231"/>
    <w:rsid w:val="00E10460"/>
    <w:rsid w:val="00E10FB0"/>
    <w:rsid w:val="00E1180D"/>
    <w:rsid w:val="00E12B0D"/>
    <w:rsid w:val="00E12E85"/>
    <w:rsid w:val="00E1361D"/>
    <w:rsid w:val="00E15BB0"/>
    <w:rsid w:val="00E15D17"/>
    <w:rsid w:val="00E1716C"/>
    <w:rsid w:val="00E2208E"/>
    <w:rsid w:val="00E228E1"/>
    <w:rsid w:val="00E22CB0"/>
    <w:rsid w:val="00E236CB"/>
    <w:rsid w:val="00E27CB1"/>
    <w:rsid w:val="00E30742"/>
    <w:rsid w:val="00E31884"/>
    <w:rsid w:val="00E31E14"/>
    <w:rsid w:val="00E32276"/>
    <w:rsid w:val="00E32524"/>
    <w:rsid w:val="00E328FD"/>
    <w:rsid w:val="00E32984"/>
    <w:rsid w:val="00E33C0E"/>
    <w:rsid w:val="00E3410F"/>
    <w:rsid w:val="00E344C3"/>
    <w:rsid w:val="00E35EB7"/>
    <w:rsid w:val="00E3770B"/>
    <w:rsid w:val="00E37B72"/>
    <w:rsid w:val="00E40509"/>
    <w:rsid w:val="00E40A12"/>
    <w:rsid w:val="00E41196"/>
    <w:rsid w:val="00E41937"/>
    <w:rsid w:val="00E4195D"/>
    <w:rsid w:val="00E41D29"/>
    <w:rsid w:val="00E423B6"/>
    <w:rsid w:val="00E427FA"/>
    <w:rsid w:val="00E42FA8"/>
    <w:rsid w:val="00E4327B"/>
    <w:rsid w:val="00E432BF"/>
    <w:rsid w:val="00E45828"/>
    <w:rsid w:val="00E46CA7"/>
    <w:rsid w:val="00E46D7C"/>
    <w:rsid w:val="00E50C72"/>
    <w:rsid w:val="00E52EC3"/>
    <w:rsid w:val="00E53E6A"/>
    <w:rsid w:val="00E5588C"/>
    <w:rsid w:val="00E55C2C"/>
    <w:rsid w:val="00E56E93"/>
    <w:rsid w:val="00E57983"/>
    <w:rsid w:val="00E6046A"/>
    <w:rsid w:val="00E60985"/>
    <w:rsid w:val="00E60C0F"/>
    <w:rsid w:val="00E61687"/>
    <w:rsid w:val="00E61ACC"/>
    <w:rsid w:val="00E61B36"/>
    <w:rsid w:val="00E629F9"/>
    <w:rsid w:val="00E63C9C"/>
    <w:rsid w:val="00E63DC0"/>
    <w:rsid w:val="00E65364"/>
    <w:rsid w:val="00E66165"/>
    <w:rsid w:val="00E6709F"/>
    <w:rsid w:val="00E7031E"/>
    <w:rsid w:val="00E70813"/>
    <w:rsid w:val="00E719BD"/>
    <w:rsid w:val="00E71B49"/>
    <w:rsid w:val="00E74243"/>
    <w:rsid w:val="00E7462C"/>
    <w:rsid w:val="00E74E73"/>
    <w:rsid w:val="00E75AAF"/>
    <w:rsid w:val="00E76948"/>
    <w:rsid w:val="00E77B6A"/>
    <w:rsid w:val="00E826FE"/>
    <w:rsid w:val="00E82B9E"/>
    <w:rsid w:val="00E8349E"/>
    <w:rsid w:val="00E8528F"/>
    <w:rsid w:val="00E8577E"/>
    <w:rsid w:val="00E85D33"/>
    <w:rsid w:val="00E85ED3"/>
    <w:rsid w:val="00E86695"/>
    <w:rsid w:val="00E86919"/>
    <w:rsid w:val="00E9024B"/>
    <w:rsid w:val="00E91447"/>
    <w:rsid w:val="00E91499"/>
    <w:rsid w:val="00E92D9A"/>
    <w:rsid w:val="00E94053"/>
    <w:rsid w:val="00E96930"/>
    <w:rsid w:val="00EA2101"/>
    <w:rsid w:val="00EA25FD"/>
    <w:rsid w:val="00EA2CA3"/>
    <w:rsid w:val="00EA2E6A"/>
    <w:rsid w:val="00EA3D1C"/>
    <w:rsid w:val="00EA5B76"/>
    <w:rsid w:val="00EA5B95"/>
    <w:rsid w:val="00EA64DB"/>
    <w:rsid w:val="00EB08D2"/>
    <w:rsid w:val="00EB228E"/>
    <w:rsid w:val="00EB249D"/>
    <w:rsid w:val="00EB37EA"/>
    <w:rsid w:val="00EB386D"/>
    <w:rsid w:val="00EB403F"/>
    <w:rsid w:val="00EB42FC"/>
    <w:rsid w:val="00EB4619"/>
    <w:rsid w:val="00EB4E85"/>
    <w:rsid w:val="00EB5DBB"/>
    <w:rsid w:val="00EB777F"/>
    <w:rsid w:val="00EC03A2"/>
    <w:rsid w:val="00EC2E92"/>
    <w:rsid w:val="00EC3B6D"/>
    <w:rsid w:val="00EC4B40"/>
    <w:rsid w:val="00EC4EBA"/>
    <w:rsid w:val="00EC55A7"/>
    <w:rsid w:val="00EC59E2"/>
    <w:rsid w:val="00EC5E84"/>
    <w:rsid w:val="00EC7877"/>
    <w:rsid w:val="00ED0C29"/>
    <w:rsid w:val="00ED0CBC"/>
    <w:rsid w:val="00ED10BA"/>
    <w:rsid w:val="00ED18B8"/>
    <w:rsid w:val="00ED280D"/>
    <w:rsid w:val="00ED3D9D"/>
    <w:rsid w:val="00ED49A6"/>
    <w:rsid w:val="00ED4E89"/>
    <w:rsid w:val="00ED525F"/>
    <w:rsid w:val="00ED5A04"/>
    <w:rsid w:val="00ED75C4"/>
    <w:rsid w:val="00EE015F"/>
    <w:rsid w:val="00EE058B"/>
    <w:rsid w:val="00EE16DB"/>
    <w:rsid w:val="00EE21DB"/>
    <w:rsid w:val="00EE282C"/>
    <w:rsid w:val="00EE3A51"/>
    <w:rsid w:val="00EE3D28"/>
    <w:rsid w:val="00EE5C2C"/>
    <w:rsid w:val="00EE77FA"/>
    <w:rsid w:val="00EE7A9F"/>
    <w:rsid w:val="00EF1059"/>
    <w:rsid w:val="00EF1124"/>
    <w:rsid w:val="00EF14E8"/>
    <w:rsid w:val="00EF177F"/>
    <w:rsid w:val="00EF2277"/>
    <w:rsid w:val="00EF2403"/>
    <w:rsid w:val="00EF285D"/>
    <w:rsid w:val="00EF286F"/>
    <w:rsid w:val="00EF2C84"/>
    <w:rsid w:val="00EF3566"/>
    <w:rsid w:val="00EF3C14"/>
    <w:rsid w:val="00EF40B0"/>
    <w:rsid w:val="00EF4CB8"/>
    <w:rsid w:val="00EF58B0"/>
    <w:rsid w:val="00EF5F3C"/>
    <w:rsid w:val="00EF69A4"/>
    <w:rsid w:val="00F01118"/>
    <w:rsid w:val="00F01A26"/>
    <w:rsid w:val="00F02BF5"/>
    <w:rsid w:val="00F03372"/>
    <w:rsid w:val="00F03CED"/>
    <w:rsid w:val="00F1043C"/>
    <w:rsid w:val="00F108C2"/>
    <w:rsid w:val="00F109E6"/>
    <w:rsid w:val="00F10D59"/>
    <w:rsid w:val="00F12167"/>
    <w:rsid w:val="00F12A93"/>
    <w:rsid w:val="00F12D7D"/>
    <w:rsid w:val="00F13495"/>
    <w:rsid w:val="00F14196"/>
    <w:rsid w:val="00F15047"/>
    <w:rsid w:val="00F1523F"/>
    <w:rsid w:val="00F15B4D"/>
    <w:rsid w:val="00F209E1"/>
    <w:rsid w:val="00F23D7C"/>
    <w:rsid w:val="00F2429B"/>
    <w:rsid w:val="00F25CAD"/>
    <w:rsid w:val="00F26EEA"/>
    <w:rsid w:val="00F317D3"/>
    <w:rsid w:val="00F31DFC"/>
    <w:rsid w:val="00F323E4"/>
    <w:rsid w:val="00F33A53"/>
    <w:rsid w:val="00F33B14"/>
    <w:rsid w:val="00F33B3D"/>
    <w:rsid w:val="00F33B95"/>
    <w:rsid w:val="00F368A1"/>
    <w:rsid w:val="00F36B57"/>
    <w:rsid w:val="00F36CFC"/>
    <w:rsid w:val="00F36D92"/>
    <w:rsid w:val="00F36ED0"/>
    <w:rsid w:val="00F37871"/>
    <w:rsid w:val="00F4019F"/>
    <w:rsid w:val="00F427B5"/>
    <w:rsid w:val="00F43E86"/>
    <w:rsid w:val="00F445CA"/>
    <w:rsid w:val="00F5328C"/>
    <w:rsid w:val="00F5374A"/>
    <w:rsid w:val="00F55B7E"/>
    <w:rsid w:val="00F60799"/>
    <w:rsid w:val="00F60AED"/>
    <w:rsid w:val="00F60E4B"/>
    <w:rsid w:val="00F62AA5"/>
    <w:rsid w:val="00F62C4B"/>
    <w:rsid w:val="00F638E4"/>
    <w:rsid w:val="00F64144"/>
    <w:rsid w:val="00F65D25"/>
    <w:rsid w:val="00F67AC6"/>
    <w:rsid w:val="00F732C9"/>
    <w:rsid w:val="00F738DD"/>
    <w:rsid w:val="00F74840"/>
    <w:rsid w:val="00F75E03"/>
    <w:rsid w:val="00F7635E"/>
    <w:rsid w:val="00F767EA"/>
    <w:rsid w:val="00F87A4C"/>
    <w:rsid w:val="00F90B87"/>
    <w:rsid w:val="00F911C8"/>
    <w:rsid w:val="00F92369"/>
    <w:rsid w:val="00F9297E"/>
    <w:rsid w:val="00F9389F"/>
    <w:rsid w:val="00F97925"/>
    <w:rsid w:val="00FA0A94"/>
    <w:rsid w:val="00FA0CC9"/>
    <w:rsid w:val="00FA3649"/>
    <w:rsid w:val="00FA497A"/>
    <w:rsid w:val="00FA4DCD"/>
    <w:rsid w:val="00FA5FAE"/>
    <w:rsid w:val="00FA65CD"/>
    <w:rsid w:val="00FB10BF"/>
    <w:rsid w:val="00FB1E90"/>
    <w:rsid w:val="00FB52C7"/>
    <w:rsid w:val="00FB5B37"/>
    <w:rsid w:val="00FB5E7E"/>
    <w:rsid w:val="00FB6E3D"/>
    <w:rsid w:val="00FB757F"/>
    <w:rsid w:val="00FB7F76"/>
    <w:rsid w:val="00FC13AA"/>
    <w:rsid w:val="00FC1AD6"/>
    <w:rsid w:val="00FC28E8"/>
    <w:rsid w:val="00FC29FA"/>
    <w:rsid w:val="00FC68D9"/>
    <w:rsid w:val="00FC6C2A"/>
    <w:rsid w:val="00FC7542"/>
    <w:rsid w:val="00FC7D6C"/>
    <w:rsid w:val="00FD1A3C"/>
    <w:rsid w:val="00FD3AFF"/>
    <w:rsid w:val="00FD6E07"/>
    <w:rsid w:val="00FD729C"/>
    <w:rsid w:val="00FE06AB"/>
    <w:rsid w:val="00FE0C5F"/>
    <w:rsid w:val="00FE2EA2"/>
    <w:rsid w:val="00FE318A"/>
    <w:rsid w:val="00FE3422"/>
    <w:rsid w:val="00FE3C72"/>
    <w:rsid w:val="00FE4CE8"/>
    <w:rsid w:val="00FE50E1"/>
    <w:rsid w:val="00FE6547"/>
    <w:rsid w:val="00FE6B09"/>
    <w:rsid w:val="00FF1795"/>
    <w:rsid w:val="00FF2773"/>
    <w:rsid w:val="00FF42F8"/>
    <w:rsid w:val="00FF44B0"/>
    <w:rsid w:val="00FF44E6"/>
    <w:rsid w:val="00FF453B"/>
    <w:rsid w:val="00FF5413"/>
    <w:rsid w:val="00FF5C38"/>
    <w:rsid w:val="00FF5F5E"/>
    <w:rsid w:val="00FF679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2869"/>
    <w:pPr>
      <w:widowControl w:val="0"/>
      <w:suppressAutoHyphens/>
      <w:jc w:val="both"/>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titul">
    <w:name w:val="Subtitle"/>
    <w:basedOn w:val="Normln"/>
    <w:next w:val="Zkladntext"/>
    <w:link w:val="Podtitul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titulChar">
    <w:name w:val="Podtitul Char"/>
    <w:basedOn w:val="Standardnpsmoodstavce"/>
    <w:link w:val="Podtitul"/>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titul"/>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aliases w:val="Nad,Odstavec cíl se seznamem,Odstavec se seznamem5,Odstavec_muj"/>
    <w:basedOn w:val="Normln"/>
    <w:link w:val="OdstavecseseznamemChar"/>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 w:type="paragraph" w:styleId="Zkladntextodsazen2">
    <w:name w:val="Body Text Indent 2"/>
    <w:basedOn w:val="Normln"/>
    <w:link w:val="Zkladntextodsazen2Char"/>
    <w:semiHidden/>
    <w:unhideWhenUsed/>
    <w:rsid w:val="00A435FF"/>
    <w:pPr>
      <w:spacing w:after="120" w:line="480" w:lineRule="auto"/>
      <w:ind w:left="283"/>
    </w:pPr>
  </w:style>
  <w:style w:type="character" w:customStyle="1" w:styleId="Zkladntextodsazen2Char">
    <w:name w:val="Základní text odsazený 2 Char"/>
    <w:basedOn w:val="Standardnpsmoodstavce"/>
    <w:link w:val="Zkladntextodsazen2"/>
    <w:semiHidden/>
    <w:rsid w:val="00A435FF"/>
    <w:rPr>
      <w:rFonts w:ascii="Verdana" w:eastAsia="Lucida Sans Unicode" w:hAnsi="Verdana"/>
      <w:kern w:val="1"/>
      <w:sz w:val="22"/>
      <w:szCs w:val="24"/>
      <w:lang w:eastAsia="ar-SA"/>
    </w:rPr>
  </w:style>
  <w:style w:type="paragraph" w:styleId="Zkladntext2">
    <w:name w:val="Body Text 2"/>
    <w:basedOn w:val="Normln"/>
    <w:link w:val="Zkladntext2Char"/>
    <w:semiHidden/>
    <w:unhideWhenUsed/>
    <w:rsid w:val="00783985"/>
    <w:pPr>
      <w:spacing w:after="120" w:line="480" w:lineRule="auto"/>
    </w:pPr>
  </w:style>
  <w:style w:type="character" w:customStyle="1" w:styleId="Zkladntext2Char">
    <w:name w:val="Základní text 2 Char"/>
    <w:basedOn w:val="Standardnpsmoodstavce"/>
    <w:link w:val="Zkladntext2"/>
    <w:semiHidden/>
    <w:rsid w:val="00783985"/>
    <w:rPr>
      <w:rFonts w:ascii="Verdana" w:eastAsia="Lucida Sans Unicode" w:hAnsi="Verdana"/>
      <w:kern w:val="1"/>
      <w:sz w:val="22"/>
      <w:szCs w:val="24"/>
      <w:lang w:eastAsia="ar-SA"/>
    </w:rPr>
  </w:style>
  <w:style w:type="character" w:customStyle="1" w:styleId="OdstavecseseznamemChar">
    <w:name w:val="Odstavec se seznamem Char"/>
    <w:aliases w:val="Nad Char,Odstavec cíl se seznamem Char,Odstavec se seznamem5 Char,Odstavec_muj Char"/>
    <w:link w:val="Odstavecseseznamem"/>
    <w:uiPriority w:val="34"/>
    <w:locked/>
    <w:rsid w:val="00AE6770"/>
    <w:rPr>
      <w:rFonts w:ascii="Trebuchet MS" w:eastAsia="Calibri" w:hAnsi="Trebuchet M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2869"/>
    <w:pPr>
      <w:widowControl w:val="0"/>
      <w:suppressAutoHyphens/>
      <w:jc w:val="both"/>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titul">
    <w:name w:val="Subtitle"/>
    <w:basedOn w:val="Normln"/>
    <w:next w:val="Zkladntext"/>
    <w:link w:val="Podtitul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titulChar">
    <w:name w:val="Podtitul Char"/>
    <w:basedOn w:val="Standardnpsmoodstavce"/>
    <w:link w:val="Podtitul"/>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titul"/>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aliases w:val="Nad,Odstavec cíl se seznamem,Odstavec se seznamem5,Odstavec_muj"/>
    <w:basedOn w:val="Normln"/>
    <w:link w:val="OdstavecseseznamemChar"/>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 w:type="paragraph" w:styleId="Zkladntextodsazen2">
    <w:name w:val="Body Text Indent 2"/>
    <w:basedOn w:val="Normln"/>
    <w:link w:val="Zkladntextodsazen2Char"/>
    <w:semiHidden/>
    <w:unhideWhenUsed/>
    <w:rsid w:val="00A435FF"/>
    <w:pPr>
      <w:spacing w:after="120" w:line="480" w:lineRule="auto"/>
      <w:ind w:left="283"/>
    </w:pPr>
  </w:style>
  <w:style w:type="character" w:customStyle="1" w:styleId="Zkladntextodsazen2Char">
    <w:name w:val="Základní text odsazený 2 Char"/>
    <w:basedOn w:val="Standardnpsmoodstavce"/>
    <w:link w:val="Zkladntextodsazen2"/>
    <w:semiHidden/>
    <w:rsid w:val="00A435FF"/>
    <w:rPr>
      <w:rFonts w:ascii="Verdana" w:eastAsia="Lucida Sans Unicode" w:hAnsi="Verdana"/>
      <w:kern w:val="1"/>
      <w:sz w:val="22"/>
      <w:szCs w:val="24"/>
      <w:lang w:eastAsia="ar-SA"/>
    </w:rPr>
  </w:style>
  <w:style w:type="paragraph" w:styleId="Zkladntext2">
    <w:name w:val="Body Text 2"/>
    <w:basedOn w:val="Normln"/>
    <w:link w:val="Zkladntext2Char"/>
    <w:semiHidden/>
    <w:unhideWhenUsed/>
    <w:rsid w:val="00783985"/>
    <w:pPr>
      <w:spacing w:after="120" w:line="480" w:lineRule="auto"/>
    </w:pPr>
  </w:style>
  <w:style w:type="character" w:customStyle="1" w:styleId="Zkladntext2Char">
    <w:name w:val="Základní text 2 Char"/>
    <w:basedOn w:val="Standardnpsmoodstavce"/>
    <w:link w:val="Zkladntext2"/>
    <w:semiHidden/>
    <w:rsid w:val="00783985"/>
    <w:rPr>
      <w:rFonts w:ascii="Verdana" w:eastAsia="Lucida Sans Unicode" w:hAnsi="Verdana"/>
      <w:kern w:val="1"/>
      <w:sz w:val="22"/>
      <w:szCs w:val="24"/>
      <w:lang w:eastAsia="ar-SA"/>
    </w:rPr>
  </w:style>
  <w:style w:type="character" w:customStyle="1" w:styleId="OdstavecseseznamemChar">
    <w:name w:val="Odstavec se seznamem Char"/>
    <w:aliases w:val="Nad Char,Odstavec cíl se seznamem Char,Odstavec se seznamem5 Char,Odstavec_muj Char"/>
    <w:link w:val="Odstavecseseznamem"/>
    <w:uiPriority w:val="34"/>
    <w:locked/>
    <w:rsid w:val="00AE6770"/>
    <w:rPr>
      <w:rFonts w:ascii="Trebuchet MS" w:eastAsia="Calibri" w:hAnsi="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130">
      <w:bodyDiv w:val="1"/>
      <w:marLeft w:val="0"/>
      <w:marRight w:val="0"/>
      <w:marTop w:val="0"/>
      <w:marBottom w:val="0"/>
      <w:divBdr>
        <w:top w:val="none" w:sz="0" w:space="0" w:color="auto"/>
        <w:left w:val="none" w:sz="0" w:space="0" w:color="auto"/>
        <w:bottom w:val="none" w:sz="0" w:space="0" w:color="auto"/>
        <w:right w:val="none" w:sz="0" w:space="0" w:color="auto"/>
      </w:divBdr>
    </w:div>
    <w:div w:id="237252589">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311451163">
      <w:bodyDiv w:val="1"/>
      <w:marLeft w:val="0"/>
      <w:marRight w:val="0"/>
      <w:marTop w:val="0"/>
      <w:marBottom w:val="0"/>
      <w:divBdr>
        <w:top w:val="none" w:sz="0" w:space="0" w:color="auto"/>
        <w:left w:val="none" w:sz="0" w:space="0" w:color="auto"/>
        <w:bottom w:val="none" w:sz="0" w:space="0" w:color="auto"/>
        <w:right w:val="none" w:sz="0" w:space="0" w:color="auto"/>
      </w:divBdr>
      <w:divsChild>
        <w:div w:id="1564633127">
          <w:marLeft w:val="0"/>
          <w:marRight w:val="0"/>
          <w:marTop w:val="0"/>
          <w:marBottom w:val="0"/>
          <w:divBdr>
            <w:top w:val="none" w:sz="0" w:space="0" w:color="auto"/>
            <w:left w:val="none" w:sz="0" w:space="0" w:color="auto"/>
            <w:bottom w:val="none" w:sz="0" w:space="0" w:color="auto"/>
            <w:right w:val="none" w:sz="0" w:space="0" w:color="auto"/>
          </w:divBdr>
        </w:div>
        <w:div w:id="966815626">
          <w:marLeft w:val="0"/>
          <w:marRight w:val="0"/>
          <w:marTop w:val="0"/>
          <w:marBottom w:val="0"/>
          <w:divBdr>
            <w:top w:val="none" w:sz="0" w:space="0" w:color="auto"/>
            <w:left w:val="none" w:sz="0" w:space="0" w:color="auto"/>
            <w:bottom w:val="none" w:sz="0" w:space="0" w:color="auto"/>
            <w:right w:val="none" w:sz="0" w:space="0" w:color="auto"/>
          </w:divBdr>
        </w:div>
        <w:div w:id="561601227">
          <w:marLeft w:val="0"/>
          <w:marRight w:val="0"/>
          <w:marTop w:val="0"/>
          <w:marBottom w:val="0"/>
          <w:divBdr>
            <w:top w:val="none" w:sz="0" w:space="0" w:color="auto"/>
            <w:left w:val="none" w:sz="0" w:space="0" w:color="auto"/>
            <w:bottom w:val="none" w:sz="0" w:space="0" w:color="auto"/>
            <w:right w:val="none" w:sz="0" w:space="0" w:color="auto"/>
          </w:divBdr>
        </w:div>
        <w:div w:id="882402286">
          <w:marLeft w:val="0"/>
          <w:marRight w:val="0"/>
          <w:marTop w:val="0"/>
          <w:marBottom w:val="0"/>
          <w:divBdr>
            <w:top w:val="none" w:sz="0" w:space="0" w:color="auto"/>
            <w:left w:val="none" w:sz="0" w:space="0" w:color="auto"/>
            <w:bottom w:val="none" w:sz="0" w:space="0" w:color="auto"/>
            <w:right w:val="none" w:sz="0" w:space="0" w:color="auto"/>
          </w:divBdr>
        </w:div>
        <w:div w:id="1223977365">
          <w:marLeft w:val="0"/>
          <w:marRight w:val="0"/>
          <w:marTop w:val="0"/>
          <w:marBottom w:val="0"/>
          <w:divBdr>
            <w:top w:val="none" w:sz="0" w:space="0" w:color="auto"/>
            <w:left w:val="none" w:sz="0" w:space="0" w:color="auto"/>
            <w:bottom w:val="none" w:sz="0" w:space="0" w:color="auto"/>
            <w:right w:val="none" w:sz="0" w:space="0" w:color="auto"/>
          </w:divBdr>
        </w:div>
      </w:divsChild>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1005861804">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1634599487">
      <w:bodyDiv w:val="1"/>
      <w:marLeft w:val="0"/>
      <w:marRight w:val="0"/>
      <w:marTop w:val="0"/>
      <w:marBottom w:val="0"/>
      <w:divBdr>
        <w:top w:val="none" w:sz="0" w:space="0" w:color="auto"/>
        <w:left w:val="none" w:sz="0" w:space="0" w:color="auto"/>
        <w:bottom w:val="none" w:sz="0" w:space="0" w:color="auto"/>
        <w:right w:val="none" w:sz="0" w:space="0" w:color="auto"/>
      </w:divBdr>
      <w:divsChild>
        <w:div w:id="1516728106">
          <w:marLeft w:val="0"/>
          <w:marRight w:val="0"/>
          <w:marTop w:val="0"/>
          <w:marBottom w:val="0"/>
          <w:divBdr>
            <w:top w:val="none" w:sz="0" w:space="0" w:color="auto"/>
            <w:left w:val="none" w:sz="0" w:space="0" w:color="auto"/>
            <w:bottom w:val="none" w:sz="0" w:space="0" w:color="auto"/>
            <w:right w:val="none" w:sz="0" w:space="0" w:color="auto"/>
          </w:divBdr>
        </w:div>
        <w:div w:id="942108561">
          <w:marLeft w:val="0"/>
          <w:marRight w:val="0"/>
          <w:marTop w:val="0"/>
          <w:marBottom w:val="0"/>
          <w:divBdr>
            <w:top w:val="none" w:sz="0" w:space="0" w:color="auto"/>
            <w:left w:val="none" w:sz="0" w:space="0" w:color="auto"/>
            <w:bottom w:val="none" w:sz="0" w:space="0" w:color="auto"/>
            <w:right w:val="none" w:sz="0" w:space="0" w:color="auto"/>
          </w:divBdr>
        </w:div>
        <w:div w:id="1164083097">
          <w:marLeft w:val="0"/>
          <w:marRight w:val="0"/>
          <w:marTop w:val="0"/>
          <w:marBottom w:val="0"/>
          <w:divBdr>
            <w:top w:val="none" w:sz="0" w:space="0" w:color="auto"/>
            <w:left w:val="none" w:sz="0" w:space="0" w:color="auto"/>
            <w:bottom w:val="none" w:sz="0" w:space="0" w:color="auto"/>
            <w:right w:val="none" w:sz="0" w:space="0" w:color="auto"/>
          </w:divBdr>
        </w:div>
        <w:div w:id="1195077095">
          <w:marLeft w:val="0"/>
          <w:marRight w:val="0"/>
          <w:marTop w:val="0"/>
          <w:marBottom w:val="0"/>
          <w:divBdr>
            <w:top w:val="none" w:sz="0" w:space="0" w:color="auto"/>
            <w:left w:val="none" w:sz="0" w:space="0" w:color="auto"/>
            <w:bottom w:val="none" w:sz="0" w:space="0" w:color="auto"/>
            <w:right w:val="none" w:sz="0" w:space="0" w:color="auto"/>
          </w:divBdr>
        </w:div>
      </w:divsChild>
    </w:div>
    <w:div w:id="1982804299">
      <w:bodyDiv w:val="1"/>
      <w:marLeft w:val="0"/>
      <w:marRight w:val="0"/>
      <w:marTop w:val="0"/>
      <w:marBottom w:val="0"/>
      <w:divBdr>
        <w:top w:val="none" w:sz="0" w:space="0" w:color="auto"/>
        <w:left w:val="none" w:sz="0" w:space="0" w:color="auto"/>
        <w:bottom w:val="none" w:sz="0" w:space="0" w:color="auto"/>
        <w:right w:val="none" w:sz="0" w:space="0" w:color="auto"/>
      </w:divBdr>
    </w:div>
    <w:div w:id="2025937169">
      <w:bodyDiv w:val="1"/>
      <w:marLeft w:val="0"/>
      <w:marRight w:val="0"/>
      <w:marTop w:val="0"/>
      <w:marBottom w:val="0"/>
      <w:divBdr>
        <w:top w:val="none" w:sz="0" w:space="0" w:color="auto"/>
        <w:left w:val="none" w:sz="0" w:space="0" w:color="auto"/>
        <w:bottom w:val="none" w:sz="0" w:space="0" w:color="auto"/>
        <w:right w:val="none" w:sz="0" w:space="0" w:color="auto"/>
      </w:divBdr>
      <w:divsChild>
        <w:div w:id="1439570103">
          <w:marLeft w:val="0"/>
          <w:marRight w:val="0"/>
          <w:marTop w:val="0"/>
          <w:marBottom w:val="0"/>
          <w:divBdr>
            <w:top w:val="none" w:sz="0" w:space="0" w:color="auto"/>
            <w:left w:val="none" w:sz="0" w:space="0" w:color="auto"/>
            <w:bottom w:val="none" w:sz="0" w:space="0" w:color="auto"/>
            <w:right w:val="none" w:sz="0" w:space="0" w:color="auto"/>
          </w:divBdr>
        </w:div>
        <w:div w:id="655034928">
          <w:marLeft w:val="0"/>
          <w:marRight w:val="0"/>
          <w:marTop w:val="0"/>
          <w:marBottom w:val="0"/>
          <w:divBdr>
            <w:top w:val="none" w:sz="0" w:space="0" w:color="auto"/>
            <w:left w:val="none" w:sz="0" w:space="0" w:color="auto"/>
            <w:bottom w:val="none" w:sz="0" w:space="0" w:color="auto"/>
            <w:right w:val="none" w:sz="0" w:space="0" w:color="auto"/>
          </w:divBdr>
        </w:div>
        <w:div w:id="1706559792">
          <w:marLeft w:val="0"/>
          <w:marRight w:val="0"/>
          <w:marTop w:val="0"/>
          <w:marBottom w:val="0"/>
          <w:divBdr>
            <w:top w:val="none" w:sz="0" w:space="0" w:color="auto"/>
            <w:left w:val="none" w:sz="0" w:space="0" w:color="auto"/>
            <w:bottom w:val="none" w:sz="0" w:space="0" w:color="auto"/>
            <w:right w:val="none" w:sz="0" w:space="0" w:color="auto"/>
          </w:divBdr>
        </w:div>
        <w:div w:id="16394756">
          <w:marLeft w:val="0"/>
          <w:marRight w:val="0"/>
          <w:marTop w:val="0"/>
          <w:marBottom w:val="0"/>
          <w:divBdr>
            <w:top w:val="none" w:sz="0" w:space="0" w:color="auto"/>
            <w:left w:val="none" w:sz="0" w:space="0" w:color="auto"/>
            <w:bottom w:val="none" w:sz="0" w:space="0" w:color="auto"/>
            <w:right w:val="none" w:sz="0" w:space="0" w:color="auto"/>
          </w:divBdr>
        </w:div>
      </w:divsChild>
    </w:div>
    <w:div w:id="205646287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0">
          <w:marLeft w:val="0"/>
          <w:marRight w:val="0"/>
          <w:marTop w:val="0"/>
          <w:marBottom w:val="0"/>
          <w:divBdr>
            <w:top w:val="none" w:sz="0" w:space="0" w:color="auto"/>
            <w:left w:val="none" w:sz="0" w:space="0" w:color="auto"/>
            <w:bottom w:val="none" w:sz="0" w:space="0" w:color="auto"/>
            <w:right w:val="none" w:sz="0" w:space="0" w:color="auto"/>
          </w:divBdr>
          <w:divsChild>
            <w:div w:id="1724255606">
              <w:marLeft w:val="0"/>
              <w:marRight w:val="0"/>
              <w:marTop w:val="0"/>
              <w:marBottom w:val="0"/>
              <w:divBdr>
                <w:top w:val="none" w:sz="0" w:space="0" w:color="auto"/>
                <w:left w:val="none" w:sz="0" w:space="0" w:color="auto"/>
                <w:bottom w:val="none" w:sz="0" w:space="0" w:color="auto"/>
                <w:right w:val="none" w:sz="0" w:space="0" w:color="auto"/>
              </w:divBdr>
            </w:div>
          </w:divsChild>
        </w:div>
        <w:div w:id="671225884">
          <w:marLeft w:val="0"/>
          <w:marRight w:val="0"/>
          <w:marTop w:val="0"/>
          <w:marBottom w:val="0"/>
          <w:divBdr>
            <w:top w:val="none" w:sz="0" w:space="0" w:color="auto"/>
            <w:left w:val="none" w:sz="0" w:space="0" w:color="auto"/>
            <w:bottom w:val="none" w:sz="0" w:space="0" w:color="auto"/>
            <w:right w:val="none" w:sz="0" w:space="0" w:color="auto"/>
          </w:divBdr>
          <w:divsChild>
            <w:div w:id="201375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3025-5011-48E6-A081-839AC6B3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15</Pages>
  <Words>6098</Words>
  <Characters>37600</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43611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Libor Truhelka</dc:creator>
  <cp:lastModifiedBy>Bukvičková</cp:lastModifiedBy>
  <cp:revision>39</cp:revision>
  <cp:lastPrinted>2018-11-22T07:07:00Z</cp:lastPrinted>
  <dcterms:created xsi:type="dcterms:W3CDTF">2017-05-24T15:41:00Z</dcterms:created>
  <dcterms:modified xsi:type="dcterms:W3CDTF">2019-06-28T10:48:00Z</dcterms:modified>
</cp:coreProperties>
</file>