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4393C79B" w:rsidR="00F27368" w:rsidRPr="00F27368" w:rsidRDefault="00F27368" w:rsidP="2B036A79">
      <w:pPr>
        <w:spacing w:line="300" w:lineRule="atLeast"/>
        <w:ind w:left="3545"/>
        <w:rPr>
          <w:rFonts w:asciiTheme="majorHAnsi" w:hAnsiTheme="majorHAnsi" w:cs="Arial"/>
        </w:rPr>
      </w:pPr>
      <w:bookmarkStart w:id="0" w:name="_Toc303154002"/>
      <w:bookmarkStart w:id="1" w:name="_Toc326522954"/>
      <w:r w:rsidRPr="2B036A79">
        <w:rPr>
          <w:rFonts w:asciiTheme="majorHAnsi" w:hAnsiTheme="majorHAnsi" w:cs="Arial"/>
        </w:rPr>
        <w:t xml:space="preserve">  </w:t>
      </w:r>
      <w:bookmarkStart w:id="2"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proofErr w:type="gramStart"/>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roofErr w:type="gramEnd"/>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3B5012D1"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8C7B7B">
        <w:rPr>
          <w:rFonts w:asciiTheme="majorHAnsi" w:hAnsiTheme="majorHAnsi" w:cs="Arial"/>
          <w:szCs w:val="22"/>
          <w:lang w:val="sk-SK"/>
        </w:rPr>
        <w:t>6</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2"/>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0"/>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1"/>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3" w:name="_Toc326522956"/>
      <w:bookmarkStart w:id="4" w:name="_Ref330840228"/>
      <w:r w:rsidRPr="00F27368">
        <w:rPr>
          <w:rFonts w:asciiTheme="majorHAnsi" w:hAnsiTheme="majorHAnsi"/>
        </w:rPr>
        <w:t>Úvodní prohlášení</w:t>
      </w:r>
      <w:bookmarkEnd w:id="3"/>
      <w:bookmarkEnd w:id="4"/>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48E19EF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5" w:name="_Toc326522957"/>
      <w:r w:rsidRPr="00885B17">
        <w:rPr>
          <w:rFonts w:asciiTheme="majorHAnsi" w:hAnsiTheme="majorHAnsi"/>
          <w:szCs w:val="24"/>
        </w:rPr>
        <w:t>Definice</w:t>
      </w:r>
      <w:bookmarkEnd w:id="5"/>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C01F5F2"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4244EDE6"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5706170D"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r w:rsidR="00D65B9D">
        <w:rPr>
          <w:rFonts w:asciiTheme="majorHAnsi" w:hAnsiTheme="majorHAnsi"/>
        </w:rPr>
        <w:t xml:space="preserve">    </w:t>
      </w:r>
      <w:r w:rsidR="00D65B9D" w:rsidRPr="00D65B9D">
        <w:rPr>
          <w:rFonts w:asciiTheme="majorHAnsi" w:hAnsiTheme="majorHAnsi"/>
        </w:rPr>
        <w:t>42 556</w:t>
      </w:r>
      <w:r w:rsidR="00D65B9D">
        <w:rPr>
          <w:rFonts w:asciiTheme="majorHAnsi" w:hAnsiTheme="majorHAnsi"/>
        </w:rPr>
        <w:t> </w:t>
      </w:r>
      <w:r w:rsidR="00D65B9D" w:rsidRPr="00D65B9D">
        <w:rPr>
          <w:rFonts w:asciiTheme="majorHAnsi" w:hAnsiTheme="majorHAnsi"/>
        </w:rPr>
        <w:t>8</w:t>
      </w:r>
      <w:r w:rsidR="00D65B9D">
        <w:rPr>
          <w:rFonts w:asciiTheme="majorHAnsi" w:hAnsiTheme="majorHAnsi"/>
        </w:rPr>
        <w:t xml:space="preserve">60 </w:t>
      </w:r>
      <w:r w:rsidRPr="00611628">
        <w:rPr>
          <w:rFonts w:asciiTheme="majorHAnsi" w:hAnsiTheme="majorHAnsi"/>
        </w:rPr>
        <w:t>Kč</w:t>
      </w:r>
      <w:r w:rsidR="00D65B9D">
        <w:rPr>
          <w:rFonts w:asciiTheme="majorHAnsi" w:hAnsiTheme="majorHAnsi"/>
        </w:rPr>
        <w:t xml:space="preserve"> s DPH</w:t>
      </w:r>
      <w:r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41777EB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6" w:name="_Toc326522958"/>
      <w:r w:rsidRPr="00F27368">
        <w:rPr>
          <w:rFonts w:asciiTheme="majorHAnsi" w:hAnsiTheme="majorHAnsi"/>
          <w:szCs w:val="24"/>
        </w:rPr>
        <w:t>Účel smlouvy</w:t>
      </w:r>
      <w:bookmarkEnd w:id="6"/>
    </w:p>
    <w:p w14:paraId="33CDE5BA" w14:textId="5D8BB6BC" w:rsidR="008036CF" w:rsidRPr="00F27368" w:rsidRDefault="009625CE" w:rsidP="00957080">
      <w:pPr>
        <w:pStyle w:val="Nadpis2"/>
        <w:rPr>
          <w:rFonts w:asciiTheme="majorHAnsi" w:hAnsiTheme="majorHAnsi"/>
          <w:i/>
        </w:rPr>
      </w:pPr>
      <w:bookmarkStart w:id="7"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7"/>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044592B"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8" w:name="_Toc326522959"/>
      <w:r w:rsidRPr="00F27368">
        <w:rPr>
          <w:rFonts w:asciiTheme="majorHAnsi" w:hAnsiTheme="majorHAnsi"/>
          <w:szCs w:val="24"/>
        </w:rPr>
        <w:t>Předmět smlouvy</w:t>
      </w:r>
      <w:bookmarkEnd w:id="8"/>
    </w:p>
    <w:p w14:paraId="25DA687B" w14:textId="699E78B6" w:rsidR="00705B97" w:rsidRPr="00F27368" w:rsidRDefault="00705B97" w:rsidP="00705B97">
      <w:pPr>
        <w:pStyle w:val="Nadpis2"/>
        <w:ind w:left="397" w:hanging="397"/>
        <w:rPr>
          <w:rFonts w:asciiTheme="majorHAnsi" w:hAnsiTheme="majorHAnsi"/>
        </w:rPr>
      </w:pPr>
      <w:bookmarkStart w:id="9" w:name="_Předmětem_Smlouvy_je_závazek_Zhotov"/>
      <w:bookmarkEnd w:id="9"/>
      <w:r w:rsidRPr="00F27368">
        <w:rPr>
          <w:rFonts w:asciiTheme="majorHAnsi" w:hAnsiTheme="majorHAnsi"/>
        </w:rPr>
        <w:t xml:space="preserve">ESCO se zavazuje </w:t>
      </w:r>
      <w:r w:rsidR="00EE1132" w:rsidRPr="00F27368">
        <w:rPr>
          <w:rFonts w:asciiTheme="majorHAnsi" w:hAnsiTheme="majorHAnsi"/>
        </w:rPr>
        <w:t xml:space="preserve">provést </w:t>
      </w:r>
      <w:r w:rsidR="001A486C">
        <w:rPr>
          <w:rFonts w:asciiTheme="majorHAnsi" w:hAnsiTheme="majorHAnsi"/>
        </w:rPr>
        <w:t>projekt</w:t>
      </w:r>
      <w:r w:rsidR="001A486C"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7DAAC2AD"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D856345"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0"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0"/>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 w:name="_Ref207368830"/>
      <w:bookmarkStart w:id="12"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1"/>
      <w:bookmarkEnd w:id="12"/>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4D837EAA" w:rsidR="003A576D" w:rsidRPr="00F27368" w:rsidRDefault="003A576D" w:rsidP="00957080">
      <w:pPr>
        <w:pStyle w:val="Nadpis2"/>
        <w:rPr>
          <w:rFonts w:asciiTheme="majorHAnsi" w:hAnsiTheme="majorHAnsi"/>
        </w:rPr>
      </w:pPr>
      <w:bookmarkStart w:id="13" w:name="_Ref330840684"/>
      <w:r w:rsidRPr="00F27368">
        <w:rPr>
          <w:rFonts w:asciiTheme="majorHAnsi" w:hAnsiTheme="majorHAnsi"/>
        </w:rPr>
        <w:t xml:space="preserve">ESCO se zavazuje do </w:t>
      </w:r>
      <w:r w:rsidR="009625CE" w:rsidRPr="00F27368">
        <w:rPr>
          <w:rFonts w:asciiTheme="majorHAnsi" w:hAnsiTheme="majorHAnsi"/>
        </w:rPr>
        <w:t>[</w:t>
      </w:r>
      <w:r w:rsidR="00D65B9D">
        <w:rPr>
          <w:rFonts w:asciiTheme="majorHAnsi" w:hAnsiTheme="majorHAnsi"/>
        </w:rPr>
        <w:t>9</w:t>
      </w:r>
      <w:r w:rsidRPr="00F27368">
        <w:rPr>
          <w:rFonts w:asciiTheme="majorHAnsi" w:hAnsiTheme="majorHAnsi"/>
        </w:rPr>
        <w:t xml:space="preserve">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3"/>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4"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4"/>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15"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5"/>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16"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6"/>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 w:name="_Toc326522964"/>
      <w:r w:rsidRPr="00F27368">
        <w:rPr>
          <w:rFonts w:asciiTheme="majorHAnsi" w:hAnsiTheme="majorHAnsi"/>
        </w:rPr>
        <w:t>Práva a povinnosti smluvních stran</w:t>
      </w:r>
      <w:bookmarkEnd w:id="17"/>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33EA7C47" w14:textId="758D7BCA" w:rsidR="00F81353" w:rsidRPr="00F27368" w:rsidRDefault="00F81353" w:rsidP="00957080">
      <w:pPr>
        <w:pStyle w:val="Nadpis2"/>
        <w:rPr>
          <w:rFonts w:asciiTheme="majorHAnsi" w:hAnsiTheme="majorHAnsi"/>
        </w:rPr>
      </w:pPr>
      <w:bookmarkStart w:id="18" w:name="_Ref330840265"/>
      <w:r w:rsidRPr="008B0C60">
        <w:rPr>
          <w:rFonts w:asciiTheme="majorHAnsi" w:hAnsiTheme="majorHAnsi"/>
        </w:rPr>
        <w:t>ESCO se zavazuje</w:t>
      </w:r>
      <w:r w:rsidRPr="00F27368">
        <w:rPr>
          <w:rFonts w:asciiTheme="majorHAnsi" w:hAnsiTheme="majorHAnsi"/>
        </w:rPr>
        <w:t>:</w:t>
      </w:r>
      <w:bookmarkEnd w:id="18"/>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1A8D69F0" w:rsidR="00184CCF" w:rsidRPr="00F27368" w:rsidRDefault="00F81353" w:rsidP="00F30234">
      <w:pPr>
        <w:pStyle w:val="Nadpis5"/>
        <w:numPr>
          <w:ilvl w:val="0"/>
          <w:numId w:val="14"/>
        </w:numPr>
        <w:ind w:left="964" w:hanging="567"/>
        <w:rPr>
          <w:rFonts w:asciiTheme="majorHAnsi" w:hAnsiTheme="majorHAnsi"/>
        </w:rPr>
      </w:pPr>
      <w:bookmarkStart w:id="19"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19"/>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7B66BA03"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20"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0"/>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 xml:space="preserve">bez dalšího jako nepotřebné na svůj účet zlikvidovat, přičemž ESCO je povinen postupovat v souladu s legislativou platnou pro nakládání se státním majetkem a předat Klientovi </w:t>
      </w:r>
      <w:r w:rsidR="00D80AE4" w:rsidRPr="00D80AE4">
        <w:rPr>
          <w:rFonts w:asciiTheme="majorHAnsi" w:hAnsiTheme="majorHAnsi"/>
        </w:rPr>
        <w:lastRenderedPageBreak/>
        <w:t>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345E3280"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1"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1"/>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 w:name="_Toc326522965"/>
      <w:bookmarkStart w:id="23" w:name="_Ref337650388"/>
      <w:r w:rsidRPr="00F27368">
        <w:rPr>
          <w:rFonts w:asciiTheme="majorHAnsi" w:hAnsiTheme="majorHAnsi"/>
        </w:rPr>
        <w:t>Komplexní zkoušky</w:t>
      </w:r>
      <w:bookmarkEnd w:id="22"/>
      <w:bookmarkEnd w:id="23"/>
    </w:p>
    <w:p w14:paraId="0D36B34C" w14:textId="77777777" w:rsidR="00F81353" w:rsidRPr="00F27368" w:rsidRDefault="00F81353" w:rsidP="00957080">
      <w:pPr>
        <w:pStyle w:val="Nadpis2"/>
        <w:rPr>
          <w:rFonts w:asciiTheme="majorHAnsi" w:hAnsiTheme="majorHAnsi"/>
        </w:rPr>
      </w:pPr>
      <w:bookmarkStart w:id="24"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4"/>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lastRenderedPageBreak/>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25" w:name="_Ref450737274"/>
      <w:bookmarkStart w:id="26"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5"/>
      <w:r w:rsidR="00F81353" w:rsidRPr="00F27368">
        <w:rPr>
          <w:rFonts w:asciiTheme="majorHAnsi" w:hAnsiTheme="majorHAnsi"/>
        </w:rPr>
        <w:t xml:space="preserve"> </w:t>
      </w:r>
      <w:bookmarkEnd w:id="26"/>
    </w:p>
    <w:p w14:paraId="22C350AA" w14:textId="77777777" w:rsidR="00F81353" w:rsidRPr="00F27368" w:rsidRDefault="00F81353" w:rsidP="00957080">
      <w:pPr>
        <w:pStyle w:val="Nadpis2"/>
        <w:rPr>
          <w:rFonts w:asciiTheme="majorHAnsi" w:hAnsiTheme="majorHAnsi"/>
        </w:rPr>
      </w:pPr>
      <w:bookmarkStart w:id="27"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27"/>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8" w:name="_Toc326522966"/>
      <w:bookmarkStart w:id="29" w:name="_Ref450736305"/>
      <w:r w:rsidRPr="00F27368">
        <w:rPr>
          <w:rFonts w:asciiTheme="majorHAnsi" w:hAnsiTheme="majorHAnsi"/>
        </w:rPr>
        <w:t>Předání</w:t>
      </w:r>
      <w:bookmarkEnd w:id="28"/>
      <w:bookmarkEnd w:id="29"/>
    </w:p>
    <w:p w14:paraId="5541BC76" w14:textId="65656E81" w:rsidR="00F81353" w:rsidRPr="00F27368" w:rsidRDefault="00F81353" w:rsidP="00957080">
      <w:pPr>
        <w:pStyle w:val="Nadpis2"/>
        <w:rPr>
          <w:rFonts w:asciiTheme="majorHAnsi" w:hAnsiTheme="majorHAnsi"/>
        </w:rPr>
      </w:pPr>
      <w:bookmarkStart w:id="30" w:name="_Ref152047694"/>
      <w:bookmarkStart w:id="31"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0"/>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1"/>
    </w:p>
    <w:p w14:paraId="55E7DA40" w14:textId="77777777" w:rsidR="00F81353" w:rsidRPr="00F27368" w:rsidRDefault="00F81353" w:rsidP="00957080">
      <w:pPr>
        <w:pStyle w:val="Nadpis2"/>
        <w:rPr>
          <w:rFonts w:asciiTheme="majorHAnsi" w:hAnsiTheme="majorHAnsi"/>
        </w:rPr>
      </w:pPr>
      <w:bookmarkStart w:id="32"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2"/>
    </w:p>
    <w:p w14:paraId="3AACABDB" w14:textId="77777777" w:rsidR="000629C5" w:rsidRPr="00F27368" w:rsidRDefault="00F81353" w:rsidP="00957080">
      <w:pPr>
        <w:pStyle w:val="Nadpis2"/>
        <w:rPr>
          <w:rFonts w:asciiTheme="majorHAnsi" w:hAnsiTheme="majorHAnsi"/>
        </w:rPr>
      </w:pPr>
      <w:bookmarkStart w:id="33"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3"/>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lastRenderedPageBreak/>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616A7C6A" w14:textId="77777777" w:rsidR="00D65B9D" w:rsidRPr="00713C2A" w:rsidRDefault="00D65B9D" w:rsidP="00D65B9D">
      <w:pPr>
        <w:pStyle w:val="Nadpis2"/>
        <w:rPr>
          <w:rFonts w:ascii="Cambria" w:hAnsi="Cambria"/>
        </w:rPr>
      </w:pPr>
      <w:r w:rsidRPr="00713C2A">
        <w:rPr>
          <w:rFonts w:ascii="Cambria" w:hAnsi="Cambria"/>
        </w:rPr>
        <w:t>Nepřevezme-li Klient základní investiční opatření, ač je k tomu povinen:</w:t>
      </w:r>
    </w:p>
    <w:p w14:paraId="480E5757" w14:textId="77777777" w:rsidR="00D65B9D" w:rsidRDefault="00D65B9D" w:rsidP="00932DCD">
      <w:pPr>
        <w:pStyle w:val="Nadpis4"/>
        <w:numPr>
          <w:ilvl w:val="4"/>
          <w:numId w:val="2"/>
        </w:numPr>
        <w:ind w:left="851" w:hanging="425"/>
        <w:rPr>
          <w:rFonts w:ascii="Cambria" w:hAnsi="Cambria"/>
        </w:rPr>
      </w:pPr>
      <w:r w:rsidRPr="00713C2A">
        <w:rPr>
          <w:rFonts w:ascii="Cambria" w:hAnsi="Cambria"/>
        </w:rPr>
        <w:t>končí doba pro provedení základních opatření a</w:t>
      </w:r>
    </w:p>
    <w:p w14:paraId="7512DA09" w14:textId="77777777" w:rsidR="00D65B9D" w:rsidRDefault="00D65B9D" w:rsidP="00932DCD">
      <w:pPr>
        <w:pStyle w:val="Nadpis4"/>
        <w:numPr>
          <w:ilvl w:val="4"/>
          <w:numId w:val="2"/>
        </w:numPr>
        <w:ind w:left="851" w:hanging="425"/>
        <w:rPr>
          <w:rFonts w:ascii="Cambria" w:hAnsi="Cambria"/>
        </w:rPr>
      </w:pPr>
      <w:r w:rsidRPr="00713C2A">
        <w:rPr>
          <w:rFonts w:ascii="Cambria" w:hAnsi="Cambria"/>
        </w:rPr>
        <w:t>začíná plynout doba splatnosti a;</w:t>
      </w:r>
    </w:p>
    <w:p w14:paraId="5C9D7EA6" w14:textId="77777777" w:rsidR="00D65B9D" w:rsidRDefault="00D65B9D" w:rsidP="00932DCD">
      <w:pPr>
        <w:pStyle w:val="Nadpis4"/>
        <w:numPr>
          <w:ilvl w:val="4"/>
          <w:numId w:val="2"/>
        </w:numPr>
        <w:ind w:left="851" w:hanging="425"/>
        <w:rPr>
          <w:rFonts w:ascii="Cambria" w:hAnsi="Cambria"/>
        </w:rPr>
      </w:pPr>
      <w:r w:rsidRPr="00932DCD">
        <w:rPr>
          <w:rFonts w:ascii="Cambria" w:hAnsi="Cambria"/>
        </w:rPr>
        <w:t>začíná</w:t>
      </w:r>
      <w:r w:rsidRPr="00713C2A">
        <w:rPr>
          <w:rFonts w:ascii="Cambria" w:hAnsi="Cambria" w:cs="Arial"/>
          <w:iCs/>
        </w:rPr>
        <w:t xml:space="preserve"> plynout záruční doba a</w:t>
      </w:r>
    </w:p>
    <w:p w14:paraId="03FE5F01" w14:textId="77777777" w:rsidR="00D65B9D" w:rsidRDefault="00D65B9D" w:rsidP="00932DCD">
      <w:pPr>
        <w:pStyle w:val="Nadpis4"/>
        <w:numPr>
          <w:ilvl w:val="4"/>
          <w:numId w:val="2"/>
        </w:numPr>
        <w:ind w:left="851" w:hanging="425"/>
        <w:rPr>
          <w:rFonts w:ascii="Cambria" w:hAnsi="Cambria"/>
        </w:rPr>
      </w:pPr>
      <w:r w:rsidRPr="00713C2A">
        <w:rPr>
          <w:rFonts w:ascii="Cambria" w:hAnsi="Cambria" w:cs="Arial"/>
          <w:iCs/>
        </w:rPr>
        <w:t>ESCO je oprávněna vystavit fakturu na zaplacení ceny za provedení základních opatření</w:t>
      </w:r>
    </w:p>
    <w:p w14:paraId="4235A1BE" w14:textId="3D2736A0" w:rsidR="00D65B9D" w:rsidRPr="00713C2A" w:rsidRDefault="00D65B9D" w:rsidP="00932DCD">
      <w:pPr>
        <w:pStyle w:val="Nadpis4"/>
        <w:numPr>
          <w:ilvl w:val="4"/>
          <w:numId w:val="2"/>
        </w:numPr>
        <w:ind w:left="851" w:hanging="425"/>
        <w:rPr>
          <w:rFonts w:ascii="Cambria" w:hAnsi="Cambria"/>
        </w:rPr>
      </w:pPr>
      <w:r w:rsidRPr="00932DCD">
        <w:rPr>
          <w:rFonts w:ascii="Cambria" w:hAnsi="Cambria"/>
        </w:rPr>
        <w:t>přechází</w:t>
      </w:r>
      <w:r w:rsidRPr="00713C2A">
        <w:rPr>
          <w:rFonts w:ascii="Cambria" w:hAnsi="Cambria" w:cs="Arial"/>
          <w:iCs/>
        </w:rPr>
        <w:t xml:space="preserve"> na Klienta nebezpečí škody na základních investičních opatřeních.</w:t>
      </w:r>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4" w:name="_Toc326522967"/>
      <w:bookmarkStart w:id="35" w:name="_Ref450731554"/>
      <w:bookmarkStart w:id="36" w:name="_Ref452526724"/>
      <w:bookmarkStart w:id="37" w:name="_Ref115429854"/>
      <w:r w:rsidRPr="00F27368">
        <w:rPr>
          <w:rFonts w:asciiTheme="majorHAnsi" w:hAnsiTheme="majorHAnsi"/>
        </w:rPr>
        <w:t>Záruka za jakost</w:t>
      </w:r>
      <w:bookmarkEnd w:id="34"/>
      <w:bookmarkEnd w:id="35"/>
      <w:bookmarkEnd w:id="36"/>
      <w:bookmarkEnd w:id="37"/>
    </w:p>
    <w:p w14:paraId="6A0E5016" w14:textId="77777777" w:rsidR="00F81353" w:rsidRPr="00023C74" w:rsidRDefault="00F81353" w:rsidP="00957080">
      <w:pPr>
        <w:pStyle w:val="Nadpis2"/>
        <w:rPr>
          <w:rFonts w:asciiTheme="majorHAnsi" w:hAnsiTheme="majorHAnsi"/>
        </w:rPr>
      </w:pPr>
      <w:bookmarkStart w:id="38" w:name="_Ref330840789"/>
      <w:bookmarkStart w:id="39"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38"/>
      <w:r w:rsidRPr="00023C74">
        <w:rPr>
          <w:rFonts w:asciiTheme="majorHAnsi" w:hAnsiTheme="majorHAnsi"/>
        </w:rPr>
        <w:t xml:space="preserve"> </w:t>
      </w:r>
      <w:bookmarkEnd w:id="39"/>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40"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40"/>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lastRenderedPageBreak/>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1B2B7B11"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w:t>
      </w:r>
      <w:r w:rsidR="001A486C">
        <w:rPr>
          <w:rFonts w:asciiTheme="majorHAnsi" w:hAnsiTheme="majorHAnsi"/>
        </w:rPr>
        <w:t>Klienta</w:t>
      </w:r>
      <w:r w:rsidR="001A486C" w:rsidRPr="00F27368">
        <w:rPr>
          <w:rFonts w:asciiTheme="majorHAnsi" w:hAnsiTheme="majorHAnsi"/>
        </w:rPr>
        <w:t xml:space="preserve">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24722E3E" w:rsidR="00070F67" w:rsidRPr="00F27368" w:rsidRDefault="00F81353" w:rsidP="00957080">
      <w:pPr>
        <w:pStyle w:val="Nadpis2"/>
        <w:rPr>
          <w:rFonts w:asciiTheme="majorHAnsi" w:hAnsiTheme="majorHAnsi"/>
        </w:rPr>
      </w:pPr>
      <w:bookmarkStart w:id="41"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D65B9D">
        <w:rPr>
          <w:rFonts w:asciiTheme="majorHAnsi" w:hAnsiTheme="majorHAnsi"/>
        </w:rPr>
        <w:t>10</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1"/>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w:t>
      </w:r>
      <w:r w:rsidR="0075799C" w:rsidRPr="00F27368">
        <w:rPr>
          <w:rFonts w:asciiTheme="majorHAnsi" w:hAnsiTheme="majorHAnsi"/>
        </w:rPr>
        <w:lastRenderedPageBreak/>
        <w:t xml:space="preserve">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42"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2"/>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43" w:name="_Toc326522968"/>
      <w:r w:rsidRPr="00F27368">
        <w:rPr>
          <w:rFonts w:asciiTheme="majorHAnsi" w:hAnsiTheme="majorHAnsi"/>
        </w:rPr>
        <w:t>Základní prostá opatření</w:t>
      </w:r>
      <w:bookmarkEnd w:id="43"/>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2707B225"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8B1606">
        <w:rPr>
          <w:rFonts w:asciiTheme="majorHAnsi" w:hAnsiTheme="majorHAnsi"/>
        </w:rPr>
        <w:t>6</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44"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45" w:name="_Ref152647926"/>
      <w:bookmarkEnd w:id="44"/>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46" w:name="_Ref330840887"/>
      <w:r w:rsidRPr="00F27368">
        <w:rPr>
          <w:rFonts w:asciiTheme="majorHAnsi" w:hAnsiTheme="majorHAnsi"/>
        </w:rPr>
        <w:t>Klient se zavazuje, že po dobu poskytování garance:</w:t>
      </w:r>
      <w:bookmarkEnd w:id="46"/>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47" w:name="_Ref330840903"/>
      <w:r w:rsidRPr="00F27368">
        <w:rPr>
          <w:rFonts w:asciiTheme="majorHAnsi" w:hAnsiTheme="majorHAnsi"/>
        </w:rPr>
        <w:t>bude provádět obsluhu energetického systému, včetně předmětů opatření svým jménem a na svůj účet;</w:t>
      </w:r>
      <w:bookmarkEnd w:id="47"/>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48"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48"/>
    </w:p>
    <w:p w14:paraId="16B4878A" w14:textId="779D29FD" w:rsidR="00057EDC" w:rsidRPr="00F27368" w:rsidRDefault="00057EDC" w:rsidP="00957080">
      <w:pPr>
        <w:pStyle w:val="Nadpis2"/>
        <w:rPr>
          <w:rFonts w:asciiTheme="majorHAnsi" w:hAnsiTheme="majorHAnsi"/>
        </w:rPr>
      </w:pPr>
      <w:bookmarkStart w:id="49" w:name="_Ref153727453"/>
      <w:bookmarkStart w:id="50"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49"/>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50"/>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51"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1"/>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1CC4259B"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1A39D9A1" w:rsidR="00FD5CDD" w:rsidRPr="0069359F" w:rsidRDefault="0000345A" w:rsidP="0069359F">
      <w:pPr>
        <w:pStyle w:val="Odsekzoznamu"/>
        <w:numPr>
          <w:ilvl w:val="0"/>
          <w:numId w:val="19"/>
        </w:numPr>
        <w:ind w:left="993" w:hanging="567"/>
      </w:pPr>
      <w:r w:rsidRPr="00CB1874">
        <w:rPr>
          <w:rFonts w:asciiTheme="majorHAnsi" w:hAnsiTheme="majorHAnsi"/>
          <w:bCs/>
          <w:iCs/>
          <w:sz w:val="22"/>
          <w:szCs w:val="26"/>
          <w:lang w:eastAsia="cs-CZ"/>
        </w:rPr>
        <w:t>zabezpečit, aby data a informace z měřidel a čidel nainstalovaných ESCO byl</w:t>
      </w:r>
      <w:r w:rsidR="00E93021" w:rsidRPr="00CB1874">
        <w:rPr>
          <w:rFonts w:asciiTheme="majorHAnsi" w:hAnsiTheme="majorHAnsi"/>
          <w:bCs/>
          <w:iCs/>
          <w:sz w:val="22"/>
          <w:szCs w:val="26"/>
          <w:lang w:eastAsia="cs-CZ"/>
        </w:rPr>
        <w:t>a</w:t>
      </w:r>
      <w:r w:rsidRPr="00CB1874">
        <w:rPr>
          <w:rFonts w:asciiTheme="majorHAnsi" w:hAnsiTheme="majorHAnsi"/>
          <w:bCs/>
          <w:iCs/>
          <w:sz w:val="22"/>
          <w:szCs w:val="26"/>
          <w:lang w:eastAsia="cs-CZ"/>
        </w:rPr>
        <w:t xml:space="preserve"> otevřená a on</w:t>
      </w:r>
      <w:r w:rsidR="00B24CBE" w:rsidRPr="00CB1874">
        <w:rPr>
          <w:rFonts w:asciiTheme="majorHAnsi" w:hAnsiTheme="majorHAnsi"/>
          <w:bCs/>
          <w:iCs/>
          <w:sz w:val="22"/>
          <w:szCs w:val="26"/>
          <w:lang w:eastAsia="cs-CZ"/>
        </w:rPr>
        <w:t>-</w:t>
      </w:r>
      <w:r w:rsidRPr="00CB1874">
        <w:rPr>
          <w:rFonts w:asciiTheme="majorHAnsi" w:hAnsiTheme="majorHAnsi"/>
          <w:bCs/>
          <w:iCs/>
          <w:sz w:val="22"/>
          <w:szCs w:val="26"/>
          <w:lang w:eastAsia="cs-CZ"/>
        </w:rPr>
        <w:t>line přístupna Klientovi pro případné další využití v informačních a manažerských systémech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52" w:name="_Ref324607429"/>
      <w:bookmarkStart w:id="53" w:name="_Toc326522972"/>
      <w:r w:rsidRPr="00F27368">
        <w:rPr>
          <w:rFonts w:asciiTheme="majorHAnsi" w:hAnsiTheme="majorHAnsi"/>
        </w:rPr>
        <w:t>Záruka za dosažení garantované úspory</w:t>
      </w:r>
      <w:bookmarkEnd w:id="45"/>
      <w:bookmarkEnd w:id="52"/>
      <w:bookmarkEnd w:id="53"/>
    </w:p>
    <w:p w14:paraId="0069A79D" w14:textId="77777777" w:rsidR="00891276" w:rsidRPr="00F27368" w:rsidRDefault="00400988" w:rsidP="00957080">
      <w:pPr>
        <w:pStyle w:val="Nadpis2"/>
        <w:rPr>
          <w:rFonts w:asciiTheme="majorHAnsi" w:hAnsiTheme="majorHAnsi"/>
        </w:rPr>
      </w:pPr>
      <w:bookmarkStart w:id="54"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54"/>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55" w:name="_Toc326522973"/>
      <w:bookmarkStart w:id="56" w:name="_Ref115431299"/>
      <w:r w:rsidRPr="00F27368">
        <w:rPr>
          <w:rFonts w:asciiTheme="majorHAnsi" w:hAnsiTheme="majorHAnsi"/>
        </w:rPr>
        <w:t>Dodatečná opatření</w:t>
      </w:r>
      <w:bookmarkEnd w:id="55"/>
      <w:bookmarkEnd w:id="56"/>
    </w:p>
    <w:p w14:paraId="1C6CFB3C" w14:textId="77777777" w:rsidR="00705B97" w:rsidRPr="00F27368" w:rsidRDefault="006C484C" w:rsidP="00705B97">
      <w:pPr>
        <w:pStyle w:val="Nadpis2"/>
        <w:ind w:left="397" w:hanging="397"/>
        <w:rPr>
          <w:rFonts w:asciiTheme="majorHAnsi" w:hAnsiTheme="majorHAnsi"/>
        </w:rPr>
      </w:pPr>
      <w:bookmarkStart w:id="57" w:name="_Ref296346567"/>
      <w:bookmarkStart w:id="58"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57"/>
      <w:r w:rsidRPr="00F27368">
        <w:rPr>
          <w:rFonts w:asciiTheme="majorHAnsi" w:hAnsiTheme="majorHAnsi"/>
        </w:rPr>
        <w:t>).</w:t>
      </w:r>
      <w:bookmarkEnd w:id="58"/>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59"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6B763B82" w:rsidR="00705B97" w:rsidRPr="00F27368" w:rsidRDefault="006C484C" w:rsidP="00705B97">
      <w:pPr>
        <w:pStyle w:val="Nadpis2"/>
        <w:ind w:left="397" w:hanging="397"/>
        <w:rPr>
          <w:rFonts w:asciiTheme="majorHAnsi" w:hAnsiTheme="majorHAnsi"/>
        </w:rPr>
      </w:pPr>
      <w:bookmarkStart w:id="60"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0"/>
      <w:r w:rsidRPr="00F27368">
        <w:rPr>
          <w:rFonts w:asciiTheme="majorHAnsi" w:hAnsiTheme="majorHAnsi"/>
        </w:rPr>
        <w:t xml:space="preserve">   </w:t>
      </w:r>
      <w:bookmarkEnd w:id="59"/>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61" w:name="_Ref152602485"/>
      <w:bookmarkStart w:id="62" w:name="_Toc326522974"/>
      <w:r w:rsidR="00F81353" w:rsidRPr="00F27368">
        <w:rPr>
          <w:rFonts w:asciiTheme="majorHAnsi" w:hAnsiTheme="majorHAnsi"/>
        </w:rPr>
        <w:t>Změna okolností</w:t>
      </w:r>
      <w:bookmarkEnd w:id="61"/>
      <w:bookmarkEnd w:id="62"/>
    </w:p>
    <w:p w14:paraId="729F13F0" w14:textId="77777777" w:rsidR="00F81353" w:rsidRPr="00F27368" w:rsidRDefault="00F81353" w:rsidP="00957080">
      <w:pPr>
        <w:pStyle w:val="Nadpis2"/>
        <w:rPr>
          <w:rFonts w:asciiTheme="majorHAnsi" w:hAnsiTheme="majorHAnsi"/>
        </w:rPr>
      </w:pPr>
      <w:bookmarkStart w:id="63" w:name="_Ref330840857"/>
      <w:bookmarkStart w:id="64"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3"/>
      <w:r w:rsidRPr="00F27368">
        <w:rPr>
          <w:rFonts w:asciiTheme="majorHAnsi" w:hAnsiTheme="majorHAnsi"/>
        </w:rPr>
        <w:t xml:space="preserve"> </w:t>
      </w:r>
      <w:bookmarkEnd w:id="64"/>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65" w:name="_Toc341155317"/>
      <w:bookmarkStart w:id="66" w:name="_Toc326749477"/>
      <w:bookmarkStart w:id="67" w:name="_Toc319928874"/>
      <w:bookmarkStart w:id="68" w:name="_Toc317395012"/>
      <w:r w:rsidRPr="00F27368">
        <w:rPr>
          <w:rFonts w:asciiTheme="majorHAnsi" w:hAnsiTheme="majorHAnsi"/>
        </w:rPr>
        <w:t xml:space="preserve">uzavření </w:t>
      </w:r>
      <w:bookmarkEnd w:id="65"/>
      <w:bookmarkEnd w:id="66"/>
      <w:bookmarkEnd w:id="67"/>
      <w:bookmarkEnd w:id="68"/>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69"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69"/>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70"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70"/>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71"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71"/>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72" w:name="_Ref377984231"/>
      <w:bookmarkStart w:id="73"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72"/>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73"/>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74" w:name="_Toc326522975"/>
      <w:bookmarkStart w:id="75" w:name="_Ref380398172"/>
      <w:bookmarkStart w:id="76" w:name="_Ref380398243"/>
      <w:r w:rsidRPr="00F27368">
        <w:rPr>
          <w:rFonts w:asciiTheme="majorHAnsi" w:hAnsiTheme="majorHAnsi"/>
        </w:rPr>
        <w:t>Roční porady</w:t>
      </w:r>
      <w:bookmarkEnd w:id="74"/>
      <w:r w:rsidR="0087097F" w:rsidRPr="00F27368">
        <w:rPr>
          <w:rFonts w:asciiTheme="majorHAnsi" w:hAnsiTheme="majorHAnsi"/>
        </w:rPr>
        <w:t xml:space="preserve"> a průběžné </w:t>
      </w:r>
      <w:r w:rsidR="00434BFC" w:rsidRPr="00F27368">
        <w:rPr>
          <w:rFonts w:asciiTheme="majorHAnsi" w:hAnsiTheme="majorHAnsi"/>
        </w:rPr>
        <w:t>zprávy</w:t>
      </w:r>
      <w:bookmarkEnd w:id="75"/>
      <w:bookmarkEnd w:id="76"/>
    </w:p>
    <w:p w14:paraId="4DDC7D4F" w14:textId="77777777" w:rsidR="007623CD" w:rsidRPr="00F27368" w:rsidRDefault="007623CD" w:rsidP="00957080">
      <w:pPr>
        <w:pStyle w:val="Nadpis2"/>
        <w:rPr>
          <w:rFonts w:asciiTheme="majorHAnsi" w:hAnsiTheme="majorHAnsi"/>
        </w:rPr>
      </w:pPr>
      <w:bookmarkStart w:id="77"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77"/>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78"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78"/>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79" w:name="_Ref152309206"/>
      <w:bookmarkStart w:id="80" w:name="_Toc326522976"/>
      <w:r w:rsidRPr="00F27368">
        <w:rPr>
          <w:rFonts w:asciiTheme="majorHAnsi" w:hAnsiTheme="majorHAnsi"/>
        </w:rPr>
        <w:t>Závěrečná zpráva</w:t>
      </w:r>
      <w:bookmarkEnd w:id="79"/>
      <w:bookmarkEnd w:id="80"/>
    </w:p>
    <w:p w14:paraId="0E911947" w14:textId="77777777" w:rsidR="00F81353" w:rsidRPr="00F27368" w:rsidRDefault="00F81353" w:rsidP="00957080">
      <w:pPr>
        <w:pStyle w:val="Nadpis2"/>
        <w:rPr>
          <w:rFonts w:asciiTheme="majorHAnsi" w:hAnsiTheme="majorHAnsi"/>
        </w:rPr>
      </w:pPr>
      <w:bookmarkStart w:id="81" w:name="_Ref152602683"/>
      <w:bookmarkStart w:id="82"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1"/>
    </w:p>
    <w:p w14:paraId="6F835FFA" w14:textId="7AC97F3F"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D65B9D">
        <w:rPr>
          <w:rFonts w:asciiTheme="majorHAnsi" w:hAnsiTheme="majorHAnsi"/>
        </w:rPr>
        <w:t>9</w:t>
      </w:r>
      <w:r w:rsidR="00911EA0" w:rsidRPr="00F27368">
        <w:rPr>
          <w:rFonts w:asciiTheme="majorHAnsi" w:hAnsiTheme="majorHAnsi"/>
        </w:rPr>
        <w:t>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83" w:name="_Ref153729098"/>
      <w:bookmarkEnd w:id="82"/>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84"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84"/>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85" w:name="_Ref230681810"/>
      <w:r w:rsidRPr="00F27368">
        <w:rPr>
          <w:rFonts w:asciiTheme="majorHAnsi" w:hAnsiTheme="majorHAnsi"/>
        </w:rPr>
        <w:t>doporučení ohledně provozování energetického systému po skončení doby poskytování garance;</w:t>
      </w:r>
      <w:bookmarkEnd w:id="85"/>
    </w:p>
    <w:bookmarkEnd w:id="83"/>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86"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86"/>
    </w:p>
    <w:p w14:paraId="7E9A863E" w14:textId="77777777" w:rsidR="00F81353" w:rsidRPr="00F27368" w:rsidRDefault="00F81353">
      <w:pPr>
        <w:pStyle w:val="Nzov"/>
        <w:keepNext/>
        <w:rPr>
          <w:rFonts w:asciiTheme="majorHAnsi" w:hAnsiTheme="majorHAnsi"/>
          <w:sz w:val="28"/>
          <w:szCs w:val="28"/>
        </w:rPr>
      </w:pPr>
      <w:bookmarkStart w:id="87" w:name="_Toc326522978"/>
      <w:r w:rsidRPr="00F27368">
        <w:rPr>
          <w:rFonts w:asciiTheme="majorHAnsi" w:hAnsiTheme="majorHAnsi"/>
          <w:sz w:val="28"/>
          <w:szCs w:val="28"/>
        </w:rPr>
        <w:t>Oddíl I: Cena a platební podmínky</w:t>
      </w:r>
      <w:bookmarkEnd w:id="87"/>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88" w:name="_Ref75165804"/>
      <w:bookmarkStart w:id="89" w:name="_Toc326522979"/>
      <w:bookmarkStart w:id="90" w:name="_Ref115428489"/>
      <w:bookmarkStart w:id="91" w:name="_Ref115431275"/>
      <w:r w:rsidRPr="00F27368">
        <w:rPr>
          <w:rFonts w:asciiTheme="majorHAnsi" w:hAnsiTheme="majorHAnsi"/>
        </w:rPr>
        <w:t>Cena</w:t>
      </w:r>
      <w:bookmarkEnd w:id="88"/>
      <w:r w:rsidRPr="00F27368">
        <w:rPr>
          <w:rFonts w:asciiTheme="majorHAnsi" w:hAnsiTheme="majorHAnsi"/>
        </w:rPr>
        <w:t xml:space="preserve"> za provedení opatření</w:t>
      </w:r>
      <w:bookmarkEnd w:id="89"/>
      <w:bookmarkEnd w:id="90"/>
      <w:bookmarkEnd w:id="91"/>
    </w:p>
    <w:p w14:paraId="377EC951" w14:textId="5D1250B8" w:rsidR="00F81353" w:rsidRPr="00F27368" w:rsidRDefault="00106A72" w:rsidP="00957080">
      <w:pPr>
        <w:pStyle w:val="Nadpis2"/>
        <w:rPr>
          <w:rFonts w:asciiTheme="majorHAnsi" w:hAnsiTheme="majorHAnsi"/>
        </w:rPr>
      </w:pPr>
      <w:bookmarkStart w:id="92"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r w:rsidR="001A486C">
        <w:rPr>
          <w:rFonts w:asciiTheme="majorHAnsi" w:hAnsiTheme="majorHAnsi"/>
        </w:rPr>
        <w:t xml:space="preserve">, </w:t>
      </w:r>
      <w:bookmarkStart w:id="93" w:name="_Hlk135127560"/>
      <w:r w:rsidR="001A486C">
        <w:rPr>
          <w:rFonts w:asciiTheme="majorHAnsi" w:hAnsiTheme="majorHAnsi"/>
        </w:rPr>
        <w:t xml:space="preserve">tj. </w:t>
      </w:r>
      <w:r w:rsidR="001A486C" w:rsidRPr="00980563">
        <w:rPr>
          <w:rFonts w:asciiTheme="majorHAnsi" w:hAnsiTheme="majorHAnsi"/>
          <w:highlight w:val="yellow"/>
        </w:rPr>
        <w:t>[</w:t>
      </w:r>
      <w:r w:rsidR="001A486C" w:rsidRPr="00980563">
        <w:rPr>
          <w:highlight w:val="yellow"/>
        </w:rPr>
        <w:t>●</w:t>
      </w:r>
      <w:r w:rsidR="001A486C" w:rsidRPr="00980563">
        <w:rPr>
          <w:rFonts w:asciiTheme="majorHAnsi" w:hAnsiTheme="majorHAnsi"/>
          <w:highlight w:val="yellow"/>
        </w:rPr>
        <w:t>]</w:t>
      </w:r>
      <w:r w:rsidR="001A486C" w:rsidRPr="00980563">
        <w:rPr>
          <w:rFonts w:asciiTheme="majorHAnsi" w:hAnsiTheme="majorHAnsi"/>
        </w:rPr>
        <w:t>,- Kč</w:t>
      </w:r>
      <w:r w:rsidR="001A486C">
        <w:rPr>
          <w:rFonts w:asciiTheme="majorHAnsi" w:hAnsiTheme="majorHAnsi"/>
        </w:rPr>
        <w:t xml:space="preserve"> s DPH</w:t>
      </w:r>
      <w:bookmarkEnd w:id="93"/>
      <w:r w:rsidRPr="00980563">
        <w:rPr>
          <w:rFonts w:asciiTheme="majorHAnsi" w:hAnsiTheme="majorHAnsi"/>
        </w:rPr>
        <w:t>.</w:t>
      </w:r>
      <w:bookmarkEnd w:id="92"/>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4B228D6A"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51806">
        <w:rPr>
          <w:rFonts w:asciiTheme="majorHAnsi" w:hAnsiTheme="majorHAnsi"/>
        </w:rPr>
        <w:t xml:space="preserve">více </w:t>
      </w:r>
      <w:r w:rsidR="0096794D">
        <w:rPr>
          <w:rFonts w:asciiTheme="majorHAnsi" w:hAnsiTheme="majorHAnsi"/>
        </w:rPr>
        <w:t xml:space="preserve">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94" w:name="_Toc450596924"/>
      <w:bookmarkStart w:id="95" w:name="_Ref115431277"/>
      <w:r w:rsidRPr="00F27368">
        <w:rPr>
          <w:rFonts w:asciiTheme="majorHAnsi" w:hAnsiTheme="majorHAnsi"/>
        </w:rPr>
        <w:t>Finanční náklady</w:t>
      </w:r>
      <w:bookmarkEnd w:id="94"/>
      <w:bookmarkEnd w:id="95"/>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6" w:name="_Toc326522981"/>
      <w:r w:rsidRPr="00F27368">
        <w:rPr>
          <w:rFonts w:asciiTheme="majorHAnsi" w:hAnsiTheme="majorHAnsi"/>
        </w:rPr>
        <w:t>Cena energetického managementu</w:t>
      </w:r>
      <w:bookmarkEnd w:id="96"/>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222791A9" w:rsidR="008E318F" w:rsidRPr="00611CDF" w:rsidRDefault="006A1569" w:rsidP="00586DB0">
      <w:pPr>
        <w:pStyle w:val="Nadpis2"/>
        <w:rPr>
          <w:rFonts w:asciiTheme="majorHAnsi" w:hAnsiTheme="majorHAnsi"/>
        </w:rPr>
      </w:pPr>
      <w:bookmarkStart w:id="97"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951806">
        <w:rPr>
          <w:rFonts w:asciiTheme="majorHAnsi" w:hAnsiTheme="majorHAnsi"/>
        </w:rPr>
        <w:t xml:space="preserve">, tj. </w:t>
      </w:r>
      <w:r w:rsidR="00951806" w:rsidRPr="00951806">
        <w:rPr>
          <w:rFonts w:asciiTheme="majorHAnsi" w:hAnsiTheme="majorHAnsi"/>
        </w:rPr>
        <w:t>[●</w:t>
      </w:r>
      <w:proofErr w:type="gramStart"/>
      <w:r w:rsidR="00951806" w:rsidRPr="00951806">
        <w:rPr>
          <w:rFonts w:asciiTheme="majorHAnsi" w:hAnsiTheme="majorHAnsi"/>
        </w:rPr>
        <w:t>],-</w:t>
      </w:r>
      <w:proofErr w:type="gramEnd"/>
      <w:r w:rsidR="00951806" w:rsidRPr="00951806">
        <w:rPr>
          <w:rFonts w:asciiTheme="majorHAnsi" w:hAnsiTheme="majorHAnsi"/>
        </w:rPr>
        <w:t xml:space="preserve"> Kč s</w:t>
      </w:r>
      <w:r w:rsidR="00951806">
        <w:rPr>
          <w:rFonts w:asciiTheme="majorHAnsi" w:hAnsiTheme="majorHAnsi"/>
        </w:rPr>
        <w:t> </w:t>
      </w:r>
      <w:r w:rsidR="00951806" w:rsidRPr="00951806">
        <w:rPr>
          <w:rFonts w:asciiTheme="majorHAnsi" w:hAnsiTheme="majorHAnsi"/>
        </w:rPr>
        <w:t>DPH</w:t>
      </w:r>
      <w:r w:rsidR="00951806">
        <w:rPr>
          <w:rFonts w:asciiTheme="majorHAnsi" w:hAnsiTheme="majorHAnsi"/>
        </w:rPr>
        <w:t>.</w:t>
      </w:r>
      <w:r w:rsidR="008E318F" w:rsidRPr="008E318F">
        <w:rPr>
          <w:rFonts w:asciiTheme="majorHAnsi" w:hAnsiTheme="majorHAnsi"/>
        </w:rPr>
        <w:t xml:space="preserve"> DPH je k ceně účtována vždy v souladu se zákonem o DPH.</w:t>
      </w:r>
      <w:bookmarkEnd w:id="97"/>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98" w:name="_Ref207460075"/>
      <w:bookmarkStart w:id="99" w:name="_Ref207462748"/>
      <w:bookmarkStart w:id="100" w:name="_Ref207462792"/>
      <w:bookmarkStart w:id="101" w:name="_Toc326522982"/>
      <w:bookmarkStart w:id="102" w:name="_Ref452526878"/>
      <w:r w:rsidRPr="00F27368">
        <w:rPr>
          <w:rFonts w:asciiTheme="majorHAnsi" w:hAnsiTheme="majorHAnsi"/>
        </w:rPr>
        <w:t>Sankce za nedosažení garantované úspory</w:t>
      </w:r>
      <w:bookmarkEnd w:id="98"/>
      <w:bookmarkEnd w:id="99"/>
      <w:bookmarkEnd w:id="100"/>
      <w:bookmarkEnd w:id="101"/>
      <w:r w:rsidR="00471AE2" w:rsidRPr="00F27368">
        <w:rPr>
          <w:rFonts w:asciiTheme="majorHAnsi" w:hAnsiTheme="majorHAnsi"/>
        </w:rPr>
        <w:t xml:space="preserve"> </w:t>
      </w:r>
      <w:bookmarkEnd w:id="102"/>
    </w:p>
    <w:p w14:paraId="61CC55C8" w14:textId="77777777" w:rsidR="002C60D5" w:rsidRPr="00F27368" w:rsidRDefault="006A1569" w:rsidP="0075799C">
      <w:pPr>
        <w:pStyle w:val="Nadpis2"/>
        <w:rPr>
          <w:rFonts w:asciiTheme="majorHAnsi" w:hAnsiTheme="majorHAnsi"/>
        </w:rPr>
      </w:pPr>
      <w:bookmarkStart w:id="103" w:name="_Ref152046354"/>
      <w:bookmarkStart w:id="104"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03"/>
      <w:r w:rsidR="00B24712" w:rsidRPr="00F27368">
        <w:rPr>
          <w:rFonts w:asciiTheme="majorHAnsi" w:hAnsiTheme="majorHAnsi"/>
        </w:rPr>
        <w:t>č. 5</w:t>
      </w:r>
      <w:r w:rsidRPr="00F27368">
        <w:rPr>
          <w:rFonts w:asciiTheme="majorHAnsi" w:hAnsiTheme="majorHAnsi"/>
        </w:rPr>
        <w:t>.</w:t>
      </w:r>
      <w:bookmarkEnd w:id="104"/>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05" w:name="_Ref152047168"/>
      <w:bookmarkStart w:id="106" w:name="_Toc326522983"/>
      <w:bookmarkStart w:id="107" w:name="_Ref330839781"/>
      <w:bookmarkStart w:id="108" w:name="_Ref330839783"/>
      <w:bookmarkStart w:id="109" w:name="_Ref330841042"/>
      <w:r w:rsidRPr="00F27368">
        <w:rPr>
          <w:rFonts w:asciiTheme="majorHAnsi" w:hAnsiTheme="majorHAnsi"/>
        </w:rPr>
        <w:t>Prémie</w:t>
      </w:r>
      <w:bookmarkEnd w:id="105"/>
      <w:bookmarkEnd w:id="106"/>
      <w:r w:rsidR="00AC731C" w:rsidRPr="00F27368">
        <w:rPr>
          <w:rFonts w:asciiTheme="majorHAnsi" w:hAnsiTheme="majorHAnsi"/>
        </w:rPr>
        <w:t xml:space="preserve"> za překročení garantované úspory</w:t>
      </w:r>
      <w:bookmarkEnd w:id="107"/>
      <w:bookmarkEnd w:id="108"/>
      <w:bookmarkEnd w:id="109"/>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0" w:name="_Ref207462600"/>
      <w:bookmarkStart w:id="111" w:name="_Toc326522984"/>
      <w:r w:rsidRPr="00F27368">
        <w:rPr>
          <w:rFonts w:asciiTheme="majorHAnsi" w:hAnsiTheme="majorHAnsi"/>
        </w:rPr>
        <w:t>Závěrečné vypořádání</w:t>
      </w:r>
      <w:bookmarkEnd w:id="110"/>
      <w:bookmarkEnd w:id="111"/>
    </w:p>
    <w:p w14:paraId="484AC251" w14:textId="1C5DEE7A" w:rsidR="00D247F0" w:rsidRPr="00F27368" w:rsidRDefault="00F81353" w:rsidP="00957080">
      <w:pPr>
        <w:pStyle w:val="Nadpis2"/>
        <w:rPr>
          <w:rFonts w:asciiTheme="majorHAnsi" w:hAnsiTheme="majorHAnsi"/>
        </w:rPr>
      </w:pPr>
      <w:bookmarkStart w:id="112" w:name="_Ref330840821"/>
      <w:bookmarkStart w:id="113"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12"/>
      <w:r w:rsidR="00BF28D1" w:rsidRPr="00F27368">
        <w:rPr>
          <w:rFonts w:asciiTheme="majorHAnsi" w:hAnsiTheme="majorHAnsi"/>
        </w:rPr>
        <w:t xml:space="preserve"> </w:t>
      </w:r>
    </w:p>
    <w:bookmarkEnd w:id="113"/>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14" w:name="_Toc326522985"/>
      <w:r w:rsidRPr="00F27368">
        <w:rPr>
          <w:rFonts w:asciiTheme="majorHAnsi" w:hAnsiTheme="majorHAnsi"/>
        </w:rPr>
        <w:t>Fakturace</w:t>
      </w:r>
      <w:bookmarkEnd w:id="114"/>
    </w:p>
    <w:p w14:paraId="15777699" w14:textId="71298B50" w:rsidR="0017112C" w:rsidRPr="0017112C" w:rsidRDefault="0017112C" w:rsidP="0017112C">
      <w:pPr>
        <w:pStyle w:val="Nadpis2"/>
        <w:rPr>
          <w:rFonts w:asciiTheme="majorHAnsi" w:hAnsiTheme="majorHAnsi"/>
        </w:rPr>
      </w:pPr>
      <w:r w:rsidRPr="0017112C">
        <w:rPr>
          <w:rFonts w:asciiTheme="majorHAnsi" w:hAnsiTheme="majorHAnsi"/>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p>
    <w:p w14:paraId="230D995C" w14:textId="77777777" w:rsidR="0017112C" w:rsidRPr="0017112C" w:rsidRDefault="0017112C" w:rsidP="0017112C">
      <w:pPr>
        <w:numPr>
          <w:ilvl w:val="1"/>
          <w:numId w:val="66"/>
        </w:numPr>
        <w:outlineLvl w:val="1"/>
        <w:rPr>
          <w:rFonts w:asciiTheme="majorHAnsi" w:hAnsiTheme="majorHAnsi" w:cs="Arial"/>
          <w:bCs/>
          <w:iCs/>
          <w:szCs w:val="28"/>
        </w:rPr>
      </w:pPr>
      <w:r w:rsidRPr="0017112C">
        <w:rPr>
          <w:rFonts w:asciiTheme="majorHAnsi" w:hAnsiTheme="majorHAnsi" w:cs="Arial"/>
          <w:bCs/>
          <w:iCs/>
          <w:szCs w:val="28"/>
        </w:rPr>
        <w:t>Ve vztahu k provedení základních opatření platí, že  </w:t>
      </w:r>
    </w:p>
    <w:p w14:paraId="5BC126BA" w14:textId="77777777" w:rsidR="0017112C" w:rsidRPr="0017112C" w:rsidRDefault="0017112C" w:rsidP="0017112C">
      <w:pPr>
        <w:numPr>
          <w:ilvl w:val="2"/>
          <w:numId w:val="66"/>
        </w:numPr>
        <w:outlineLvl w:val="1"/>
        <w:rPr>
          <w:rFonts w:asciiTheme="majorHAnsi" w:hAnsiTheme="majorHAnsi" w:cs="Arial"/>
          <w:bCs/>
          <w:iCs/>
          <w:szCs w:val="28"/>
        </w:rPr>
      </w:pPr>
      <w:r w:rsidRPr="0017112C">
        <w:rPr>
          <w:rFonts w:asciiTheme="majorHAnsi" w:hAnsiTheme="majorHAnsi" w:cs="Arial"/>
          <w:bCs/>
          <w:iCs/>
          <w:szCs w:val="28"/>
        </w:rPr>
        <w:t xml:space="preserve">jakmile dojde dle Článek 8.1 k dílčímu předání základních opatření v kumulativní hodnotě přesahujících </w:t>
      </w:r>
      <w:proofErr w:type="spellStart"/>
      <w:r w:rsidRPr="0017112C">
        <w:rPr>
          <w:rFonts w:asciiTheme="majorHAnsi" w:hAnsiTheme="majorHAnsi" w:cs="Arial"/>
          <w:bCs/>
          <w:iCs/>
          <w:szCs w:val="28"/>
          <w:lang w:val="en-GB"/>
        </w:rPr>
        <w:t>minimálně</w:t>
      </w:r>
      <w:proofErr w:type="spellEnd"/>
      <w:r w:rsidRPr="0017112C">
        <w:rPr>
          <w:rFonts w:asciiTheme="majorHAnsi" w:hAnsiTheme="majorHAnsi" w:cs="Arial"/>
          <w:bCs/>
          <w:iCs/>
          <w:szCs w:val="28"/>
          <w:lang w:val="en-GB"/>
        </w:rPr>
        <w:t xml:space="preserve"> 30 %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převzatých základních opatření; </w:t>
      </w:r>
    </w:p>
    <w:p w14:paraId="1BF79247" w14:textId="77777777" w:rsidR="0017112C" w:rsidRPr="0017112C" w:rsidRDefault="0017112C" w:rsidP="0017112C">
      <w:pPr>
        <w:numPr>
          <w:ilvl w:val="2"/>
          <w:numId w:val="66"/>
        </w:numPr>
        <w:outlineLvl w:val="1"/>
        <w:rPr>
          <w:rFonts w:asciiTheme="majorHAnsi" w:hAnsiTheme="majorHAnsi" w:cs="Arial"/>
          <w:bCs/>
          <w:iCs/>
          <w:szCs w:val="28"/>
        </w:rPr>
      </w:pPr>
      <w:r w:rsidRPr="0017112C">
        <w:rPr>
          <w:rFonts w:asciiTheme="majorHAnsi" w:hAnsiTheme="majorHAnsi" w:cs="Arial"/>
          <w:bCs/>
          <w:iCs/>
          <w:szCs w:val="28"/>
        </w:rPr>
        <w:t xml:space="preserve">jakmile dojde dle Článek 8.1 k dílčímu předání základních opatření v kumulativní hodnotě přesahujících </w:t>
      </w:r>
      <w:proofErr w:type="spellStart"/>
      <w:r w:rsidRPr="0017112C">
        <w:rPr>
          <w:rFonts w:asciiTheme="majorHAnsi" w:hAnsiTheme="majorHAnsi" w:cs="Arial"/>
          <w:bCs/>
          <w:iCs/>
          <w:szCs w:val="28"/>
          <w:lang w:val="en-GB"/>
        </w:rPr>
        <w:t>minimálně</w:t>
      </w:r>
      <w:proofErr w:type="spellEnd"/>
      <w:r w:rsidRPr="0017112C">
        <w:rPr>
          <w:rFonts w:asciiTheme="majorHAnsi" w:hAnsiTheme="majorHAnsi" w:cs="Arial"/>
          <w:bCs/>
          <w:iCs/>
          <w:szCs w:val="28"/>
          <w:lang w:val="en-GB"/>
        </w:rPr>
        <w:t xml:space="preserve"> 60 %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ještě nezaplacených převzatých základních opatření; </w:t>
      </w:r>
    </w:p>
    <w:p w14:paraId="03B36611" w14:textId="77777777" w:rsidR="0017112C" w:rsidRPr="0017112C" w:rsidRDefault="0017112C" w:rsidP="0017112C">
      <w:pPr>
        <w:numPr>
          <w:ilvl w:val="2"/>
          <w:numId w:val="66"/>
        </w:numPr>
        <w:outlineLvl w:val="1"/>
        <w:rPr>
          <w:rFonts w:asciiTheme="majorHAnsi" w:hAnsiTheme="majorHAnsi" w:cs="Arial"/>
          <w:bCs/>
          <w:iCs/>
          <w:szCs w:val="28"/>
        </w:rPr>
      </w:pPr>
      <w:r w:rsidRPr="0017112C">
        <w:rPr>
          <w:rFonts w:asciiTheme="majorHAnsi" w:hAnsiTheme="majorHAnsi" w:cs="Arial"/>
          <w:bCs/>
          <w:iCs/>
          <w:szCs w:val="28"/>
        </w:rPr>
        <w:t>jakmile dojde dle Článek 8.1 k dílčímu předání základních opatření v kumulativní hodnotě 100</w:t>
      </w:r>
      <w:r w:rsidRPr="0017112C">
        <w:rPr>
          <w:rFonts w:asciiTheme="majorHAnsi" w:hAnsiTheme="majorHAnsi" w:cs="Arial"/>
          <w:bCs/>
          <w:iCs/>
          <w:szCs w:val="28"/>
          <w:lang w:val="en-GB"/>
        </w:rPr>
        <w:t xml:space="preserve"> % </w:t>
      </w:r>
      <w:proofErr w:type="spellStart"/>
      <w:r w:rsidRPr="0017112C">
        <w:rPr>
          <w:rFonts w:asciiTheme="majorHAnsi" w:hAnsiTheme="majorHAnsi" w:cs="Arial"/>
          <w:bCs/>
          <w:iCs/>
          <w:szCs w:val="28"/>
          <w:lang w:val="en-GB"/>
        </w:rPr>
        <w:t>smluvní</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ceny</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dle</w:t>
      </w:r>
      <w:proofErr w:type="spellEnd"/>
      <w:r w:rsidRPr="0017112C">
        <w:rPr>
          <w:rFonts w:asciiTheme="majorHAnsi" w:hAnsiTheme="majorHAnsi" w:cs="Arial"/>
          <w:bCs/>
          <w:iCs/>
          <w:szCs w:val="28"/>
          <w:lang w:val="en-GB"/>
        </w:rPr>
        <w:t xml:space="preserve"> </w:t>
      </w:r>
      <w:proofErr w:type="spellStart"/>
      <w:r w:rsidRPr="0017112C">
        <w:rPr>
          <w:rFonts w:asciiTheme="majorHAnsi" w:hAnsiTheme="majorHAnsi" w:cs="Arial"/>
          <w:bCs/>
          <w:iCs/>
          <w:szCs w:val="28"/>
          <w:lang w:val="en-GB"/>
        </w:rPr>
        <w:t>Článek</w:t>
      </w:r>
      <w:proofErr w:type="spellEnd"/>
      <w:r w:rsidRPr="0017112C">
        <w:rPr>
          <w:rFonts w:asciiTheme="majorHAnsi" w:hAnsiTheme="majorHAnsi" w:cs="Arial"/>
          <w:bCs/>
          <w:iCs/>
          <w:szCs w:val="28"/>
          <w:lang w:val="en-GB"/>
        </w:rPr>
        <w:t xml:space="preserve"> 17.1</w:t>
      </w:r>
      <w:r w:rsidRPr="0017112C">
        <w:rPr>
          <w:rFonts w:asciiTheme="majorHAnsi" w:hAnsiTheme="majorHAnsi" w:cs="Arial"/>
          <w:bCs/>
          <w:iCs/>
          <w:szCs w:val="28"/>
        </w:rPr>
        <w:t>, ESCO vznikne nárok na zaplacení části smluvní ceny rovnající se kumulativní hodnotě již předaných, a ještě nezaplacených převzatých základních opatření; </w:t>
      </w:r>
    </w:p>
    <w:p w14:paraId="145F5D77" w14:textId="77777777" w:rsidR="0017112C" w:rsidRPr="0017112C" w:rsidRDefault="0017112C" w:rsidP="0017112C">
      <w:pPr>
        <w:numPr>
          <w:ilvl w:val="1"/>
          <w:numId w:val="66"/>
        </w:numPr>
        <w:outlineLvl w:val="1"/>
        <w:rPr>
          <w:rFonts w:asciiTheme="majorHAnsi" w:hAnsiTheme="majorHAnsi" w:cs="Arial"/>
          <w:bCs/>
          <w:iCs/>
          <w:szCs w:val="28"/>
        </w:rPr>
      </w:pPr>
      <w:r w:rsidRPr="0017112C">
        <w:rPr>
          <w:rFonts w:asciiTheme="majorHAnsi" w:hAnsiTheme="majorHAnsi" w:cs="Arial"/>
          <w:bCs/>
          <w:iCs/>
          <w:szCs w:val="28"/>
        </w:rPr>
        <w:t>Ve vztahu k provedení dodatečných opatření je ESCO oprávněna vystavit daňový doklad (fakturu) na zaplacení nejprve v den předání.  </w:t>
      </w:r>
    </w:p>
    <w:p w14:paraId="0894D52A" w14:textId="3D340E5A" w:rsidR="00204722" w:rsidRPr="00F27368" w:rsidRDefault="00611CDF" w:rsidP="00B17CAA">
      <w:pPr>
        <w:pStyle w:val="Nadpis2"/>
        <w:rPr>
          <w:rFonts w:asciiTheme="majorHAnsi" w:hAnsiTheme="majorHAnsi"/>
        </w:rPr>
      </w:pPr>
      <w:r>
        <w:rPr>
          <w:rFonts w:asciiTheme="majorHAnsi" w:hAnsiTheme="majorHAnsi"/>
        </w:rPr>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40E1B68"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15"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15"/>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7E56B0F3"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lastRenderedPageBreak/>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5181AD04"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8C7B7B">
        <w:rPr>
          <w:rFonts w:asciiTheme="majorHAnsi" w:hAnsiTheme="majorHAnsi"/>
        </w:rPr>
        <w:t>6</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1530FAFD"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w:t>
      </w:r>
      <w:r w:rsidR="00951806">
        <w:rPr>
          <w:rFonts w:asciiTheme="majorHAnsi" w:hAnsiTheme="majorHAnsi"/>
        </w:rPr>
        <w:t>30</w:t>
      </w:r>
      <w:r w:rsidR="00D0603C" w:rsidRPr="00F27368">
        <w:rPr>
          <w:rFonts w:asciiTheme="majorHAnsi" w:hAnsiTheme="majorHAnsi"/>
        </w:rPr>
        <w:t>]</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6" w:name="_Toc326522986"/>
      <w:bookmarkStart w:id="117" w:name="_Ref453015176"/>
      <w:r w:rsidR="006940C2" w:rsidRPr="00F27368">
        <w:rPr>
          <w:rFonts w:asciiTheme="majorHAnsi" w:hAnsiTheme="majorHAnsi"/>
        </w:rPr>
        <w:t>Splatnost</w:t>
      </w:r>
      <w:bookmarkEnd w:id="116"/>
      <w:bookmarkEnd w:id="117"/>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18"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18"/>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19" w:name="_Ref172276489"/>
      <w:bookmarkStart w:id="120" w:name="_Toc264472733"/>
      <w:bookmarkStart w:id="121" w:name="_Toc326522987"/>
      <w:bookmarkStart w:id="122" w:name="_Toc450596931"/>
      <w:bookmarkStart w:id="123" w:name="_Ref152688224"/>
      <w:bookmarkStart w:id="124" w:name="_Ref207427896"/>
      <w:r w:rsidR="00301F93" w:rsidRPr="00F27368">
        <w:rPr>
          <w:rFonts w:asciiTheme="majorHAnsi" w:hAnsiTheme="majorHAnsi"/>
        </w:rPr>
        <w:t>Předčasné splacení</w:t>
      </w:r>
      <w:bookmarkEnd w:id="119"/>
      <w:bookmarkEnd w:id="120"/>
      <w:bookmarkEnd w:id="121"/>
      <w:bookmarkEnd w:id="122"/>
    </w:p>
    <w:p w14:paraId="6E31214D" w14:textId="7C2B373B" w:rsidR="00301F93" w:rsidRPr="00F27368" w:rsidRDefault="00AD550A" w:rsidP="005400DD">
      <w:pPr>
        <w:pStyle w:val="Nadpis2"/>
        <w:numPr>
          <w:ilvl w:val="0"/>
          <w:numId w:val="0"/>
        </w:numPr>
        <w:ind w:left="397"/>
        <w:rPr>
          <w:rFonts w:asciiTheme="majorHAnsi" w:hAnsiTheme="majorHAnsi"/>
        </w:rPr>
      </w:pPr>
      <w:bookmarkStart w:id="125" w:name="_Ref334175892"/>
      <w:r>
        <w:rPr>
          <w:rFonts w:asciiTheme="majorHAnsi" w:hAnsiTheme="majorHAnsi"/>
        </w:rPr>
        <w:t>Neuplatní se.</w:t>
      </w:r>
      <w:bookmarkEnd w:id="125"/>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lastRenderedPageBreak/>
        <w:br/>
      </w:r>
      <w:r w:rsidR="00613492" w:rsidRPr="00A7728B">
        <w:rPr>
          <w:rFonts w:asciiTheme="majorHAnsi" w:hAnsiTheme="majorHAnsi"/>
        </w:rPr>
        <w:t>Další platební podmínky</w:t>
      </w:r>
    </w:p>
    <w:p w14:paraId="14F302BD" w14:textId="065B041D" w:rsidR="00013D32" w:rsidRPr="00E117FB" w:rsidRDefault="00B52248" w:rsidP="00957080">
      <w:pPr>
        <w:pStyle w:val="Nadpis2"/>
        <w:rPr>
          <w:rFonts w:asciiTheme="majorHAnsi" w:hAnsiTheme="majorHAnsi"/>
        </w:rPr>
      </w:pPr>
      <w:bookmarkStart w:id="126"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B041B2" w:rsidRPr="008B1606">
        <w:rPr>
          <w:rFonts w:asciiTheme="majorHAnsi" w:hAnsiTheme="majorHAnsi"/>
        </w:rPr>
        <w:fldChar w:fldCharType="begin"/>
      </w:r>
      <w:r w:rsidR="00B041B2" w:rsidRPr="008B1606">
        <w:rPr>
          <w:rFonts w:asciiTheme="majorHAnsi" w:hAnsiTheme="majorHAnsi"/>
        </w:rPr>
        <w:instrText xml:space="preserve"> REF _Ref453015176 \r \h  \* MERGEFORMAT </w:instrText>
      </w:r>
      <w:r w:rsidR="00B041B2" w:rsidRPr="008B1606">
        <w:rPr>
          <w:rFonts w:asciiTheme="majorHAnsi" w:hAnsiTheme="majorHAnsi"/>
        </w:rPr>
      </w:r>
      <w:r w:rsidR="00B041B2" w:rsidRPr="008B1606">
        <w:rPr>
          <w:rFonts w:asciiTheme="majorHAnsi" w:hAnsiTheme="majorHAnsi"/>
        </w:rPr>
        <w:fldChar w:fldCharType="separate"/>
      </w:r>
      <w:r w:rsidR="00B041B2" w:rsidRPr="008B1606">
        <w:rPr>
          <w:rFonts w:asciiTheme="majorHAnsi" w:hAnsiTheme="majorHAnsi"/>
        </w:rPr>
        <w:t>Článek 24</w:t>
      </w:r>
      <w:r w:rsidR="00B041B2" w:rsidRPr="008B1606">
        <w:rPr>
          <w:rFonts w:asciiTheme="majorHAnsi" w:hAnsiTheme="majorHAnsi"/>
        </w:rPr>
        <w:fldChar w:fldCharType="end"/>
      </w:r>
      <w:r w:rsidR="00957080" w:rsidRPr="008B1606">
        <w:rPr>
          <w:rFonts w:asciiTheme="majorHAnsi" w:hAnsiTheme="majorHAnsi"/>
        </w:rPr>
        <w:t>.</w:t>
      </w:r>
    </w:p>
    <w:bookmarkEnd w:id="126"/>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27" w:name="_Toc326522989"/>
      <w:bookmarkEnd w:id="123"/>
      <w:bookmarkEnd w:id="124"/>
      <w:r w:rsidRPr="00F27368">
        <w:rPr>
          <w:rFonts w:asciiTheme="majorHAnsi" w:hAnsiTheme="majorHAnsi"/>
          <w:b/>
          <w:sz w:val="28"/>
          <w:szCs w:val="28"/>
        </w:rPr>
        <w:lastRenderedPageBreak/>
        <w:t>Oddíl II: Ostatní ujednání</w:t>
      </w:r>
      <w:bookmarkEnd w:id="127"/>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28" w:name="_Toc326522990"/>
      <w:r w:rsidRPr="00F27368">
        <w:rPr>
          <w:rFonts w:asciiTheme="majorHAnsi" w:hAnsiTheme="majorHAnsi"/>
        </w:rPr>
        <w:t>Vzájemná informační povinnost</w:t>
      </w:r>
      <w:bookmarkEnd w:id="128"/>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29"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29"/>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4F1DF1AC" w:rsidR="00272371" w:rsidRPr="0069359F" w:rsidRDefault="00961E3D" w:rsidP="000C3024">
      <w:pPr>
        <w:pStyle w:val="Nadpis2"/>
        <w:rPr>
          <w:rFonts w:asciiTheme="majorHAnsi" w:hAnsiTheme="majorHAnsi"/>
        </w:rPr>
      </w:pPr>
      <w:r w:rsidRPr="0069359F">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69359F">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př</w:t>
      </w:r>
      <w:r w:rsidR="003706BD">
        <w:rPr>
          <w:rFonts w:asciiTheme="majorHAnsi" w:hAnsiTheme="majorHAnsi"/>
        </w:rPr>
        <w:t>í</w:t>
      </w:r>
      <w:r w:rsidR="00CE5FB7">
        <w:rPr>
          <w:rFonts w:asciiTheme="majorHAnsi" w:hAnsiTheme="majorHAnsi"/>
        </w:rPr>
        <w:t xml:space="preserve">mo aplikovatelnými předpisy </w:t>
      </w:r>
      <w:r w:rsidR="00B561C8">
        <w:rPr>
          <w:rFonts w:asciiTheme="majorHAnsi" w:hAnsiTheme="majorHAnsi"/>
        </w:rPr>
        <w:t>Evropské unie</w:t>
      </w:r>
      <w:r w:rsidRPr="0069359F">
        <w:rPr>
          <w:rFonts w:asciiTheme="majorHAnsi" w:hAnsiTheme="majorHAnsi"/>
        </w:rPr>
        <w:t>, je osobou povinnou spolupůsobit při výkonu</w:t>
      </w:r>
      <w:r w:rsidR="00B561C8">
        <w:rPr>
          <w:rFonts w:asciiTheme="majorHAnsi" w:hAnsiTheme="majorHAnsi"/>
        </w:rPr>
        <w:t xml:space="preserve"> auditu a</w:t>
      </w:r>
      <w:r w:rsidRPr="0069359F">
        <w:rPr>
          <w:rFonts w:asciiTheme="majorHAnsi" w:hAnsiTheme="majorHAnsi"/>
        </w:rPr>
        <w:t xml:space="preserve"> finanční </w:t>
      </w:r>
      <w:r w:rsidR="00B561C8">
        <w:rPr>
          <w:rFonts w:asciiTheme="majorHAnsi" w:hAnsiTheme="majorHAnsi"/>
        </w:rPr>
        <w:t xml:space="preserve">a jiné </w:t>
      </w:r>
      <w:r w:rsidRPr="0069359F">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69359F">
        <w:rPr>
          <w:rFonts w:asciiTheme="majorHAnsi" w:hAnsiTheme="majorHAnsi"/>
        </w:rPr>
        <w:t>a zavazuje se p</w:t>
      </w:r>
      <w:r w:rsidR="00611DA0" w:rsidRPr="0069359F">
        <w:rPr>
          <w:rFonts w:asciiTheme="majorHAnsi" w:hAnsiTheme="majorHAnsi"/>
        </w:rPr>
        <w:t>oskytnout v tomto ohledu přiměřenou</w:t>
      </w:r>
      <w:r w:rsidRPr="0069359F">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69359F">
        <w:rPr>
          <w:rFonts w:asciiTheme="majorHAnsi" w:hAnsiTheme="majorHAnsi"/>
        </w:rPr>
        <w:t>.</w:t>
      </w:r>
      <w:r w:rsidR="00894B39" w:rsidRPr="0069359F">
        <w:rPr>
          <w:rFonts w:asciiTheme="majorHAnsi" w:hAnsiTheme="majorHAnsi"/>
        </w:rPr>
        <w:t xml:space="preserve"> ESCO se</w:t>
      </w:r>
      <w:r w:rsidR="00C8667A" w:rsidRPr="0069359F">
        <w:rPr>
          <w:rFonts w:asciiTheme="majorHAnsi" w:hAnsiTheme="majorHAnsi"/>
        </w:rPr>
        <w:t xml:space="preserve"> v této souvislosti</w:t>
      </w:r>
      <w:r w:rsidR="00894B39" w:rsidRPr="0069359F">
        <w:rPr>
          <w:rFonts w:asciiTheme="majorHAnsi" w:hAnsiTheme="majorHAnsi"/>
        </w:rPr>
        <w:t xml:space="preserve"> zavazuje </w:t>
      </w:r>
      <w:r w:rsidR="00AC3DA3" w:rsidRPr="0069359F">
        <w:rPr>
          <w:rFonts w:asciiTheme="majorHAnsi" w:hAnsiTheme="majorHAnsi"/>
        </w:rPr>
        <w:t xml:space="preserve">umožnit provedení kontroly všech dokladů, zejména pak účetních dokladů, souvisejících s realizací </w:t>
      </w:r>
      <w:r w:rsidR="008C7B7B" w:rsidRPr="0069359F">
        <w:rPr>
          <w:rFonts w:asciiTheme="majorHAnsi" w:hAnsiTheme="majorHAnsi"/>
        </w:rPr>
        <w:t>projektu</w:t>
      </w:r>
      <w:r w:rsidR="00AC3DA3" w:rsidRPr="0069359F">
        <w:rPr>
          <w:rFonts w:asciiTheme="majorHAnsi" w:hAnsiTheme="majorHAnsi"/>
        </w:rPr>
        <w:t>, a to po dobu stanovenou právními předpisy ČR k její archivaci</w:t>
      </w:r>
      <w:r w:rsidR="00243D36" w:rsidRPr="0069359F">
        <w:rPr>
          <w:rFonts w:asciiTheme="majorHAnsi" w:hAnsiTheme="majorHAnsi"/>
        </w:rPr>
        <w:t xml:space="preserve"> a po dobu stanovenou podmínkami operačního programu pro získání dotace</w:t>
      </w:r>
      <w:r w:rsidR="00AC3DA3" w:rsidRPr="0069359F">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30"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30"/>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4BBF0F99"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76901923"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w:t>
      </w:r>
      <w:r w:rsidR="003706BD">
        <w:rPr>
          <w:rFonts w:asciiTheme="majorHAnsi" w:hAnsiTheme="majorHAnsi"/>
        </w:rPr>
        <w:t>na</w:t>
      </w:r>
      <w:r w:rsidRPr="0001159E">
        <w:rPr>
          <w:rFonts w:asciiTheme="majorHAnsi" w:hAnsiTheme="majorHAnsi"/>
        </w:rPr>
        <w:t xml:space="preserve">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1" w:name="_Toc326522992"/>
      <w:r w:rsidRPr="00F27368">
        <w:rPr>
          <w:rFonts w:asciiTheme="majorHAnsi" w:hAnsiTheme="majorHAnsi"/>
        </w:rPr>
        <w:t>Komunikace</w:t>
      </w:r>
      <w:bookmarkEnd w:id="131"/>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32"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32"/>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2B26AE89"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33" w:name="_Toc326522993"/>
      <w:r w:rsidRPr="00F27368">
        <w:rPr>
          <w:rFonts w:asciiTheme="majorHAnsi" w:hAnsiTheme="majorHAnsi"/>
        </w:rPr>
        <w:t>Oprávněné osoby</w:t>
      </w:r>
      <w:bookmarkEnd w:id="133"/>
    </w:p>
    <w:p w14:paraId="7DDF69BD" w14:textId="2660D228" w:rsidR="00F81353" w:rsidRPr="00F27368" w:rsidRDefault="00F81353" w:rsidP="00957080">
      <w:pPr>
        <w:pStyle w:val="Nadpis2"/>
        <w:rPr>
          <w:rFonts w:asciiTheme="majorHAnsi" w:hAnsiTheme="majorHAnsi"/>
        </w:rPr>
      </w:pPr>
      <w:bookmarkStart w:id="134"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34"/>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5" w:name="_Toc326522994"/>
      <w:r w:rsidRPr="00F27368">
        <w:rPr>
          <w:rFonts w:asciiTheme="majorHAnsi" w:hAnsiTheme="majorHAnsi"/>
        </w:rPr>
        <w:t>Právo užití</w:t>
      </w:r>
      <w:bookmarkEnd w:id="135"/>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6" w:name="_Toc326522995"/>
      <w:r w:rsidRPr="00F27368">
        <w:rPr>
          <w:rFonts w:asciiTheme="majorHAnsi" w:hAnsiTheme="majorHAnsi"/>
        </w:rPr>
        <w:t>Pojištění</w:t>
      </w:r>
      <w:bookmarkEnd w:id="136"/>
    </w:p>
    <w:p w14:paraId="004A28B9" w14:textId="77777777" w:rsidR="00E451C5" w:rsidRPr="00F27368" w:rsidRDefault="00F81353" w:rsidP="00957080">
      <w:pPr>
        <w:pStyle w:val="Nadpis2"/>
        <w:rPr>
          <w:rFonts w:asciiTheme="majorHAnsi" w:hAnsiTheme="majorHAnsi"/>
        </w:rPr>
      </w:pPr>
      <w:bookmarkStart w:id="137"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37"/>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4FAF37CF" w:rsidR="00FC42A6" w:rsidRDefault="00FC42A6" w:rsidP="00FC42A6">
      <w:pPr>
        <w:pStyle w:val="Nadpis2"/>
        <w:rPr>
          <w:rFonts w:asciiTheme="majorHAnsi" w:hAnsiTheme="majorHAnsi"/>
        </w:rPr>
      </w:pPr>
      <w:bookmarkStart w:id="138" w:name="_Ref34895491"/>
      <w:r w:rsidRPr="00FC42A6">
        <w:rPr>
          <w:rFonts w:asciiTheme="majorHAnsi" w:hAnsiTheme="majorHAnsi"/>
        </w:rPr>
        <w:t xml:space="preserve">Kopii pojistné smlouvy </w:t>
      </w:r>
      <w:r w:rsidR="00DB29A8">
        <w:rPr>
          <w:rFonts w:asciiTheme="majorHAnsi" w:hAnsiTheme="majorHAnsi"/>
        </w:rPr>
        <w:t xml:space="preserve">nebo pojistného certifikátu, který potvrzuje, že </w:t>
      </w:r>
      <w:r w:rsidR="00713C2A">
        <w:rPr>
          <w:rFonts w:asciiTheme="majorHAnsi" w:hAnsiTheme="majorHAnsi"/>
        </w:rPr>
        <w:t xml:space="preserve">pojistná </w:t>
      </w:r>
      <w:r w:rsidR="00DB29A8">
        <w:rPr>
          <w:rFonts w:asciiTheme="majorHAnsi" w:hAnsiTheme="majorHAnsi"/>
        </w:rPr>
        <w:t xml:space="preserve">smlouva je uzavřena, </w:t>
      </w:r>
      <w:r w:rsidRPr="00FC42A6">
        <w:rPr>
          <w:rFonts w:asciiTheme="majorHAnsi" w:hAnsiTheme="majorHAnsi"/>
        </w:rPr>
        <w:t>je ESCO povinen předat Klientovi nejpozději současně s uzavřením této smlouvy.</w:t>
      </w:r>
    </w:p>
    <w:p w14:paraId="7B44CA04" w14:textId="77777777" w:rsidR="00D65B9D" w:rsidRPr="00932DCD" w:rsidRDefault="00D65B9D" w:rsidP="00D65B9D">
      <w:pPr>
        <w:pStyle w:val="Nadpis2"/>
        <w:rPr>
          <w:rFonts w:asciiTheme="majorHAnsi" w:hAnsiTheme="majorHAnsi" w:cstheme="minorHAnsi"/>
        </w:rPr>
      </w:pPr>
      <w:r w:rsidRPr="00932DCD">
        <w:rPr>
          <w:rFonts w:asciiTheme="majorHAnsi" w:hAnsiTheme="majorHAnsi" w:cstheme="minorHAnsi"/>
        </w:rPr>
        <w:t>Klient prohlašuje, že objekty a v nich umístěná zařízení jsou řádně pojištěny.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w:t>
      </w:r>
    </w:p>
    <w:p w14:paraId="2E506FE9" w14:textId="4C95E0AE" w:rsidR="00D65B9D" w:rsidRPr="00932DCD" w:rsidRDefault="00D65B9D" w:rsidP="00D65B9D">
      <w:pPr>
        <w:pStyle w:val="Nadpis2"/>
        <w:rPr>
          <w:rFonts w:asciiTheme="majorHAnsi" w:hAnsiTheme="majorHAnsi" w:cstheme="minorHAnsi"/>
        </w:rPr>
      </w:pPr>
      <w:r w:rsidRPr="00932DCD">
        <w:rPr>
          <w:rFonts w:asciiTheme="majorHAnsi" w:hAnsiTheme="majorHAnsi" w:cstheme="minorHAnsi"/>
        </w:rPr>
        <w:t>Každá ze smluvních stran je povinna na základě žádosti druhé smluvní strany doložit do 10 pracovních dnů od doručení této žádosti, že splnila povinnost pojistit se v rozsahu stanoveném v tomto Článku.</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39" w:name="_Toc176162555"/>
      <w:bookmarkEnd w:id="138"/>
      <w:r w:rsidRPr="00F27368">
        <w:rPr>
          <w:rFonts w:asciiTheme="majorHAnsi" w:hAnsiTheme="majorHAnsi"/>
          <w:b w:val="0"/>
        </w:rPr>
        <w:br/>
      </w:r>
      <w:bookmarkStart w:id="140" w:name="_Toc326522996"/>
      <w:bookmarkStart w:id="141" w:name="_Toc450596939"/>
      <w:r w:rsidRPr="00AB1D80">
        <w:rPr>
          <w:rFonts w:asciiTheme="majorHAnsi" w:hAnsiTheme="majorHAnsi"/>
        </w:rPr>
        <w:t>Postoupení pohledávek</w:t>
      </w:r>
      <w:bookmarkEnd w:id="139"/>
      <w:bookmarkEnd w:id="140"/>
      <w:bookmarkEnd w:id="141"/>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42" w:name="_Hlk101235960"/>
      <w:r>
        <w:rPr>
          <w:rFonts w:asciiTheme="majorHAnsi" w:hAnsiTheme="majorHAnsi"/>
          <w:szCs w:val="22"/>
        </w:rPr>
        <w:t>Neuplatní se.</w:t>
      </w:r>
      <w:bookmarkEnd w:id="142"/>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3" w:name="_Toc326522997"/>
      <w:r w:rsidRPr="00F27368">
        <w:rPr>
          <w:rFonts w:asciiTheme="majorHAnsi" w:hAnsiTheme="majorHAnsi"/>
        </w:rPr>
        <w:t>Vyšší moc</w:t>
      </w:r>
      <w:bookmarkEnd w:id="143"/>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44" w:name="_Toc326522998"/>
      <w:r w:rsidRPr="00F27368">
        <w:rPr>
          <w:rFonts w:asciiTheme="majorHAnsi" w:hAnsiTheme="majorHAnsi"/>
        </w:rPr>
        <w:t>Náhrada škody</w:t>
      </w:r>
      <w:bookmarkEnd w:id="144"/>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45" w:name="_Toc380398787"/>
      <w:r w:rsidRPr="00F27368">
        <w:rPr>
          <w:rFonts w:asciiTheme="majorHAnsi" w:hAnsiTheme="majorHAnsi"/>
          <w:b w:val="0"/>
        </w:rPr>
        <w:br/>
      </w:r>
      <w:bookmarkStart w:id="146" w:name="_Toc326522999"/>
      <w:r w:rsidR="00451CC1" w:rsidRPr="00F27368">
        <w:rPr>
          <w:rFonts w:asciiTheme="majorHAnsi" w:hAnsiTheme="majorHAnsi"/>
        </w:rPr>
        <w:t>Pod</w:t>
      </w:r>
      <w:r w:rsidR="00E27556" w:rsidRPr="00F27368">
        <w:rPr>
          <w:rFonts w:asciiTheme="majorHAnsi" w:hAnsiTheme="majorHAnsi"/>
        </w:rPr>
        <w:t>dodávky</w:t>
      </w:r>
      <w:bookmarkEnd w:id="145"/>
      <w:bookmarkEnd w:id="146"/>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 xml:space="preserve">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w:t>
      </w:r>
      <w:r w:rsidRPr="00F27368">
        <w:rPr>
          <w:rFonts w:asciiTheme="majorHAnsi" w:hAnsiTheme="majorHAnsi"/>
        </w:rPr>
        <w:lastRenderedPageBreak/>
        <w:t>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47" w:name="_Toc303154046"/>
      <w:r w:rsidRPr="00F27368">
        <w:rPr>
          <w:rFonts w:asciiTheme="majorHAnsi" w:hAnsiTheme="majorHAnsi"/>
        </w:rPr>
        <w:br/>
        <w:t>Smluvní pokuty</w:t>
      </w:r>
      <w:bookmarkEnd w:id="147"/>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2608A8AB" w:rsidR="00C7483E" w:rsidRDefault="005C3777" w:rsidP="2F14F256">
      <w:pPr>
        <w:pStyle w:val="Nadpis2"/>
        <w:rPr>
          <w:rFonts w:asciiTheme="majorHAnsi" w:hAnsiTheme="majorHAnsi"/>
        </w:rPr>
      </w:pPr>
      <w:r w:rsidRPr="2F14F256">
        <w:rPr>
          <w:rFonts w:asciiTheme="majorHAnsi" w:hAnsiTheme="majorHAnsi"/>
        </w:rPr>
        <w:t xml:space="preserve">V případě prodlení ESCO s plněním jeho povinnosti </w:t>
      </w:r>
      <w:r w:rsidR="00DB1AF2" w:rsidRPr="2F14F256">
        <w:rPr>
          <w:rFonts w:asciiTheme="majorHAnsi" w:hAnsiTheme="majorHAnsi"/>
        </w:rPr>
        <w:t>v</w:t>
      </w:r>
      <w:r w:rsidR="003A55B8" w:rsidRPr="2F14F256">
        <w:rPr>
          <w:rFonts w:asciiTheme="majorHAnsi" w:hAnsiTheme="majorHAnsi"/>
        </w:rPr>
        <w:t xml:space="preserve"> případě existence </w:t>
      </w:r>
      <w:r w:rsidR="008F10FA" w:rsidRPr="2F14F256">
        <w:rPr>
          <w:rFonts w:asciiTheme="majorHAnsi" w:hAnsiTheme="majorHAnsi"/>
        </w:rPr>
        <w:t xml:space="preserve">reklamované </w:t>
      </w:r>
      <w:r w:rsidR="003A55B8" w:rsidRPr="2F14F256">
        <w:rPr>
          <w:rFonts w:asciiTheme="majorHAnsi" w:hAnsiTheme="majorHAnsi"/>
        </w:rPr>
        <w:t xml:space="preserve">vady základních investičních opatření bránících provozu objektu, nebo areálu </w:t>
      </w:r>
      <w:r w:rsidR="00ED09AB" w:rsidRPr="2F14F256">
        <w:rPr>
          <w:rFonts w:asciiTheme="majorHAnsi" w:hAnsiTheme="majorHAnsi"/>
        </w:rPr>
        <w:t xml:space="preserve">a v této souvislosti </w:t>
      </w:r>
      <w:r w:rsidR="003A55B8" w:rsidRPr="2F14F256">
        <w:rPr>
          <w:rFonts w:asciiTheme="majorHAnsi" w:hAnsiTheme="majorHAnsi"/>
        </w:rPr>
        <w:t>zprovoznit objekt nebo areál do [</w:t>
      </w:r>
      <w:r w:rsidR="4A084E8B" w:rsidRPr="2F14F256">
        <w:rPr>
          <w:rFonts w:asciiTheme="majorHAnsi" w:hAnsiTheme="majorHAnsi"/>
        </w:rPr>
        <w:t>8</w:t>
      </w:r>
      <w:r w:rsidR="003A55B8" w:rsidRPr="2F14F256">
        <w:rPr>
          <w:rFonts w:asciiTheme="majorHAnsi" w:hAnsiTheme="majorHAnsi"/>
        </w:rPr>
        <w:t>]</w:t>
      </w:r>
      <w:r w:rsidR="00DB1AF2" w:rsidRPr="2F14F256">
        <w:rPr>
          <w:rFonts w:asciiTheme="majorHAnsi" w:hAnsiTheme="majorHAnsi"/>
        </w:rPr>
        <w:t xml:space="preserve"> hodin </w:t>
      </w:r>
      <w:r w:rsidR="458E06DA" w:rsidRPr="00097CD8">
        <w:rPr>
          <w:rFonts w:ascii="Cambria" w:eastAsia="Cambria" w:hAnsi="Cambria" w:cs="Cambria"/>
          <w:bCs w:val="0"/>
          <w:iCs w:val="0"/>
          <w:szCs w:val="22"/>
        </w:rPr>
        <w:t>v případě objektů, které slouží pro sociální péči a 24 hodin u ostatních objektů,</w:t>
      </w:r>
      <w:r w:rsidR="458E06DA" w:rsidRPr="2F14F256">
        <w:rPr>
          <w:rFonts w:asciiTheme="majorHAnsi" w:hAnsiTheme="majorHAnsi"/>
        </w:rPr>
        <w:t xml:space="preserve"> </w:t>
      </w:r>
      <w:r w:rsidR="00DB1AF2" w:rsidRPr="2F14F256">
        <w:rPr>
          <w:rFonts w:asciiTheme="majorHAnsi" w:hAnsiTheme="majorHAnsi"/>
        </w:rPr>
        <w:t>od doby, kdy byla</w:t>
      </w:r>
      <w:r w:rsidR="003A55B8" w:rsidRPr="2F14F256">
        <w:rPr>
          <w:rFonts w:asciiTheme="majorHAnsi" w:hAnsiTheme="majorHAnsi"/>
        </w:rPr>
        <w:t xml:space="preserve"> vada oznáme</w:t>
      </w:r>
      <w:r w:rsidR="00DB1AF2" w:rsidRPr="2F14F256">
        <w:rPr>
          <w:rFonts w:asciiTheme="majorHAnsi" w:hAnsiTheme="majorHAnsi"/>
        </w:rPr>
        <w:t>na</w:t>
      </w:r>
      <w:r w:rsidR="006A6CA5" w:rsidRPr="2F14F256">
        <w:rPr>
          <w:rFonts w:asciiTheme="majorHAnsi" w:hAnsiTheme="majorHAnsi"/>
        </w:rPr>
        <w:t>,</w:t>
      </w:r>
      <w:r w:rsidR="00B4545D" w:rsidRPr="2F14F256">
        <w:rPr>
          <w:rFonts w:asciiTheme="majorHAnsi" w:hAnsiTheme="majorHAnsi"/>
        </w:rPr>
        <w:t xml:space="preserve"> pokud to technické podmínky objektivně umožňují</w:t>
      </w:r>
      <w:r w:rsidR="006A6CA5" w:rsidRPr="2F14F256">
        <w:rPr>
          <w:rFonts w:asciiTheme="majorHAnsi" w:hAnsiTheme="majorHAnsi"/>
        </w:rPr>
        <w:t xml:space="preserve"> </w:t>
      </w:r>
      <w:r w:rsidR="00DB1AF2" w:rsidRPr="2F14F256">
        <w:rPr>
          <w:rFonts w:asciiTheme="majorHAnsi" w:hAnsiTheme="majorHAnsi"/>
        </w:rPr>
        <w:t>(</w:t>
      </w:r>
      <w:r w:rsidR="00B041B2" w:rsidRPr="00671F21">
        <w:rPr>
          <w:rFonts w:asciiTheme="majorHAnsi" w:hAnsiTheme="majorHAnsi"/>
          <w:bCs w:val="0"/>
          <w:iCs w:val="0"/>
        </w:rPr>
        <w:t xml:space="preserve">viz </w:t>
      </w:r>
      <w:r w:rsidR="00B041B2" w:rsidRPr="00671F21">
        <w:rPr>
          <w:rFonts w:asciiTheme="majorHAnsi" w:hAnsiTheme="majorHAnsi"/>
          <w:bCs w:val="0"/>
          <w:iCs w:val="0"/>
        </w:rPr>
        <w:fldChar w:fldCharType="begin"/>
      </w:r>
      <w:r w:rsidR="00B041B2" w:rsidRPr="00671F21">
        <w:rPr>
          <w:rFonts w:asciiTheme="majorHAnsi" w:hAnsiTheme="majorHAnsi"/>
          <w:bCs w:val="0"/>
          <w:iCs w:val="0"/>
        </w:rPr>
        <w:instrText xml:space="preserve"> REF _Ref453015023 \r \h  \* MERGEFORMAT </w:instrText>
      </w:r>
      <w:r w:rsidR="00B041B2" w:rsidRPr="00671F21">
        <w:rPr>
          <w:rFonts w:asciiTheme="majorHAnsi" w:hAnsiTheme="majorHAnsi"/>
          <w:bCs w:val="0"/>
          <w:iCs w:val="0"/>
        </w:rPr>
      </w:r>
      <w:r w:rsidR="00B041B2" w:rsidRPr="00671F21">
        <w:rPr>
          <w:rFonts w:asciiTheme="majorHAnsi" w:hAnsiTheme="majorHAnsi"/>
          <w:bCs w:val="0"/>
          <w:iCs w:val="0"/>
        </w:rPr>
        <w:fldChar w:fldCharType="separate"/>
      </w:r>
      <w:r w:rsidR="00B041B2">
        <w:rPr>
          <w:rFonts w:asciiTheme="majorHAnsi" w:hAnsiTheme="majorHAnsi"/>
          <w:bCs w:val="0"/>
          <w:iCs w:val="0"/>
        </w:rPr>
        <w:t>Článek 9.7</w:t>
      </w:r>
      <w:r w:rsidR="00B041B2" w:rsidRPr="00671F21">
        <w:rPr>
          <w:rFonts w:asciiTheme="majorHAnsi" w:hAnsiTheme="majorHAnsi"/>
          <w:bCs w:val="0"/>
          <w:iCs w:val="0"/>
        </w:rPr>
        <w:fldChar w:fldCharType="end"/>
      </w:r>
      <w:r w:rsidR="004E5F8D" w:rsidRPr="2F14F256">
        <w:rPr>
          <w:rFonts w:asciiTheme="majorHAnsi" w:hAnsiTheme="majorHAnsi"/>
        </w:rPr>
        <w:t>)</w:t>
      </w:r>
      <w:r w:rsidR="001C7BA1" w:rsidRPr="2F14F256">
        <w:rPr>
          <w:rFonts w:asciiTheme="majorHAnsi" w:hAnsiTheme="majorHAnsi"/>
        </w:rPr>
        <w:t xml:space="preserve">, a nebo </w:t>
      </w:r>
      <w:r w:rsidR="00EA4F1B" w:rsidRPr="2F14F256">
        <w:rPr>
          <w:rFonts w:asciiTheme="majorHAnsi" w:hAnsiTheme="majorHAnsi"/>
        </w:rPr>
        <w:t xml:space="preserve">se </w:t>
      </w:r>
      <w:r w:rsidR="001C7BA1" w:rsidRPr="2F14F256">
        <w:rPr>
          <w:rFonts w:asciiTheme="majorHAnsi" w:hAnsiTheme="majorHAnsi"/>
        </w:rPr>
        <w:t>zahájením prací</w:t>
      </w:r>
      <w:r w:rsidR="005220F2" w:rsidRPr="2F14F256">
        <w:rPr>
          <w:rFonts w:asciiTheme="majorHAnsi" w:hAnsiTheme="majorHAnsi"/>
        </w:rPr>
        <w:t xml:space="preserve"> po dobu delší než [5] dnů</w:t>
      </w:r>
      <w:r w:rsidR="00EA4F1B" w:rsidRPr="2F14F256">
        <w:rPr>
          <w:rFonts w:asciiTheme="majorHAnsi" w:hAnsiTheme="majorHAnsi"/>
        </w:rPr>
        <w:t xml:space="preserve"> (</w:t>
      </w:r>
      <w:r w:rsidR="00B041B2" w:rsidRPr="00671F21">
        <w:rPr>
          <w:rFonts w:asciiTheme="majorHAnsi" w:hAnsiTheme="majorHAnsi"/>
          <w:bCs w:val="0"/>
          <w:iCs w:val="0"/>
        </w:rPr>
        <w:t xml:space="preserve">viz </w:t>
      </w:r>
      <w:r w:rsidR="00B041B2" w:rsidRPr="00671F21">
        <w:rPr>
          <w:rFonts w:asciiTheme="majorHAnsi" w:hAnsiTheme="majorHAnsi"/>
          <w:bCs w:val="0"/>
          <w:iCs w:val="0"/>
        </w:rPr>
        <w:fldChar w:fldCharType="begin"/>
      </w:r>
      <w:r w:rsidR="00B041B2" w:rsidRPr="00671F21">
        <w:rPr>
          <w:rFonts w:asciiTheme="majorHAnsi" w:hAnsiTheme="majorHAnsi"/>
          <w:bCs w:val="0"/>
          <w:iCs w:val="0"/>
        </w:rPr>
        <w:instrText xml:space="preserve"> REF _Ref453015023 \r \h  \* MERGEFORMAT </w:instrText>
      </w:r>
      <w:r w:rsidR="00B041B2" w:rsidRPr="00671F21">
        <w:rPr>
          <w:rFonts w:asciiTheme="majorHAnsi" w:hAnsiTheme="majorHAnsi"/>
          <w:bCs w:val="0"/>
          <w:iCs w:val="0"/>
        </w:rPr>
      </w:r>
      <w:r w:rsidR="00B041B2" w:rsidRPr="00671F21">
        <w:rPr>
          <w:rFonts w:asciiTheme="majorHAnsi" w:hAnsiTheme="majorHAnsi"/>
          <w:bCs w:val="0"/>
          <w:iCs w:val="0"/>
        </w:rPr>
        <w:fldChar w:fldCharType="separate"/>
      </w:r>
      <w:r w:rsidR="00B041B2">
        <w:rPr>
          <w:rFonts w:asciiTheme="majorHAnsi" w:hAnsiTheme="majorHAnsi"/>
          <w:bCs w:val="0"/>
          <w:iCs w:val="0"/>
        </w:rPr>
        <w:t>Článek 9.7</w:t>
      </w:r>
      <w:r w:rsidR="00B041B2" w:rsidRPr="00671F21">
        <w:rPr>
          <w:rFonts w:asciiTheme="majorHAnsi" w:hAnsiTheme="majorHAnsi"/>
          <w:bCs w:val="0"/>
          <w:iCs w:val="0"/>
        </w:rPr>
        <w:fldChar w:fldCharType="end"/>
      </w:r>
      <w:r w:rsidR="00EA4F1B" w:rsidRPr="2F14F256">
        <w:rPr>
          <w:rFonts w:asciiTheme="majorHAnsi" w:hAnsiTheme="majorHAnsi"/>
        </w:rPr>
        <w:t>),</w:t>
      </w:r>
      <w:r w:rsidR="00D41E62" w:rsidRPr="2F14F256">
        <w:rPr>
          <w:rFonts w:asciiTheme="majorHAnsi" w:hAnsiTheme="majorHAnsi"/>
        </w:rPr>
        <w:t xml:space="preserve"> </w:t>
      </w:r>
      <w:r w:rsidR="008351D9" w:rsidRPr="2F14F256">
        <w:rPr>
          <w:rFonts w:asciiTheme="majorHAnsi" w:hAnsiTheme="majorHAnsi"/>
        </w:rPr>
        <w:t>ESCO</w:t>
      </w:r>
      <w:r w:rsidR="00274647" w:rsidRPr="2F14F256">
        <w:rPr>
          <w:rFonts w:asciiTheme="majorHAnsi" w:hAnsiTheme="majorHAnsi"/>
        </w:rPr>
        <w:t xml:space="preserve"> je</w:t>
      </w:r>
      <w:r w:rsidR="008351D9" w:rsidRPr="2F14F256">
        <w:rPr>
          <w:rFonts w:asciiTheme="majorHAnsi" w:hAnsiTheme="majorHAnsi"/>
        </w:rPr>
        <w:t xml:space="preserve"> povinna uhradit Klientovi smluvní pokutu ve výši </w:t>
      </w:r>
      <w:r w:rsidR="005B7B5E" w:rsidRPr="2F14F256">
        <w:rPr>
          <w:rFonts w:asciiTheme="majorHAnsi" w:hAnsiTheme="majorHAnsi"/>
        </w:rPr>
        <w:t xml:space="preserve">1 </w:t>
      </w:r>
      <w:r w:rsidR="005B1B9C" w:rsidRPr="2F14F256">
        <w:rPr>
          <w:rFonts w:asciiTheme="majorHAnsi" w:hAnsiTheme="majorHAnsi"/>
        </w:rPr>
        <w:t xml:space="preserve">000,- Kč (slovy </w:t>
      </w:r>
      <w:r w:rsidR="005B7B5E" w:rsidRPr="2F14F256">
        <w:rPr>
          <w:rFonts w:asciiTheme="majorHAnsi" w:hAnsiTheme="majorHAnsi"/>
        </w:rPr>
        <w:t xml:space="preserve">jeden </w:t>
      </w:r>
      <w:r w:rsidR="005B1B9C" w:rsidRPr="2F14F256">
        <w:rPr>
          <w:rFonts w:asciiTheme="majorHAnsi" w:hAnsiTheme="majorHAnsi"/>
        </w:rPr>
        <w:t>tisíc</w:t>
      </w:r>
      <w:r w:rsidR="008351D9" w:rsidRPr="2F14F256">
        <w:rPr>
          <w:rFonts w:asciiTheme="majorHAnsi" w:hAnsiTheme="majorHAnsi"/>
        </w:rPr>
        <w:t xml:space="preserve"> korun českých bez DPH), a to za každý případ porušení</w:t>
      </w:r>
      <w:r w:rsidR="005B6DD6" w:rsidRPr="005B6DD6">
        <w:rPr>
          <w:rFonts w:asciiTheme="majorHAnsi" w:hAnsiTheme="majorHAnsi"/>
        </w:rPr>
        <w:t xml:space="preserve"> </w:t>
      </w:r>
      <w:r w:rsidR="005B6DD6" w:rsidRPr="2F14F25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148"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353B6C3B"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48"/>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r w:rsidR="00D65B9D">
        <w:rPr>
          <w:rFonts w:asciiTheme="majorHAnsi" w:hAnsiTheme="majorHAnsi"/>
        </w:rPr>
        <w:t>včetně</w:t>
      </w:r>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9" w:name="_Ref238892302"/>
      <w:bookmarkStart w:id="150" w:name="_Toc326523000"/>
      <w:bookmarkStart w:id="151" w:name="_Ref75426144"/>
      <w:r w:rsidRPr="00F27368">
        <w:rPr>
          <w:rFonts w:asciiTheme="majorHAnsi" w:hAnsiTheme="majorHAnsi"/>
        </w:rPr>
        <w:t>Trvání smlouvy</w:t>
      </w:r>
      <w:bookmarkEnd w:id="149"/>
      <w:bookmarkEnd w:id="150"/>
      <w:bookmarkEnd w:id="151"/>
    </w:p>
    <w:p w14:paraId="11C589A3" w14:textId="060284BB" w:rsidR="0069741E" w:rsidRPr="00F27368" w:rsidRDefault="00705D03" w:rsidP="00957080">
      <w:pPr>
        <w:pStyle w:val="Nadpis2"/>
        <w:rPr>
          <w:rFonts w:asciiTheme="majorHAnsi" w:hAnsiTheme="majorHAnsi"/>
        </w:rPr>
      </w:pPr>
      <w:bookmarkStart w:id="152"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153" w:name="_Ref442695493"/>
      <w:bookmarkStart w:id="154" w:name="_Ref469102411"/>
      <w:r w:rsidRPr="00F27368">
        <w:rPr>
          <w:rFonts w:asciiTheme="majorHAnsi" w:hAnsiTheme="majorHAnsi"/>
        </w:rPr>
        <w:t>písemným odstoupením</w:t>
      </w:r>
      <w:bookmarkEnd w:id="153"/>
      <w:bookmarkEnd w:id="154"/>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155" w:name="_Ref530573793"/>
      <w:r w:rsidRPr="00367DB3">
        <w:rPr>
          <w:rFonts w:asciiTheme="majorHAnsi" w:hAnsiTheme="majorHAnsi"/>
        </w:rPr>
        <w:t>Každá ze smluvních stran je oprávněna odstoupit od této smlouvy</w:t>
      </w:r>
      <w:bookmarkEnd w:id="152"/>
      <w:r w:rsidRPr="00367DB3">
        <w:rPr>
          <w:rFonts w:asciiTheme="majorHAnsi" w:hAnsiTheme="majorHAnsi"/>
        </w:rPr>
        <w:t>:</w:t>
      </w:r>
      <w:bookmarkEnd w:id="155"/>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156" w:name="_Ref238892284"/>
      <w:r w:rsidRPr="00F27368">
        <w:rPr>
          <w:rFonts w:asciiTheme="majorHAnsi" w:hAnsiTheme="majorHAnsi"/>
        </w:rPr>
        <w:t>v případě, že druhá smluvní strana podstatným způsobem porušila svoji smluvní nebo zákonnou povinnost.</w:t>
      </w:r>
      <w:bookmarkEnd w:id="156"/>
    </w:p>
    <w:p w14:paraId="4907D8A0" w14:textId="48E17B18"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157"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157"/>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158"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158"/>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lastRenderedPageBreak/>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097CD8">
      <w:pPr>
        <w:pStyle w:val="Nadpis2"/>
        <w:numPr>
          <w:ilvl w:val="0"/>
          <w:numId w:val="0"/>
        </w:numPr>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9" w:name="_Toc326523001"/>
      <w:bookmarkStart w:id="160" w:name="_Ref84498881"/>
      <w:r w:rsidRPr="00F27368">
        <w:rPr>
          <w:rFonts w:asciiTheme="majorHAnsi" w:hAnsiTheme="majorHAnsi"/>
        </w:rPr>
        <w:t>Řešení sporů</w:t>
      </w:r>
      <w:bookmarkEnd w:id="159"/>
      <w:bookmarkEnd w:id="160"/>
    </w:p>
    <w:p w14:paraId="7BF674E9" w14:textId="77777777" w:rsidR="00F81353" w:rsidRPr="00F27368" w:rsidRDefault="00F81353" w:rsidP="00957080">
      <w:pPr>
        <w:pStyle w:val="Nadpis2"/>
        <w:rPr>
          <w:rFonts w:asciiTheme="majorHAnsi" w:hAnsiTheme="majorHAnsi"/>
        </w:rPr>
      </w:pPr>
      <w:bookmarkStart w:id="161"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62" w:name="_Ref510191456"/>
      <w:bookmarkStart w:id="163" w:name="_Ref510191603"/>
      <w:r w:rsidRPr="00F27368">
        <w:rPr>
          <w:rFonts w:asciiTheme="majorHAnsi" w:hAnsiTheme="majorHAnsi"/>
        </w:rPr>
        <w:t>oprávněných osob, příp. statutárních orgánů či jeho členů.</w:t>
      </w:r>
      <w:bookmarkEnd w:id="161"/>
    </w:p>
    <w:p w14:paraId="38F00D93" w14:textId="3C26339C" w:rsidR="00F81353" w:rsidRPr="00F27368" w:rsidRDefault="00F81353" w:rsidP="00957080">
      <w:pPr>
        <w:pStyle w:val="Nadpis2"/>
        <w:rPr>
          <w:rFonts w:asciiTheme="majorHAnsi" w:hAnsiTheme="majorHAnsi"/>
        </w:rPr>
      </w:pPr>
      <w:bookmarkStart w:id="164" w:name="_Ref152651880"/>
      <w:bookmarkStart w:id="165"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164"/>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166"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166"/>
    </w:p>
    <w:p w14:paraId="09655249" w14:textId="59BD3BA4" w:rsidR="00B40C29" w:rsidRPr="00F27368" w:rsidRDefault="006D79BA" w:rsidP="00A2287F">
      <w:pPr>
        <w:pStyle w:val="Nadpis2"/>
        <w:rPr>
          <w:rFonts w:asciiTheme="majorHAnsi" w:hAnsiTheme="majorHAnsi"/>
        </w:rPr>
      </w:pPr>
      <w:bookmarkStart w:id="167" w:name="_Ref333918836"/>
      <w:bookmarkStart w:id="168" w:name="_Ref453014381"/>
      <w:bookmarkEnd w:id="162"/>
      <w:bookmarkEnd w:id="163"/>
      <w:bookmarkEnd w:id="165"/>
      <w:r w:rsidRPr="00F27368" w:rsidDel="006D79BA">
        <w:rPr>
          <w:rFonts w:asciiTheme="majorHAnsi" w:hAnsiTheme="majorHAnsi"/>
        </w:rPr>
        <w:t xml:space="preserve"> </w:t>
      </w:r>
      <w:bookmarkEnd w:id="167"/>
      <w:bookmarkEnd w:id="168"/>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169" w:name="_Toc326523002"/>
      <w:r w:rsidRPr="00F27368">
        <w:rPr>
          <w:rFonts w:asciiTheme="majorHAnsi" w:hAnsiTheme="majorHAnsi"/>
        </w:rPr>
        <w:t>Závěrečná ustanovení</w:t>
      </w:r>
      <w:bookmarkEnd w:id="169"/>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170"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70"/>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38727F19"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1B82C48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4E071" w14:textId="77777777" w:rsidR="00900E6A" w:rsidRDefault="00900E6A">
      <w:r>
        <w:separator/>
      </w:r>
    </w:p>
  </w:endnote>
  <w:endnote w:type="continuationSeparator" w:id="0">
    <w:p w14:paraId="7288A9BE" w14:textId="77777777" w:rsidR="00900E6A" w:rsidRDefault="0090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DD538" w14:textId="77777777" w:rsidR="00900E6A" w:rsidRDefault="00900E6A">
      <w:r>
        <w:separator/>
      </w:r>
    </w:p>
  </w:footnote>
  <w:footnote w:type="continuationSeparator" w:id="0">
    <w:p w14:paraId="06FB9230" w14:textId="77777777" w:rsidR="00900E6A" w:rsidRDefault="00900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71445"/>
    <w:multiLevelType w:val="multilevel"/>
    <w:tmpl w:val="8CD2EAD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04763"/>
    <w:multiLevelType w:val="multilevel"/>
    <w:tmpl w:val="89D40ED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lowerLetter"/>
      <w:lvlText w:val="%4)"/>
      <w:lvlJc w:val="left"/>
      <w:pPr>
        <w:ind w:left="360" w:hanging="360"/>
      </w:p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3BC54160"/>
    <w:multiLevelType w:val="multilevel"/>
    <w:tmpl w:val="35044B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88712C"/>
    <w:multiLevelType w:val="multilevel"/>
    <w:tmpl w:val="D140061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3"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4"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4C37253"/>
    <w:multiLevelType w:val="multilevel"/>
    <w:tmpl w:val="0A64EE8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ind w:left="644" w:hanging="360"/>
      </w:p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0C2163"/>
    <w:multiLevelType w:val="multilevel"/>
    <w:tmpl w:val="5A26F09E"/>
    <w:numStyleLink w:val="Aktulnseznam2"/>
  </w:abstractNum>
  <w:abstractNum w:abstractNumId="34"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6"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7"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8"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C116DA"/>
    <w:multiLevelType w:val="multilevel"/>
    <w:tmpl w:val="BFAC9D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3E7339"/>
    <w:multiLevelType w:val="hybridMultilevel"/>
    <w:tmpl w:val="4BE0361E"/>
    <w:lvl w:ilvl="0" w:tplc="FFFFFFFF">
      <w:start w:val="1"/>
      <w:numFmt w:val="lowerLetter"/>
      <w:lvlText w:val="%1)"/>
      <w:lvlJc w:val="left"/>
      <w:pPr>
        <w:ind w:left="757"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051" w:hanging="360"/>
      </w:pPr>
    </w:lvl>
    <w:lvl w:ilvl="2" w:tplc="FFFFFFFF" w:tentative="1">
      <w:start w:val="1"/>
      <w:numFmt w:val="lowerRoman"/>
      <w:lvlText w:val="%3."/>
      <w:lvlJc w:val="right"/>
      <w:pPr>
        <w:ind w:left="1771" w:hanging="180"/>
      </w:pPr>
    </w:lvl>
    <w:lvl w:ilvl="3" w:tplc="FFFFFFFF" w:tentative="1">
      <w:start w:val="1"/>
      <w:numFmt w:val="decimal"/>
      <w:lvlText w:val="%4."/>
      <w:lvlJc w:val="left"/>
      <w:pPr>
        <w:ind w:left="2491" w:hanging="360"/>
      </w:pPr>
    </w:lvl>
    <w:lvl w:ilvl="4" w:tplc="FFFFFFFF" w:tentative="1">
      <w:start w:val="1"/>
      <w:numFmt w:val="lowerLetter"/>
      <w:lvlText w:val="%5."/>
      <w:lvlJc w:val="left"/>
      <w:pPr>
        <w:ind w:left="3211" w:hanging="360"/>
      </w:pPr>
    </w:lvl>
    <w:lvl w:ilvl="5" w:tplc="FFFFFFFF" w:tentative="1">
      <w:start w:val="1"/>
      <w:numFmt w:val="lowerRoman"/>
      <w:lvlText w:val="%6."/>
      <w:lvlJc w:val="right"/>
      <w:pPr>
        <w:ind w:left="3931" w:hanging="180"/>
      </w:pPr>
    </w:lvl>
    <w:lvl w:ilvl="6" w:tplc="FFFFFFFF" w:tentative="1">
      <w:start w:val="1"/>
      <w:numFmt w:val="decimal"/>
      <w:lvlText w:val="%7."/>
      <w:lvlJc w:val="left"/>
      <w:pPr>
        <w:ind w:left="4651" w:hanging="360"/>
      </w:pPr>
    </w:lvl>
    <w:lvl w:ilvl="7" w:tplc="FFFFFFFF" w:tentative="1">
      <w:start w:val="1"/>
      <w:numFmt w:val="lowerLetter"/>
      <w:lvlText w:val="%8."/>
      <w:lvlJc w:val="left"/>
      <w:pPr>
        <w:ind w:left="5371" w:hanging="360"/>
      </w:pPr>
    </w:lvl>
    <w:lvl w:ilvl="8" w:tplc="FFFFFFFF" w:tentative="1">
      <w:start w:val="1"/>
      <w:numFmt w:val="lowerRoman"/>
      <w:lvlText w:val="%9."/>
      <w:lvlJc w:val="right"/>
      <w:pPr>
        <w:ind w:left="6091" w:hanging="180"/>
      </w:pPr>
    </w:lvl>
  </w:abstractNum>
  <w:abstractNum w:abstractNumId="42"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6"/>
  </w:num>
  <w:num w:numId="2" w16cid:durableId="1182431103">
    <w:abstractNumId w:val="29"/>
  </w:num>
  <w:num w:numId="3" w16cid:durableId="1430008550">
    <w:abstractNumId w:val="8"/>
  </w:num>
  <w:num w:numId="4" w16cid:durableId="2143109688">
    <w:abstractNumId w:val="22"/>
  </w:num>
  <w:num w:numId="5" w16cid:durableId="968168920">
    <w:abstractNumId w:val="25"/>
  </w:num>
  <w:num w:numId="6" w16cid:durableId="11334003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34"/>
  </w:num>
  <w:num w:numId="8" w16cid:durableId="747187884">
    <w:abstractNumId w:val="34"/>
    <w:lvlOverride w:ilvl="0">
      <w:startOverride w:val="1"/>
    </w:lvlOverride>
  </w:num>
  <w:num w:numId="9" w16cid:durableId="1843201541">
    <w:abstractNumId w:val="26"/>
  </w:num>
  <w:num w:numId="10" w16cid:durableId="227306474">
    <w:abstractNumId w:val="34"/>
    <w:lvlOverride w:ilvl="0">
      <w:startOverride w:val="1"/>
    </w:lvlOverride>
  </w:num>
  <w:num w:numId="11" w16cid:durableId="971442368">
    <w:abstractNumId w:val="9"/>
  </w:num>
  <w:num w:numId="12" w16cid:durableId="324282936">
    <w:abstractNumId w:val="0"/>
  </w:num>
  <w:num w:numId="13" w16cid:durableId="1726105659">
    <w:abstractNumId w:val="14"/>
  </w:num>
  <w:num w:numId="14" w16cid:durableId="453595972">
    <w:abstractNumId w:val="27"/>
  </w:num>
  <w:num w:numId="15" w16cid:durableId="357002811">
    <w:abstractNumId w:val="37"/>
  </w:num>
  <w:num w:numId="16" w16cid:durableId="1125974878">
    <w:abstractNumId w:val="3"/>
  </w:num>
  <w:num w:numId="17" w16cid:durableId="1917129826">
    <w:abstractNumId w:val="38"/>
  </w:num>
  <w:num w:numId="18" w16cid:durableId="446655969">
    <w:abstractNumId w:val="43"/>
  </w:num>
  <w:num w:numId="19" w16cid:durableId="484393696">
    <w:abstractNumId w:val="15"/>
  </w:num>
  <w:num w:numId="20" w16cid:durableId="830947730">
    <w:abstractNumId w:val="12"/>
  </w:num>
  <w:num w:numId="21" w16cid:durableId="857887976">
    <w:abstractNumId w:val="18"/>
  </w:num>
  <w:num w:numId="22" w16cid:durableId="397099733">
    <w:abstractNumId w:val="4"/>
  </w:num>
  <w:num w:numId="23" w16cid:durableId="484901954">
    <w:abstractNumId w:val="1"/>
  </w:num>
  <w:num w:numId="24" w16cid:durableId="1236664527">
    <w:abstractNumId w:val="20"/>
  </w:num>
  <w:num w:numId="25" w16cid:durableId="1505903459">
    <w:abstractNumId w:val="35"/>
  </w:num>
  <w:num w:numId="26" w16cid:durableId="1334145868">
    <w:abstractNumId w:val="13"/>
  </w:num>
  <w:num w:numId="27" w16cid:durableId="935556124">
    <w:abstractNumId w:val="10"/>
  </w:num>
  <w:num w:numId="28" w16cid:durableId="2068871344">
    <w:abstractNumId w:val="40"/>
  </w:num>
  <w:num w:numId="29" w16cid:durableId="644043757">
    <w:abstractNumId w:val="21"/>
  </w:num>
  <w:num w:numId="30" w16cid:durableId="868568857">
    <w:abstractNumId w:val="2"/>
  </w:num>
  <w:num w:numId="31" w16cid:durableId="1671370491">
    <w:abstractNumId w:val="32"/>
  </w:num>
  <w:num w:numId="32" w16cid:durableId="224994955">
    <w:abstractNumId w:val="28"/>
  </w:num>
  <w:num w:numId="33" w16cid:durableId="379288793">
    <w:abstractNumId w:val="30"/>
  </w:num>
  <w:num w:numId="34" w16cid:durableId="547453544">
    <w:abstractNumId w:val="11"/>
  </w:num>
  <w:num w:numId="35" w16cid:durableId="1591621671">
    <w:abstractNumId w:val="36"/>
  </w:num>
  <w:num w:numId="36" w16cid:durableId="2059744162">
    <w:abstractNumId w:val="23"/>
  </w:num>
  <w:num w:numId="37" w16cid:durableId="571155812">
    <w:abstractNumId w:val="34"/>
  </w:num>
  <w:num w:numId="38" w16cid:durableId="1410887707">
    <w:abstractNumId w:val="34"/>
  </w:num>
  <w:num w:numId="39" w16cid:durableId="306479004">
    <w:abstractNumId w:val="34"/>
  </w:num>
  <w:num w:numId="40" w16cid:durableId="323704360">
    <w:abstractNumId w:val="34"/>
  </w:num>
  <w:num w:numId="41" w16cid:durableId="1032652797">
    <w:abstractNumId w:val="34"/>
  </w:num>
  <w:num w:numId="42" w16cid:durableId="1514957271">
    <w:abstractNumId w:val="34"/>
  </w:num>
  <w:num w:numId="43" w16cid:durableId="1415282519">
    <w:abstractNumId w:val="34"/>
  </w:num>
  <w:num w:numId="44" w16cid:durableId="1190872199">
    <w:abstractNumId w:val="34"/>
  </w:num>
  <w:num w:numId="45" w16cid:durableId="1263105117">
    <w:abstractNumId w:val="34"/>
  </w:num>
  <w:num w:numId="46" w16cid:durableId="1330324551">
    <w:abstractNumId w:val="34"/>
  </w:num>
  <w:num w:numId="47" w16cid:durableId="1460957094">
    <w:abstractNumId w:val="42"/>
  </w:num>
  <w:num w:numId="48" w16cid:durableId="1594820433">
    <w:abstractNumId w:val="31"/>
  </w:num>
  <w:num w:numId="49" w16cid:durableId="178081772">
    <w:abstractNumId w:val="34"/>
  </w:num>
  <w:num w:numId="50" w16cid:durableId="2020571982">
    <w:abstractNumId w:val="22"/>
  </w:num>
  <w:num w:numId="51" w16cid:durableId="1919753435">
    <w:abstractNumId w:val="22"/>
  </w:num>
  <w:num w:numId="52" w16cid:durableId="2035184585">
    <w:abstractNumId w:val="34"/>
  </w:num>
  <w:num w:numId="53" w16cid:durableId="1432163651">
    <w:abstractNumId w:val="34"/>
  </w:num>
  <w:num w:numId="54" w16cid:durableId="1929777178">
    <w:abstractNumId w:val="34"/>
  </w:num>
  <w:num w:numId="55" w16cid:durableId="896286513">
    <w:abstractNumId w:val="34"/>
  </w:num>
  <w:num w:numId="56" w16cid:durableId="154498420">
    <w:abstractNumId w:val="24"/>
  </w:num>
  <w:num w:numId="57" w16cid:durableId="1924139062">
    <w:abstractNumId w:val="34"/>
  </w:num>
  <w:num w:numId="58" w16cid:durableId="1381124994">
    <w:abstractNumId w:val="34"/>
  </w:num>
  <w:num w:numId="59" w16cid:durableId="1455518475">
    <w:abstractNumId w:val="39"/>
  </w:num>
  <w:num w:numId="60" w16cid:durableId="1238898984">
    <w:abstractNumId w:val="19"/>
  </w:num>
  <w:num w:numId="61" w16cid:durableId="1361663479">
    <w:abstractNumId w:val="17"/>
  </w:num>
  <w:num w:numId="62" w16cid:durableId="2054231157">
    <w:abstractNumId w:val="7"/>
  </w:num>
  <w:num w:numId="63" w16cid:durableId="831485366">
    <w:abstractNumId w:val="41"/>
  </w:num>
  <w:num w:numId="64" w16cid:durableId="1655645601">
    <w:abstractNumId w:val="16"/>
  </w:num>
  <w:num w:numId="65" w16cid:durableId="131674344">
    <w:abstractNumId w:val="5"/>
  </w:num>
  <w:num w:numId="66" w16cid:durableId="468399748">
    <w:abstractNumId w:val="33"/>
  </w:num>
  <w:num w:numId="67" w16cid:durableId="176241161">
    <w:abstractNumId w:val="29"/>
  </w:num>
  <w:num w:numId="68" w16cid:durableId="1220242407">
    <w:abstractNumId w:val="29"/>
  </w:num>
  <w:num w:numId="69" w16cid:durableId="317809596">
    <w:abstractNumId w:val="29"/>
  </w:num>
  <w:num w:numId="70" w16cid:durableId="1955942502">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5041"/>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5C2A"/>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64C"/>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97CD8"/>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21F3"/>
    <w:rsid w:val="000F300D"/>
    <w:rsid w:val="000F41D8"/>
    <w:rsid w:val="000F4417"/>
    <w:rsid w:val="000F4ADB"/>
    <w:rsid w:val="000F6AD4"/>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112C"/>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2AAD"/>
    <w:rsid w:val="001A3386"/>
    <w:rsid w:val="001A4087"/>
    <w:rsid w:val="001A486C"/>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4825"/>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37FB9"/>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1FC9"/>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06BD"/>
    <w:rsid w:val="003718F9"/>
    <w:rsid w:val="003725F6"/>
    <w:rsid w:val="0037269A"/>
    <w:rsid w:val="00373277"/>
    <w:rsid w:val="00374086"/>
    <w:rsid w:val="00374B40"/>
    <w:rsid w:val="003750E4"/>
    <w:rsid w:val="0037526E"/>
    <w:rsid w:val="003753EC"/>
    <w:rsid w:val="003808D3"/>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59F"/>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3C2A"/>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114"/>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5EA5"/>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606"/>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9E4"/>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0E6A"/>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5FC1"/>
    <w:rsid w:val="00926434"/>
    <w:rsid w:val="009304D3"/>
    <w:rsid w:val="00930E61"/>
    <w:rsid w:val="00931BCC"/>
    <w:rsid w:val="00932187"/>
    <w:rsid w:val="00932822"/>
    <w:rsid w:val="00932CEB"/>
    <w:rsid w:val="00932DCD"/>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180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63C3"/>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1B2"/>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6C"/>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1874"/>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9D"/>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49D"/>
    <w:rsid w:val="00DA3A40"/>
    <w:rsid w:val="00DA3C37"/>
    <w:rsid w:val="00DA461D"/>
    <w:rsid w:val="00DA5ADE"/>
    <w:rsid w:val="00DA62FA"/>
    <w:rsid w:val="00DA7346"/>
    <w:rsid w:val="00DB0896"/>
    <w:rsid w:val="00DB0957"/>
    <w:rsid w:val="00DB1A40"/>
    <w:rsid w:val="00DB1AA2"/>
    <w:rsid w:val="00DB1AF2"/>
    <w:rsid w:val="00DB1D60"/>
    <w:rsid w:val="00DB1F23"/>
    <w:rsid w:val="00DB2677"/>
    <w:rsid w:val="00DB29A8"/>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53"/>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0A6"/>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5B0C"/>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021"/>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1ED"/>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2B036A79"/>
    <w:rsid w:val="2F14F256"/>
    <w:rsid w:val="458E06DA"/>
    <w:rsid w:val="4A084E8B"/>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2P"/>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D65B9D"/>
  </w:style>
  <w:style w:type="character" w:customStyle="1" w:styleId="eop">
    <w:name w:val="eop"/>
    <w:basedOn w:val="Predvolenpsmoodseku"/>
    <w:rsid w:val="00D65B9D"/>
  </w:style>
  <w:style w:type="paragraph" w:customStyle="1" w:styleId="paragraph">
    <w:name w:val="paragraph"/>
    <w:basedOn w:val="Normlny"/>
    <w:rsid w:val="00D65B9D"/>
    <w:pPr>
      <w:spacing w:before="100" w:beforeAutospacing="1" w:after="100" w:afterAutospacing="1" w:line="240" w:lineRule="auto"/>
      <w:jc w:val="left"/>
    </w:pPr>
    <w:rPr>
      <w:rFonts w:ascii="Times New Roman" w:hAnsi="Times New Roman"/>
      <w:sz w:val="24"/>
    </w:rPr>
  </w:style>
  <w:style w:type="numbering" w:customStyle="1" w:styleId="Aktulnseznam2">
    <w:name w:val="Aktuální seznam2"/>
    <w:uiPriority w:val="99"/>
    <w:rsid w:val="0017112C"/>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65942581">
      <w:bodyDiv w:val="1"/>
      <w:marLeft w:val="0"/>
      <w:marRight w:val="0"/>
      <w:marTop w:val="0"/>
      <w:marBottom w:val="0"/>
      <w:divBdr>
        <w:top w:val="none" w:sz="0" w:space="0" w:color="auto"/>
        <w:left w:val="none" w:sz="0" w:space="0" w:color="auto"/>
        <w:bottom w:val="none" w:sz="0" w:space="0" w:color="auto"/>
        <w:right w:val="none" w:sz="0" w:space="0" w:color="auto"/>
      </w:divBdr>
      <w:divsChild>
        <w:div w:id="1775402427">
          <w:marLeft w:val="0"/>
          <w:marRight w:val="0"/>
          <w:marTop w:val="0"/>
          <w:marBottom w:val="0"/>
          <w:divBdr>
            <w:top w:val="none" w:sz="0" w:space="0" w:color="auto"/>
            <w:left w:val="none" w:sz="0" w:space="0" w:color="auto"/>
            <w:bottom w:val="none" w:sz="0" w:space="0" w:color="auto"/>
            <w:right w:val="none" w:sz="0" w:space="0" w:color="auto"/>
          </w:divBdr>
          <w:divsChild>
            <w:div w:id="1674406885">
              <w:marLeft w:val="0"/>
              <w:marRight w:val="0"/>
              <w:marTop w:val="0"/>
              <w:marBottom w:val="0"/>
              <w:divBdr>
                <w:top w:val="none" w:sz="0" w:space="0" w:color="auto"/>
                <w:left w:val="none" w:sz="0" w:space="0" w:color="auto"/>
                <w:bottom w:val="none" w:sz="0" w:space="0" w:color="auto"/>
                <w:right w:val="none" w:sz="0" w:space="0" w:color="auto"/>
              </w:divBdr>
              <w:divsChild>
                <w:div w:id="3992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80332862">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57278401">
      <w:bodyDiv w:val="1"/>
      <w:marLeft w:val="0"/>
      <w:marRight w:val="0"/>
      <w:marTop w:val="0"/>
      <w:marBottom w:val="0"/>
      <w:divBdr>
        <w:top w:val="none" w:sz="0" w:space="0" w:color="auto"/>
        <w:left w:val="none" w:sz="0" w:space="0" w:color="auto"/>
        <w:bottom w:val="none" w:sz="0" w:space="0" w:color="auto"/>
        <w:right w:val="none" w:sz="0" w:space="0" w:color="auto"/>
      </w:divBdr>
    </w:div>
    <w:div w:id="1638559525">
      <w:bodyDiv w:val="1"/>
      <w:marLeft w:val="0"/>
      <w:marRight w:val="0"/>
      <w:marTop w:val="0"/>
      <w:marBottom w:val="0"/>
      <w:divBdr>
        <w:top w:val="none" w:sz="0" w:space="0" w:color="auto"/>
        <w:left w:val="none" w:sz="0" w:space="0" w:color="auto"/>
        <w:bottom w:val="none" w:sz="0" w:space="0" w:color="auto"/>
        <w:right w:val="none" w:sz="0" w:space="0" w:color="auto"/>
      </w:divBdr>
      <w:divsChild>
        <w:div w:id="1639265216">
          <w:marLeft w:val="0"/>
          <w:marRight w:val="0"/>
          <w:marTop w:val="0"/>
          <w:marBottom w:val="0"/>
          <w:divBdr>
            <w:top w:val="none" w:sz="0" w:space="0" w:color="auto"/>
            <w:left w:val="none" w:sz="0" w:space="0" w:color="auto"/>
            <w:bottom w:val="none" w:sz="0" w:space="0" w:color="auto"/>
            <w:right w:val="none" w:sz="0" w:space="0" w:color="auto"/>
          </w:divBdr>
          <w:divsChild>
            <w:div w:id="418213935">
              <w:marLeft w:val="0"/>
              <w:marRight w:val="0"/>
              <w:marTop w:val="0"/>
              <w:marBottom w:val="0"/>
              <w:divBdr>
                <w:top w:val="none" w:sz="0" w:space="0" w:color="auto"/>
                <w:left w:val="none" w:sz="0" w:space="0" w:color="auto"/>
                <w:bottom w:val="none" w:sz="0" w:space="0" w:color="auto"/>
                <w:right w:val="none" w:sz="0" w:space="0" w:color="auto"/>
              </w:divBdr>
              <w:divsChild>
                <w:div w:id="2735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234825">
      <w:bodyDiv w:val="1"/>
      <w:marLeft w:val="0"/>
      <w:marRight w:val="0"/>
      <w:marTop w:val="0"/>
      <w:marBottom w:val="0"/>
      <w:divBdr>
        <w:top w:val="none" w:sz="0" w:space="0" w:color="auto"/>
        <w:left w:val="none" w:sz="0" w:space="0" w:color="auto"/>
        <w:bottom w:val="none" w:sz="0" w:space="0" w:color="auto"/>
        <w:right w:val="none" w:sz="0" w:space="0" w:color="auto"/>
      </w:divBdr>
      <w:divsChild>
        <w:div w:id="539634990">
          <w:marLeft w:val="0"/>
          <w:marRight w:val="0"/>
          <w:marTop w:val="0"/>
          <w:marBottom w:val="0"/>
          <w:divBdr>
            <w:top w:val="none" w:sz="0" w:space="0" w:color="auto"/>
            <w:left w:val="none" w:sz="0" w:space="0" w:color="auto"/>
            <w:bottom w:val="none" w:sz="0" w:space="0" w:color="auto"/>
            <w:right w:val="none" w:sz="0" w:space="0" w:color="auto"/>
          </w:divBdr>
          <w:divsChild>
            <w:div w:id="1579092463">
              <w:marLeft w:val="0"/>
              <w:marRight w:val="0"/>
              <w:marTop w:val="0"/>
              <w:marBottom w:val="0"/>
              <w:divBdr>
                <w:top w:val="none" w:sz="0" w:space="0" w:color="auto"/>
                <w:left w:val="none" w:sz="0" w:space="0" w:color="auto"/>
                <w:bottom w:val="none" w:sz="0" w:space="0" w:color="auto"/>
                <w:right w:val="none" w:sz="0" w:space="0" w:color="auto"/>
              </w:divBdr>
              <w:divsChild>
                <w:div w:id="4416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251945">
      <w:bodyDiv w:val="1"/>
      <w:marLeft w:val="0"/>
      <w:marRight w:val="0"/>
      <w:marTop w:val="0"/>
      <w:marBottom w:val="0"/>
      <w:divBdr>
        <w:top w:val="none" w:sz="0" w:space="0" w:color="auto"/>
        <w:left w:val="none" w:sz="0" w:space="0" w:color="auto"/>
        <w:bottom w:val="none" w:sz="0" w:space="0" w:color="auto"/>
        <w:right w:val="none" w:sz="0" w:space="0" w:color="auto"/>
      </w:divBdr>
    </w:div>
    <w:div w:id="202539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2.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3.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4.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5.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6.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7.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8.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12053</Words>
  <Characters>68707</Characters>
  <Application>Microsoft Office Word</Application>
  <DocSecurity>0</DocSecurity>
  <Lines>572</Lines>
  <Paragraphs>161</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3</cp:revision>
  <cp:lastPrinted>2021-06-09T08:35:00Z</cp:lastPrinted>
  <dcterms:created xsi:type="dcterms:W3CDTF">2024-09-09T14:59:00Z</dcterms:created>
  <dcterms:modified xsi:type="dcterms:W3CDTF">2024-09-09T15:02:00Z</dcterms:modified>
</cp:coreProperties>
</file>