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C265D" w:rsidR="00053E53" w:rsidP="009A2145" w:rsidRDefault="00053E53" w14:paraId="6D4FA712" w14:textId="77777777">
      <w:pPr>
        <w:pStyle w:val="NoSpacing"/>
        <w:rPr>
          <w:lang w:val="cs-CZ"/>
        </w:rPr>
      </w:pPr>
    </w:p>
    <w:p w:rsidRPr="004C265D" w:rsidR="00053E53" w:rsidP="00053E53" w:rsidRDefault="00053E53" w14:paraId="5AF88D4C" w14:textId="0552FA71">
      <w:pPr>
        <w:spacing w:before="120" w:after="120"/>
        <w:jc w:val="center"/>
        <w:rPr>
          <w:rFonts w:asciiTheme="majorHAnsi" w:hAnsiTheme="majorHAnsi"/>
          <w:b/>
          <w:sz w:val="28"/>
          <w:szCs w:val="28"/>
          <w:lang w:val="cs-CZ"/>
        </w:rPr>
      </w:pPr>
      <w:r w:rsidRPr="004C265D">
        <w:rPr>
          <w:rFonts w:asciiTheme="majorHAnsi" w:hAnsiTheme="majorHAnsi"/>
          <w:b/>
          <w:sz w:val="28"/>
          <w:szCs w:val="28"/>
          <w:lang w:val="cs-CZ"/>
        </w:rPr>
        <w:t xml:space="preserve">ÚVODNÍ </w:t>
      </w:r>
      <w:r w:rsidRPr="004C265D" w:rsidR="00626900">
        <w:rPr>
          <w:rFonts w:asciiTheme="majorHAnsi" w:hAnsiTheme="majorHAnsi"/>
          <w:b/>
          <w:sz w:val="28"/>
          <w:szCs w:val="28"/>
          <w:lang w:val="cs-CZ"/>
        </w:rPr>
        <w:t>LIST ŽÁDOSTI O ÚČAST / NABÍDKY</w:t>
      </w:r>
    </w:p>
    <w:p w:rsidRPr="004C265D" w:rsidR="00EC3623" w:rsidP="009C7BB4" w:rsidRDefault="00EC3623" w14:paraId="72735B45" w14:textId="77777777">
      <w:pPr>
        <w:spacing w:before="60" w:after="60" w:line="240" w:lineRule="auto"/>
        <w:jc w:val="both"/>
        <w:rPr>
          <w:rFonts w:cs="Arial" w:asciiTheme="majorHAnsi" w:hAnsiTheme="majorHAnsi"/>
          <w:b/>
          <w:bCs/>
          <w:sz w:val="20"/>
          <w:szCs w:val="20"/>
        </w:rPr>
      </w:pPr>
    </w:p>
    <w:p w:rsidRPr="00D15F59" w:rsidR="00D15F59" w:rsidP="00631AA8" w:rsidRDefault="00EB52FB" w14:paraId="14208B21" w14:textId="2E1B3AF9">
      <w:pPr>
        <w:widowControl w:val="0"/>
        <w:shd w:val="clear" w:color="auto" w:fill="A6A6A6" w:themeFill="background1" w:themeFillShade="A6"/>
        <w:spacing w:before="360" w:after="360"/>
        <w:rPr>
          <w:rFonts w:cs="Arial" w:asciiTheme="majorHAnsi" w:hAnsiTheme="majorHAnsi"/>
          <w:b/>
          <w:sz w:val="20"/>
          <w:szCs w:val="20"/>
          <w:lang w:val="cs-CZ"/>
        </w:rPr>
      </w:pPr>
      <w:r w:rsidRPr="00D15F59">
        <w:rPr>
          <w:rFonts w:cs="Arial" w:asciiTheme="majorHAnsi" w:hAnsiTheme="majorHAnsi"/>
          <w:b/>
          <w:sz w:val="20"/>
          <w:szCs w:val="20"/>
          <w:lang w:val="cs-CZ"/>
        </w:rPr>
        <w:t>IDENTIFIKACE ZADÁVACÍHO ŘÍZENÍ:</w:t>
      </w:r>
    </w:p>
    <w:p w:rsidRPr="00D15F59" w:rsidR="00D15F59" w:rsidP="66F0DDF8" w:rsidRDefault="00D15F59" w14:paraId="3F861F85" w14:textId="60A5C1F5">
      <w:pPr>
        <w:widowControl w:val="0"/>
        <w:spacing w:before="120" w:line="240" w:lineRule="auto"/>
        <w:jc w:val="both"/>
        <w:rPr>
          <w:rFonts w:ascii="Cambria" w:hAnsi="Cambria" w:asciiTheme="majorAscii" w:hAnsiTheme="majorAscii"/>
          <w:sz w:val="20"/>
          <w:szCs w:val="20"/>
          <w:lang w:val="cs-CZ"/>
        </w:rPr>
      </w:pPr>
      <w:r w:rsidRPr="5F704D60" w:rsidR="00D15F59">
        <w:rPr>
          <w:rFonts w:ascii="Cambria" w:hAnsi="Cambria" w:asciiTheme="majorAscii" w:hAnsiTheme="majorAscii"/>
          <w:sz w:val="20"/>
          <w:szCs w:val="20"/>
          <w:lang w:val="cs-CZ"/>
        </w:rPr>
        <w:t xml:space="preserve">Zadávací řízení na </w:t>
      </w:r>
      <w:r w:rsidRPr="5F704D60" w:rsidR="7A29D274">
        <w:rPr>
          <w:rFonts w:ascii="Cambria" w:hAnsi="Cambria" w:asciiTheme="majorAscii" w:hAnsiTheme="majorAscii"/>
          <w:sz w:val="20"/>
          <w:szCs w:val="20"/>
          <w:lang w:val="cs-CZ"/>
        </w:rPr>
        <w:t>zadání</w:t>
      </w:r>
      <w:r w:rsidRPr="5F704D60" w:rsidR="00D15F59">
        <w:rPr>
          <w:rFonts w:ascii="Cambria" w:hAnsi="Cambria" w:asciiTheme="majorAscii" w:hAnsiTheme="majorAscii"/>
          <w:sz w:val="20"/>
          <w:szCs w:val="20"/>
          <w:lang w:val="cs-CZ"/>
        </w:rPr>
        <w:t xml:space="preserve"> nadlimitní z</w:t>
      </w:r>
      <w:r w:rsidRPr="5F704D60" w:rsidR="00D15F59">
        <w:rPr>
          <w:rFonts w:ascii="Cambria" w:hAnsi="Cambria" w:cs="Proba Pro" w:asciiTheme="majorAscii" w:hAnsiTheme="majorAscii"/>
          <w:sz w:val="20"/>
          <w:szCs w:val="20"/>
          <w:lang w:val="cs-CZ"/>
        </w:rPr>
        <w:t>a</w:t>
      </w:r>
      <w:r w:rsidRPr="5F704D60" w:rsidR="00D15F59">
        <w:rPr>
          <w:rFonts w:ascii="Cambria" w:hAnsi="Cambria" w:asciiTheme="majorAscii" w:hAnsiTheme="majorAscii"/>
          <w:sz w:val="20"/>
          <w:szCs w:val="20"/>
          <w:lang w:val="cs-CZ"/>
        </w:rPr>
        <w:t>kázky „</w:t>
      </w:r>
      <w:r w:rsidRPr="5F704D60" w:rsidR="00E30540">
        <w:rPr>
          <w:rFonts w:ascii="Cambria" w:hAnsi="Cambria"/>
          <w:b w:val="1"/>
          <w:bCs w:val="1"/>
          <w:sz w:val="20"/>
          <w:szCs w:val="20"/>
          <w:lang w:val="cs-CZ"/>
        </w:rPr>
        <w:t xml:space="preserve">Realizace </w:t>
      </w:r>
      <w:r w:rsidRPr="5F704D60" w:rsidR="003C5E5D">
        <w:rPr>
          <w:rFonts w:ascii="Cambria" w:hAnsi="Cambria"/>
          <w:b w:val="1"/>
          <w:bCs w:val="1"/>
          <w:sz w:val="20"/>
          <w:szCs w:val="20"/>
          <w:lang w:val="cs-CZ"/>
        </w:rPr>
        <w:t>projektu</w:t>
      </w:r>
      <w:r w:rsidRPr="5F704D60" w:rsidR="003C5E5D">
        <w:rPr>
          <w:rFonts w:ascii="Cambria" w:hAnsi="Cambria"/>
          <w:b w:val="1"/>
          <w:bCs w:val="1"/>
          <w:sz w:val="20"/>
          <w:szCs w:val="20"/>
          <w:lang w:val="cs-CZ"/>
        </w:rPr>
        <w:t xml:space="preserve"> </w:t>
      </w:r>
      <w:r w:rsidRPr="5F704D60" w:rsidR="00E30540">
        <w:rPr>
          <w:rFonts w:ascii="Cambria" w:hAnsi="Cambria"/>
          <w:b w:val="1"/>
          <w:bCs w:val="1"/>
          <w:sz w:val="20"/>
          <w:szCs w:val="20"/>
          <w:lang w:val="cs-CZ"/>
        </w:rPr>
        <w:t xml:space="preserve">EPC II – energetické úspory Středočeského kraje – soubor objektů č. </w:t>
      </w:r>
      <w:r w:rsidRPr="5F704D60" w:rsidR="009642D1">
        <w:rPr>
          <w:rFonts w:ascii="Cambria" w:hAnsi="Cambria"/>
          <w:b w:val="1"/>
          <w:bCs w:val="1"/>
          <w:sz w:val="20"/>
          <w:szCs w:val="20"/>
          <w:lang w:val="cs-CZ"/>
        </w:rPr>
        <w:t>2</w:t>
      </w:r>
      <w:r w:rsidRPr="5F704D60" w:rsidR="00D15F59">
        <w:rPr>
          <w:rFonts w:ascii="Cambria" w:hAnsi="Cambria" w:asciiTheme="majorAscii" w:hAnsiTheme="majorAscii"/>
          <w:b w:val="1"/>
          <w:bCs w:val="1"/>
          <w:sz w:val="20"/>
          <w:szCs w:val="20"/>
          <w:lang w:val="cs-CZ"/>
        </w:rPr>
        <w:t xml:space="preserve">“ </w:t>
      </w:r>
      <w:r w:rsidRPr="5F704D60" w:rsidR="00D15F59">
        <w:rPr>
          <w:rFonts w:ascii="Cambria" w:hAnsi="Cambria" w:asciiTheme="majorAscii" w:hAnsiTheme="majorAscii"/>
          <w:sz w:val="20"/>
          <w:szCs w:val="20"/>
          <w:lang w:val="cs-CZ"/>
        </w:rPr>
        <w:t xml:space="preserve">vyhlášené </w:t>
      </w:r>
      <w:r w:rsidRPr="5F704D60" w:rsidR="00D15F59">
        <w:rPr>
          <w:rFonts w:ascii="Cambria" w:hAnsi="Cambria" w:asciiTheme="majorAscii" w:hAnsiTheme="majorAscii"/>
          <w:sz w:val="20"/>
          <w:szCs w:val="20"/>
          <w:lang w:val="cs-CZ"/>
        </w:rPr>
        <w:t>zadavatelem</w:t>
      </w:r>
      <w:r w:rsidRPr="5F704D60" w:rsidR="73EE555B">
        <w:rPr>
          <w:rFonts w:ascii="Cambria" w:hAnsi="Cambria" w:asciiTheme="majorAscii" w:hAnsiTheme="majorAscii"/>
          <w:sz w:val="20"/>
          <w:szCs w:val="20"/>
          <w:lang w:val="cs-CZ"/>
        </w:rPr>
        <w:t xml:space="preserve"> </w:t>
      </w:r>
      <w:r w:rsidRPr="5F704D60" w:rsidR="003B619E">
        <w:rPr>
          <w:rFonts w:ascii="Cambria" w:hAnsi="Cambria" w:cs="Arial"/>
          <w:b w:val="1"/>
          <w:bCs w:val="1"/>
          <w:sz w:val="20"/>
          <w:szCs w:val="20"/>
          <w:lang w:val="cs-CZ"/>
        </w:rPr>
        <w:t>Středočeský</w:t>
      </w:r>
      <w:r w:rsidRPr="5F704D60" w:rsidR="003B619E">
        <w:rPr>
          <w:rFonts w:ascii="Cambria" w:hAnsi="Cambria" w:cs="Arial"/>
          <w:b w:val="1"/>
          <w:bCs w:val="1"/>
          <w:sz w:val="20"/>
          <w:szCs w:val="20"/>
          <w:lang w:val="cs-CZ"/>
        </w:rPr>
        <w:t xml:space="preserve"> kraj, Zborovská 11, Praha 5, 150 21 Smíchov, IČO: 70891095</w:t>
      </w:r>
      <w:r w:rsidRPr="5F704D60" w:rsidR="003844CF">
        <w:rPr>
          <w:rFonts w:ascii="Cambria" w:hAnsi="Cambria" w:cs="Arial"/>
          <w:sz w:val="20"/>
          <w:szCs w:val="20"/>
          <w:lang w:val="cs-CZ"/>
        </w:rPr>
        <w:t>,</w:t>
      </w:r>
      <w:r w:rsidRPr="5F704D60" w:rsidR="00D15F59">
        <w:rPr>
          <w:rFonts w:ascii="Cambria" w:hAnsi="Cambria" w:asciiTheme="majorAscii" w:hAnsiTheme="majorAscii"/>
          <w:sz w:val="20"/>
          <w:szCs w:val="20"/>
          <w:lang w:val="cs-CZ"/>
        </w:rPr>
        <w:t xml:space="preserve"> uveřejněním oznámení o</w:t>
      </w:r>
      <w:r w:rsidRPr="5F704D60" w:rsidR="00D15F59">
        <w:rPr>
          <w:rFonts w:ascii="Cambria" w:hAnsi="Cambria" w:cs="Calibri" w:asciiTheme="majorAscii" w:hAnsiTheme="majorAscii"/>
          <w:sz w:val="20"/>
          <w:szCs w:val="20"/>
          <w:lang w:val="cs-CZ"/>
        </w:rPr>
        <w:t> </w:t>
      </w:r>
      <w:r w:rsidRPr="5F704D60" w:rsidR="00D15F59">
        <w:rPr>
          <w:rFonts w:ascii="Cambria" w:hAnsi="Cambria" w:asciiTheme="majorAscii" w:hAnsiTheme="majorAscii"/>
          <w:sz w:val="20"/>
          <w:szCs w:val="20"/>
          <w:lang w:val="cs-CZ"/>
        </w:rPr>
        <w:t xml:space="preserve">vyhlášení zadávacího řízení ve </w:t>
      </w:r>
      <w:r w:rsidRPr="5F704D60" w:rsidR="003C76A5">
        <w:rPr>
          <w:rFonts w:ascii="Cambria" w:hAnsi="Cambria"/>
          <w:sz w:val="20"/>
          <w:szCs w:val="20"/>
          <w:lang w:val="cs-CZ"/>
        </w:rPr>
        <w:t>Věstníku veřejných zakázek</w:t>
      </w:r>
      <w:r w:rsidRPr="5F704D60" w:rsidR="003C76A5">
        <w:rPr>
          <w:rFonts w:ascii="Cambria" w:hAnsi="Cambria"/>
          <w:sz w:val="20"/>
          <w:szCs w:val="20"/>
          <w:lang w:val="cs-CZ"/>
        </w:rPr>
        <w:t xml:space="preserve"> č.</w:t>
      </w:r>
      <w:r w:rsidRPr="5F704D60" w:rsidR="003C76A5">
        <w:rPr>
          <w:rFonts w:ascii="Cambria" w:hAnsi="Cambria"/>
          <w:sz w:val="20"/>
          <w:szCs w:val="20"/>
          <w:lang w:val="cs-CZ"/>
        </w:rPr>
        <w:t xml:space="preserve"> </w:t>
      </w:r>
      <w:r w:rsidRPr="5F704D60" w:rsidR="003C76A5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 w:rsidRPr="5F704D60" w:rsidR="003C76A5">
        <w:rPr>
          <w:rFonts w:ascii="Cambria" w:hAnsi="Cambria"/>
          <w:sz w:val="20"/>
          <w:szCs w:val="20"/>
          <w:lang w:val="cs-CZ"/>
        </w:rPr>
        <w:t xml:space="preserve"> ze dne </w:t>
      </w:r>
      <w:r w:rsidRPr="5F704D60" w:rsidR="003C76A5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 w:rsidRPr="5F704D60" w:rsidR="003C76A5">
        <w:rPr>
          <w:rFonts w:ascii="Cambria" w:hAnsi="Cambria" w:cs="Arial"/>
          <w:sz w:val="20"/>
          <w:szCs w:val="20"/>
          <w:lang w:val="cs-CZ"/>
        </w:rPr>
        <w:t xml:space="preserve"> </w:t>
      </w:r>
      <w:r w:rsidRPr="5F704D60" w:rsidR="003C76A5">
        <w:rPr>
          <w:rFonts w:ascii="Cambria" w:hAnsi="Cambria" w:cs="Arial"/>
          <w:color w:val="000000" w:themeColor="text1" w:themeTint="FF" w:themeShade="FF"/>
          <w:sz w:val="20"/>
          <w:szCs w:val="20"/>
          <w:lang w:val="cs-CZ"/>
        </w:rPr>
        <w:t xml:space="preserve">a v Dodatku k Úřednímu věstníku Evropské unie </w:t>
      </w:r>
      <w:r w:rsidRPr="5F704D60" w:rsidR="003C76A5">
        <w:rPr>
          <w:rFonts w:ascii="Cambria" w:hAnsi="Cambria"/>
          <w:sz w:val="20"/>
          <w:szCs w:val="20"/>
          <w:lang w:val="cs-CZ"/>
        </w:rPr>
        <w:t>č.</w:t>
      </w:r>
      <w:r w:rsidRPr="5F704D60" w:rsidR="003C76A5">
        <w:rPr>
          <w:rFonts w:ascii="Cambria" w:hAnsi="Cambria" w:cs="Arial"/>
          <w:sz w:val="20"/>
          <w:szCs w:val="20"/>
          <w:highlight w:val="yellow"/>
          <w:lang w:val="cs-CZ"/>
        </w:rPr>
        <w:t xml:space="preserve"> [vyplní účastník]</w:t>
      </w:r>
      <w:r w:rsidRPr="5F704D60" w:rsidR="003C76A5">
        <w:rPr>
          <w:rFonts w:ascii="Cambria" w:hAnsi="Cambria" w:cs="Arial"/>
          <w:color w:val="000000" w:themeColor="text1" w:themeTint="FF" w:themeShade="FF"/>
          <w:sz w:val="20"/>
          <w:szCs w:val="20"/>
          <w:lang w:val="cs-CZ"/>
        </w:rPr>
        <w:t xml:space="preserve"> ze dne </w:t>
      </w:r>
      <w:r w:rsidRPr="5F704D60" w:rsidR="003C76A5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 w:rsidRPr="5F704D60" w:rsidR="00D15F59">
        <w:rPr>
          <w:rFonts w:ascii="Cambria" w:hAnsi="Cambria" w:asciiTheme="majorAscii" w:hAnsiTheme="majorAscii"/>
          <w:i w:val="1"/>
          <w:iCs w:val="1"/>
          <w:sz w:val="20"/>
          <w:szCs w:val="20"/>
          <w:lang w:val="cs-CZ"/>
        </w:rPr>
        <w:t>.</w:t>
      </w:r>
    </w:p>
    <w:p w:rsidRPr="00947756" w:rsidR="00D15F59" w:rsidP="00631AA8" w:rsidRDefault="00EB52FB" w14:paraId="14D0B8A1" w14:textId="356CE36A">
      <w:pPr>
        <w:widowControl w:val="0"/>
        <w:shd w:val="clear" w:color="auto" w:fill="A6A6A6" w:themeFill="background1" w:themeFillShade="A6"/>
        <w:spacing w:before="360" w:after="360"/>
        <w:rPr>
          <w:rFonts w:cs="Arial" w:asciiTheme="majorHAnsi" w:hAnsiTheme="majorHAnsi"/>
          <w:b/>
          <w:sz w:val="20"/>
          <w:szCs w:val="20"/>
          <w:lang w:val="cs-CZ"/>
        </w:rPr>
      </w:pPr>
      <w:r w:rsidRPr="00947756">
        <w:rPr>
          <w:rFonts w:cs="Arial" w:asciiTheme="majorHAnsi" w:hAnsiTheme="majorHAnsi"/>
          <w:b/>
          <w:sz w:val="20"/>
          <w:szCs w:val="20"/>
          <w:lang w:val="cs-CZ"/>
        </w:rPr>
        <w:t>IDENTIFIKACE ÚČASTNÍKA ZADÁVACÍHO ŘÍZENÍ:</w:t>
      </w:r>
    </w:p>
    <w:p w:rsidRPr="00711910" w:rsidR="00711910" w:rsidP="009003C8" w:rsidRDefault="00711910" w14:paraId="486CBAE8" w14:textId="77777777">
      <w:pPr>
        <w:widowControl w:val="0"/>
        <w:spacing w:before="120" w:after="120" w:line="240" w:lineRule="auto"/>
        <w:jc w:val="both"/>
        <w:rPr>
          <w:rFonts w:asciiTheme="majorHAnsi" w:hAnsiTheme="majorHAnsi"/>
          <w:bCs/>
          <w:sz w:val="20"/>
          <w:szCs w:val="20"/>
          <w:lang w:val="cs-CZ"/>
        </w:rPr>
      </w:pPr>
      <w:r w:rsidRPr="00711910">
        <w:rPr>
          <w:rFonts w:asciiTheme="majorHAnsi" w:hAnsiTheme="majorHAnsi"/>
          <w:bCs/>
          <w:sz w:val="20"/>
          <w:szCs w:val="20"/>
          <w:lang w:val="cs-CZ"/>
        </w:rPr>
        <w:t>Žádost o účast / nabídku v rámci zadávacího řízení předkládáme</w:t>
      </w:r>
    </w:p>
    <w:p w:rsidRPr="00711910" w:rsidR="00711910" w:rsidP="009003C8" w:rsidRDefault="00394E1A" w14:paraId="0E4B2F13" w14:textId="77777777">
      <w:pPr>
        <w:widowControl w:val="0"/>
        <w:spacing w:before="120" w:after="120" w:line="240" w:lineRule="auto"/>
        <w:jc w:val="both"/>
        <w:rPr>
          <w:rFonts w:asciiTheme="majorHAnsi" w:hAnsiTheme="majorHAnsi"/>
          <w:bCs/>
          <w:sz w:val="20"/>
          <w:szCs w:val="20"/>
          <w:lang w:val="cs-CZ"/>
        </w:rPr>
      </w:pPr>
      <w:sdt>
        <w:sdtPr>
          <w:rPr>
            <w:rFonts w:asciiTheme="majorHAnsi" w:hAnsiTheme="majorHAnsi"/>
            <w:bCs/>
            <w:sz w:val="20"/>
            <w:szCs w:val="20"/>
            <w:lang w:val="cs-CZ"/>
          </w:rPr>
          <w:id w:val="-834762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11910" w:rsidR="00711910">
            <w:rPr>
              <w:rFonts w:ascii="Segoe UI Symbol" w:hAnsi="Segoe UI Symbol" w:cs="Segoe UI Symbol"/>
              <w:bCs/>
              <w:sz w:val="20"/>
              <w:szCs w:val="20"/>
              <w:lang w:val="cs-CZ"/>
            </w:rPr>
            <w:t>☐</w:t>
          </w:r>
        </w:sdtContent>
      </w:sdt>
      <w:r w:rsidRPr="00711910" w:rsidR="00711910">
        <w:rPr>
          <w:rFonts w:asciiTheme="majorHAnsi" w:hAnsiTheme="majorHAnsi"/>
          <w:bCs/>
          <w:sz w:val="20"/>
          <w:szCs w:val="20"/>
          <w:lang w:val="cs-CZ"/>
        </w:rPr>
        <w:t xml:space="preserve">  samostatně,</w:t>
      </w:r>
    </w:p>
    <w:p w:rsidRPr="00D15F59" w:rsidR="00711910" w:rsidP="5F704D60" w:rsidRDefault="00394E1A" w14:paraId="7559A8BE" w14:textId="4499EFE7">
      <w:pPr>
        <w:keepNext w:val="1"/>
        <w:keepLines w:val="1"/>
        <w:spacing w:before="120" w:after="120" w:line="264" w:lineRule="auto"/>
        <w:jc w:val="both"/>
        <w:rPr>
          <w:rFonts w:ascii="Cambria" w:hAnsi="Cambria" w:cs="Arial" w:asciiTheme="majorAscii" w:hAnsiTheme="majorAscii"/>
          <w:noProof/>
          <w:sz w:val="20"/>
          <w:szCs w:val="20"/>
          <w:lang w:val="cs-CZ"/>
        </w:rPr>
      </w:pPr>
      <w:sdt>
        <w:sdtPr>
          <w:id w:val="-1240090816"/>
          <w14:checkbox>
            <w14:checked w14:val="0"/>
            <w14:checkedState w14:val="2612" w14:font="MS Gothic"/>
            <w14:uncheckedState w14:val="2610" w14:font="MS Gothic"/>
          </w14:checkbox>
          <w14:checkbox/>
          <w:placeholder>
            <w:docPart w:val="DefaultPlaceholder_1081868574"/>
          </w:placeholder>
          <w:rPr>
            <w:rFonts w:ascii="Cambria" w:hAnsi="Cambria" w:cs="Arial" w:asciiTheme="majorAscii" w:hAnsiTheme="majorAscii"/>
            <w:noProof/>
            <w:sz w:val="20"/>
            <w:szCs w:val="20"/>
            <w:lang w:val="cs-CZ"/>
          </w:rPr>
        </w:sdtPr>
        <w:sdtEndPr>
          <w:rPr>
            <w:rFonts w:ascii="Cambria" w:hAnsi="Cambria" w:cs="Arial" w:asciiTheme="majorAscii" w:hAnsiTheme="majorAscii"/>
            <w:noProof/>
            <w:sz w:val="20"/>
            <w:szCs w:val="20"/>
            <w:lang w:val="cs-CZ"/>
          </w:rPr>
        </w:sdtEndPr>
        <w:sdtContent>
          <w:r w:rsidRPr="00D15F59" w:rsidR="00711910">
            <w:rPr>
              <w:rFonts w:ascii="Segoe UI Symbol" w:hAnsi="Segoe UI Symbol" w:eastAsia="MS Gothic" w:cs="Segoe UI Symbol"/>
              <w:noProof/>
              <w:sz w:val="20"/>
              <w:szCs w:val="20"/>
              <w:lang w:val="cs-CZ"/>
            </w:rPr>
            <w:t>☐</w:t>
          </w:r>
        </w:sdtContent>
      </w:sdt>
      <w:r w:rsidRPr="5F704D60" w:rsidR="00711910">
        <w:rPr>
          <w:rFonts w:ascii="Cambria" w:hAnsi="Cambria" w:cs="Arial" w:asciiTheme="majorAscii" w:hAnsiTheme="majorAscii"/>
          <w:noProof/>
          <w:sz w:val="20"/>
          <w:szCs w:val="20"/>
          <w:lang w:val="cs-CZ"/>
        </w:rPr>
        <w:t xml:space="preserve">  jako s</w:t>
      </w:r>
      <w:r w:rsidRPr="5F704D60" w:rsidR="68EB01AA">
        <w:rPr>
          <w:rFonts w:ascii="Cambria" w:hAnsi="Cambria" w:cs="Arial" w:asciiTheme="majorAscii" w:hAnsiTheme="majorAscii"/>
          <w:noProof/>
          <w:sz w:val="20"/>
          <w:szCs w:val="20"/>
          <w:lang w:val="cs-CZ"/>
        </w:rPr>
        <w:t xml:space="preserve">družení</w:t>
      </w:r>
      <w:r w:rsidRPr="5F704D60" w:rsidR="00711910">
        <w:rPr>
          <w:rFonts w:ascii="Cambria" w:hAnsi="Cambria" w:cs="Arial" w:asciiTheme="majorAscii" w:hAnsiTheme="majorAscii"/>
          <w:noProof/>
          <w:sz w:val="20"/>
          <w:szCs w:val="20"/>
          <w:lang w:val="cs-CZ"/>
        </w:rPr>
        <w:t xml:space="preserve"> dodavatelů*, kterou tvoří níže u</w:t>
      </w:r>
      <w:r w:rsidRPr="5F704D60" w:rsidR="1293C851">
        <w:rPr>
          <w:rFonts w:ascii="Cambria" w:hAnsi="Cambria" w:cs="Arial" w:asciiTheme="majorAscii" w:hAnsiTheme="majorAscii"/>
          <w:noProof/>
          <w:sz w:val="20"/>
          <w:szCs w:val="20"/>
          <w:lang w:val="cs-CZ"/>
        </w:rPr>
        <w:t xml:space="preserve">v</w:t>
      </w:r>
      <w:r w:rsidRPr="5F704D60" w:rsidR="00711910">
        <w:rPr>
          <w:rFonts w:ascii="Cambria" w:hAnsi="Cambria" w:cs="Arial" w:asciiTheme="majorAscii" w:hAnsiTheme="majorAscii"/>
          <w:noProof/>
          <w:sz w:val="20"/>
          <w:szCs w:val="20"/>
          <w:lang w:val="cs-CZ"/>
        </w:rPr>
        <w:t xml:space="preserve">edené hospodářské subjekty</w:t>
      </w:r>
      <w:r w:rsidRPr="5F704D60" w:rsidR="00711910">
        <w:rPr>
          <w:rFonts w:ascii="Cambria" w:hAnsi="Cambria" w:cs="Arial" w:asciiTheme="majorAscii" w:hAnsiTheme="majorAscii"/>
          <w:noProof/>
          <w:sz w:val="20"/>
          <w:szCs w:val="20"/>
          <w:lang w:val="cs-CZ"/>
        </w:rPr>
        <w:t>.</w:t>
      </w:r>
    </w:p>
    <w:p w:rsidRPr="00711910" w:rsidR="00711910" w:rsidP="009003C8" w:rsidRDefault="00711910" w14:paraId="118F7AF5" w14:textId="5EE04682">
      <w:pPr>
        <w:keepNext w:val="1"/>
        <w:keepLines w:val="1"/>
        <w:spacing w:before="120" w:after="120" w:line="264" w:lineRule="auto"/>
        <w:ind w:left="2552" w:hanging="2552"/>
        <w:jc w:val="both"/>
        <w:rPr>
          <w:rFonts w:ascii="Cambria" w:hAnsi="Cambria" w:cs="Arial"/>
          <w:b w:val="1"/>
          <w:bCs w:val="1"/>
          <w:sz w:val="20"/>
          <w:szCs w:val="20"/>
          <w:lang w:val="cs-CZ"/>
        </w:rPr>
      </w:pPr>
      <w:r w:rsidRPr="5F704D60" w:rsidR="00711910">
        <w:rPr>
          <w:rFonts w:ascii="Cambria" w:hAnsi="Cambria" w:cs="Arial"/>
          <w:b w:val="1"/>
          <w:bCs w:val="1"/>
          <w:sz w:val="20"/>
          <w:szCs w:val="20"/>
          <w:lang w:val="cs-CZ"/>
        </w:rPr>
        <w:t>Účastník</w:t>
      </w:r>
      <w:r w:rsidRPr="5F704D60" w:rsidR="00EE4DC2">
        <w:rPr>
          <w:rFonts w:ascii="Cambria" w:hAnsi="Cambria" w:cs="Arial"/>
          <w:b w:val="1"/>
          <w:bCs w:val="1"/>
          <w:sz w:val="20"/>
          <w:szCs w:val="20"/>
          <w:lang w:val="cs-CZ"/>
        </w:rPr>
        <w:t xml:space="preserve"> / Hlavní člen s</w:t>
      </w:r>
      <w:r w:rsidRPr="5F704D60" w:rsidR="39DA91C6">
        <w:rPr>
          <w:rFonts w:ascii="Cambria" w:hAnsi="Cambria" w:cs="Arial"/>
          <w:b w:val="1"/>
          <w:bCs w:val="1"/>
          <w:sz w:val="20"/>
          <w:szCs w:val="20"/>
          <w:lang w:val="cs-CZ"/>
        </w:rPr>
        <w:t>družení</w:t>
      </w:r>
      <w:r w:rsidRPr="5F704D60" w:rsidR="00EE4DC2">
        <w:rPr>
          <w:rFonts w:ascii="Cambria" w:hAnsi="Cambria" w:cs="Arial"/>
          <w:b w:val="1"/>
          <w:bCs w:val="1"/>
          <w:sz w:val="20"/>
          <w:szCs w:val="20"/>
          <w:lang w:val="cs-CZ"/>
        </w:rPr>
        <w:t xml:space="preserve"> dodavatel</w:t>
      </w:r>
      <w:r w:rsidRPr="5F704D60" w:rsidR="00EE4DC2">
        <w:rPr>
          <w:rFonts w:ascii="Cambria" w:hAnsi="Cambria" w:cs="Arial"/>
          <w:b w:val="1"/>
          <w:bCs w:val="1"/>
          <w:sz w:val="20"/>
          <w:szCs w:val="20"/>
          <w:lang w:val="cs-CZ"/>
        </w:rPr>
        <w:t>ů</w:t>
      </w:r>
      <w:r w:rsidRPr="5F704D60" w:rsidR="00711910">
        <w:rPr>
          <w:rFonts w:ascii="Cambria" w:hAnsi="Cambria" w:cs="Arial"/>
          <w:b w:val="1"/>
          <w:bCs w:val="1"/>
          <w:sz w:val="20"/>
          <w:szCs w:val="20"/>
          <w:lang w:val="cs-CZ"/>
        </w:rPr>
        <w:t xml:space="preserve">: </w:t>
      </w:r>
    </w:p>
    <w:p w:rsidRPr="00D15F59" w:rsidR="00D15F59" w:rsidP="009003C8" w:rsidRDefault="00D15F59" w14:paraId="2893FDC6" w14:textId="48020BE7">
      <w:pPr>
        <w:keepNext/>
        <w:keepLines/>
        <w:spacing w:before="120" w:after="120" w:line="264" w:lineRule="auto"/>
        <w:ind w:left="2552" w:hanging="2552"/>
        <w:jc w:val="both"/>
        <w:rPr>
          <w:rFonts w:ascii="Cambria" w:hAnsi="Cambria" w:cs="Arial"/>
          <w:sz w:val="20"/>
          <w:szCs w:val="20"/>
          <w:lang w:val="cs-CZ"/>
        </w:rPr>
      </w:pPr>
      <w:r w:rsidRPr="00D15F59">
        <w:rPr>
          <w:rFonts w:ascii="Cambria" w:hAnsi="Cambria" w:cs="Arial"/>
          <w:sz w:val="20"/>
          <w:szCs w:val="20"/>
          <w:lang w:val="cs-CZ"/>
        </w:rPr>
        <w:t xml:space="preserve">Obchodní firma: </w:t>
      </w:r>
      <w:r w:rsidRPr="00D15F59">
        <w:rPr>
          <w:rFonts w:ascii="Cambria" w:hAnsi="Cambria" w:cs="Arial"/>
          <w:sz w:val="20"/>
          <w:szCs w:val="20"/>
          <w:lang w:val="cs-CZ"/>
        </w:rPr>
        <w:tab/>
      </w:r>
      <w:r w:rsidRPr="003844CF" w:rsid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:rsidRPr="00D15F59" w:rsidR="00D15F59" w:rsidP="009003C8" w:rsidRDefault="00D15F59" w14:paraId="507B4FAC" w14:textId="1DB7895D">
      <w:pPr>
        <w:keepNext/>
        <w:keepLines/>
        <w:spacing w:before="120" w:after="120" w:line="264" w:lineRule="auto"/>
        <w:ind w:left="2552" w:hanging="2552"/>
        <w:jc w:val="both"/>
        <w:rPr>
          <w:rFonts w:ascii="Cambria" w:hAnsi="Cambria" w:cs="Arial"/>
          <w:sz w:val="20"/>
          <w:szCs w:val="20"/>
          <w:lang w:val="cs-CZ"/>
        </w:rPr>
      </w:pPr>
      <w:r w:rsidRPr="00D15F59">
        <w:rPr>
          <w:rFonts w:ascii="Cambria" w:hAnsi="Cambria" w:cs="Arial"/>
          <w:sz w:val="20"/>
          <w:szCs w:val="20"/>
          <w:lang w:val="cs-CZ"/>
        </w:rPr>
        <w:t>Sídlo:</w:t>
      </w:r>
      <w:r w:rsidRPr="00D15F59">
        <w:rPr>
          <w:rFonts w:ascii="Cambria" w:hAnsi="Cambria" w:cs="Arial"/>
          <w:sz w:val="20"/>
          <w:szCs w:val="20"/>
          <w:lang w:val="cs-CZ"/>
        </w:rPr>
        <w:tab/>
      </w:r>
      <w:r w:rsidRPr="003844CF" w:rsid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:rsidRPr="00D15F59" w:rsidR="00D15F59" w:rsidP="009003C8" w:rsidRDefault="00D15F59" w14:paraId="25AC62E9" w14:textId="74B13E73">
      <w:pPr>
        <w:keepNext/>
        <w:keepLines/>
        <w:spacing w:before="120" w:after="120" w:line="264" w:lineRule="auto"/>
        <w:ind w:left="2552" w:hanging="2552"/>
        <w:jc w:val="both"/>
        <w:rPr>
          <w:rFonts w:ascii="Cambria" w:hAnsi="Cambria" w:cs="Arial"/>
          <w:sz w:val="20"/>
          <w:szCs w:val="20"/>
          <w:lang w:val="cs-CZ"/>
        </w:rPr>
      </w:pPr>
      <w:r w:rsidRPr="00D15F59">
        <w:rPr>
          <w:rFonts w:ascii="Cambria" w:hAnsi="Cambria" w:cs="Arial"/>
          <w:sz w:val="20"/>
          <w:szCs w:val="20"/>
          <w:lang w:val="cs-CZ"/>
        </w:rPr>
        <w:t>Identifikační číslo:</w:t>
      </w:r>
      <w:r w:rsidRPr="00D15F59">
        <w:rPr>
          <w:rFonts w:ascii="Cambria" w:hAnsi="Cambria" w:cs="Arial"/>
          <w:sz w:val="20"/>
          <w:szCs w:val="20"/>
          <w:lang w:val="cs-CZ"/>
        </w:rPr>
        <w:tab/>
      </w:r>
      <w:r w:rsidRPr="003844CF" w:rsid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:rsidRPr="00D15F59" w:rsidR="00D15F59" w:rsidP="009003C8" w:rsidRDefault="00D15F59" w14:paraId="615B4DEC" w14:textId="2A3F15A1">
      <w:pPr>
        <w:keepNext/>
        <w:keepLines/>
        <w:spacing w:before="120" w:after="120" w:line="264" w:lineRule="auto"/>
        <w:ind w:left="2552" w:hanging="2552"/>
        <w:jc w:val="both"/>
        <w:rPr>
          <w:rFonts w:ascii="Cambria" w:hAnsi="Cambria" w:cs="Arial"/>
          <w:sz w:val="20"/>
          <w:szCs w:val="20"/>
          <w:lang w:val="cs-CZ"/>
        </w:rPr>
      </w:pPr>
      <w:r w:rsidRPr="00D15F59">
        <w:rPr>
          <w:rFonts w:ascii="Cambria" w:hAnsi="Cambria" w:cs="Arial"/>
          <w:sz w:val="20"/>
          <w:szCs w:val="20"/>
          <w:lang w:val="cs-CZ"/>
        </w:rPr>
        <w:t xml:space="preserve">Statutární orgán: </w:t>
      </w:r>
      <w:r w:rsidRPr="00D15F59">
        <w:rPr>
          <w:rFonts w:ascii="Cambria" w:hAnsi="Cambria" w:cs="Arial"/>
          <w:sz w:val="20"/>
          <w:szCs w:val="20"/>
          <w:lang w:val="cs-CZ"/>
        </w:rPr>
        <w:tab/>
      </w:r>
      <w:r w:rsidRPr="003844CF" w:rsid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:rsidR="003844CF" w:rsidP="009003C8" w:rsidRDefault="00F90430" w14:paraId="6BB3ED6E" w14:textId="0C8C6881">
      <w:pPr>
        <w:pStyle w:val="Heading3"/>
        <w:numPr>
          <w:ilvl w:val="0"/>
          <w:numId w:val="0"/>
        </w:numPr>
        <w:spacing w:before="120" w:after="120"/>
        <w:ind w:left="2552" w:hanging="2552"/>
        <w:rPr>
          <w:rFonts w:ascii="Cambria" w:hAnsi="Cambria" w:cs="Arial"/>
          <w:szCs w:val="20"/>
          <w:lang w:val="cs-CZ"/>
        </w:rPr>
      </w:pPr>
      <w:r w:rsidRPr="00D15F59">
        <w:rPr>
          <w:rFonts w:asciiTheme="majorHAnsi" w:hAnsiTheme="majorHAnsi"/>
          <w:szCs w:val="20"/>
          <w:lang w:val="cs-CZ"/>
        </w:rPr>
        <w:t>Zápis v</w:t>
      </w:r>
      <w:r w:rsidRPr="00D15F59" w:rsidR="00C12148">
        <w:rPr>
          <w:rFonts w:asciiTheme="majorHAnsi" w:hAnsiTheme="majorHAnsi"/>
          <w:szCs w:val="20"/>
          <w:lang w:val="cs-CZ"/>
        </w:rPr>
        <w:t> </w:t>
      </w:r>
      <w:r w:rsidRPr="00D15F59" w:rsidR="0028252B">
        <w:rPr>
          <w:rFonts w:asciiTheme="majorHAnsi" w:hAnsiTheme="majorHAnsi"/>
          <w:szCs w:val="20"/>
          <w:lang w:val="cs-CZ"/>
        </w:rPr>
        <w:t>Obch</w:t>
      </w:r>
      <w:r w:rsidRPr="00D15F59" w:rsidR="00C12148">
        <w:rPr>
          <w:rFonts w:asciiTheme="majorHAnsi" w:hAnsiTheme="majorHAnsi"/>
          <w:szCs w:val="20"/>
          <w:lang w:val="cs-CZ"/>
        </w:rPr>
        <w:t>odním rejstříku</w:t>
      </w:r>
      <w:r w:rsidR="003844CF">
        <w:rPr>
          <w:rFonts w:asciiTheme="majorHAnsi" w:hAnsiTheme="majorHAnsi"/>
          <w:szCs w:val="20"/>
          <w:lang w:val="cs-CZ"/>
        </w:rPr>
        <w:t xml:space="preserve"> </w:t>
      </w:r>
      <w:r w:rsidR="003844CF">
        <w:rPr>
          <w:rFonts w:asciiTheme="majorHAnsi" w:hAnsiTheme="majorHAnsi"/>
          <w:szCs w:val="20"/>
          <w:lang w:val="cs-CZ"/>
        </w:rPr>
        <w:tab/>
      </w:r>
      <w:r w:rsidRPr="003844CF" w:rsidR="003844CF">
        <w:rPr>
          <w:rFonts w:ascii="Cambria" w:hAnsi="Cambria" w:cs="Arial"/>
          <w:szCs w:val="20"/>
          <w:highlight w:val="yellow"/>
          <w:lang w:val="cs-CZ"/>
        </w:rPr>
        <w:t>[vyplní účastník]</w:t>
      </w:r>
    </w:p>
    <w:p w:rsidRPr="00631AA8" w:rsidR="00631AA8" w:rsidP="009003C8" w:rsidRDefault="00631AA8" w14:paraId="30FB9FB6" w14:textId="06125CFD">
      <w:pPr>
        <w:keepNext w:val="1"/>
        <w:keepLines w:val="1"/>
        <w:spacing w:before="120" w:after="120" w:line="264" w:lineRule="auto"/>
        <w:ind w:left="2552" w:hanging="2552"/>
        <w:jc w:val="both"/>
        <w:rPr>
          <w:vertAlign w:val="superscript"/>
          <w:lang w:val="cs-CZ"/>
        </w:rPr>
      </w:pPr>
      <w:r w:rsidRPr="00061AA2" w:rsidR="00631AA8">
        <w:rPr>
          <w:rFonts w:ascii="Cambria" w:hAnsi="Cambria" w:cs="Arial"/>
          <w:b w:val="1"/>
          <w:bCs w:val="1"/>
          <w:sz w:val="20"/>
          <w:szCs w:val="20"/>
          <w:highlight w:val="yellow"/>
          <w:lang w:val="cs-CZ"/>
        </w:rPr>
        <w:t>[</w:t>
      </w:r>
      <w:r w:rsidR="00061AA2">
        <w:rPr>
          <w:rFonts w:ascii="Cambria" w:hAnsi="Cambria" w:cs="Arial"/>
          <w:b w:val="1"/>
          <w:bCs w:val="1"/>
          <w:sz w:val="20"/>
          <w:szCs w:val="20"/>
          <w:highlight w:val="yellow"/>
          <w:lang w:val="cs-CZ"/>
        </w:rPr>
        <w:t>V</w:t>
      </w:r>
      <w:r w:rsidRPr="00061AA2" w:rsidR="00061AA2">
        <w:rPr>
          <w:rFonts w:ascii="Cambria" w:hAnsi="Cambria" w:cs="Arial"/>
          <w:b w:val="1"/>
          <w:bCs w:val="1"/>
          <w:sz w:val="20"/>
          <w:szCs w:val="20"/>
          <w:highlight w:val="yellow"/>
          <w:lang w:val="cs-CZ"/>
        </w:rPr>
        <w:t>edlejší člen s</w:t>
      </w:r>
      <w:r w:rsidRPr="00061AA2" w:rsidR="6FF23419">
        <w:rPr>
          <w:rFonts w:ascii="Cambria" w:hAnsi="Cambria" w:cs="Arial"/>
          <w:b w:val="1"/>
          <w:bCs w:val="1"/>
          <w:sz w:val="20"/>
          <w:szCs w:val="20"/>
          <w:highlight w:val="yellow"/>
          <w:lang w:val="cs-CZ"/>
        </w:rPr>
        <w:t>družení</w:t>
      </w:r>
      <w:r w:rsidRPr="00061AA2" w:rsidR="00061AA2">
        <w:rPr>
          <w:rFonts w:ascii="Cambria" w:hAnsi="Cambria" w:cs="Arial"/>
          <w:b w:val="1"/>
          <w:bCs w:val="1"/>
          <w:sz w:val="20"/>
          <w:szCs w:val="20"/>
          <w:highlight w:val="yellow"/>
          <w:lang w:val="cs-CZ"/>
        </w:rPr>
        <w:t xml:space="preserve"> dodavatelů</w:t>
      </w:r>
      <w:r w:rsidRPr="00631AA8" w:rsidR="00631AA8">
        <w:rPr>
          <w:rFonts w:ascii="Cambria" w:hAnsi="Cambria" w:cs="Arial"/>
          <w:sz w:val="20"/>
          <w:szCs w:val="20"/>
          <w:highlight w:val="yellow"/>
          <w:lang w:val="cs-CZ"/>
        </w:rPr>
        <w:t>]</w:t>
      </w:r>
      <w:r w:rsidRPr="5F704D60">
        <w:rPr>
          <w:rFonts w:ascii="Cambria" w:hAnsi="Cambria" w:asciiTheme="majorAscii" w:hAnsiTheme="majorAscii"/>
          <w:vertAlign w:val="superscript"/>
        </w:rPr>
        <w:footnoteReference w:id="1"/>
      </w:r>
    </w:p>
    <w:p w:rsidRPr="00947756" w:rsidR="00EC3623" w:rsidP="00631AA8" w:rsidRDefault="00EB52FB" w14:paraId="559932AC" w14:textId="7CCF539D">
      <w:pPr>
        <w:widowControl w:val="0"/>
        <w:shd w:val="clear" w:color="auto" w:fill="A6A6A6" w:themeFill="background1" w:themeFillShade="A6"/>
        <w:spacing w:before="360" w:after="360"/>
        <w:rPr>
          <w:rFonts w:cs="Arial" w:asciiTheme="majorHAnsi" w:hAnsiTheme="majorHAnsi"/>
          <w:b/>
          <w:sz w:val="20"/>
          <w:szCs w:val="20"/>
          <w:lang w:val="cs-CZ"/>
        </w:rPr>
      </w:pPr>
      <w:r w:rsidRPr="00947756">
        <w:rPr>
          <w:rFonts w:cs="Arial" w:asciiTheme="majorHAnsi" w:hAnsiTheme="majorHAnsi"/>
          <w:b/>
          <w:sz w:val="20"/>
          <w:szCs w:val="20"/>
          <w:lang w:val="cs-CZ"/>
        </w:rPr>
        <w:t>KONTAKTNÍ OSOBA / ZPLNOMOCNĚNÁ OSOBA ÚČASTNÍKA:</w:t>
      </w:r>
    </w:p>
    <w:p w:rsidRPr="003474E3" w:rsidR="00F90430" w:rsidP="009003C8" w:rsidRDefault="0031625C" w14:paraId="5D30BDC5" w14:textId="1C98DE79">
      <w:pPr>
        <w:keepNext/>
        <w:keepLines/>
        <w:spacing w:before="120" w:after="120" w:line="264" w:lineRule="auto"/>
        <w:ind w:left="1843" w:hanging="1843"/>
        <w:jc w:val="both"/>
        <w:rPr>
          <w:rFonts w:ascii="Cambria" w:hAnsi="Cambria" w:cs="Arial"/>
          <w:sz w:val="20"/>
          <w:szCs w:val="20"/>
          <w:lang w:val="cs-CZ"/>
        </w:rPr>
      </w:pPr>
      <w:r w:rsidRPr="003474E3">
        <w:rPr>
          <w:rFonts w:ascii="Cambria" w:hAnsi="Cambria" w:cs="Arial"/>
          <w:sz w:val="20"/>
          <w:szCs w:val="20"/>
          <w:lang w:val="cs-CZ"/>
        </w:rPr>
        <w:t>Jmé</w:t>
      </w:r>
      <w:r w:rsidRPr="003474E3" w:rsidR="00F90430">
        <w:rPr>
          <w:rFonts w:ascii="Cambria" w:hAnsi="Cambria" w:cs="Arial"/>
          <w:sz w:val="20"/>
          <w:szCs w:val="20"/>
          <w:lang w:val="cs-CZ"/>
        </w:rPr>
        <w:t>no a p</w:t>
      </w:r>
      <w:r w:rsidRPr="003474E3">
        <w:rPr>
          <w:rFonts w:ascii="Cambria" w:hAnsi="Cambria" w:cs="Arial"/>
          <w:sz w:val="20"/>
          <w:szCs w:val="20"/>
          <w:lang w:val="cs-CZ"/>
        </w:rPr>
        <w:t>říjmení</w:t>
      </w:r>
      <w:r w:rsidRPr="003474E3" w:rsidR="00F90430">
        <w:rPr>
          <w:rFonts w:ascii="Cambria" w:hAnsi="Cambria" w:cs="Arial"/>
          <w:sz w:val="20"/>
          <w:szCs w:val="20"/>
          <w:lang w:val="cs-CZ"/>
        </w:rPr>
        <w:t xml:space="preserve">: </w:t>
      </w:r>
      <w:r w:rsidRPr="003474E3" w:rsidR="00F90430">
        <w:rPr>
          <w:rFonts w:ascii="Cambria" w:hAnsi="Cambria" w:cs="Arial"/>
          <w:sz w:val="20"/>
          <w:szCs w:val="20"/>
          <w:lang w:val="cs-CZ"/>
        </w:rPr>
        <w:tab/>
      </w:r>
      <w:r w:rsidRPr="003844CF" w:rsidR="009C5DA4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:rsidRPr="003474E3" w:rsidR="00F90430" w:rsidP="009003C8" w:rsidRDefault="00F90430" w14:paraId="31ED2627" w14:textId="2F9B8074">
      <w:pPr>
        <w:keepNext/>
        <w:keepLines/>
        <w:spacing w:before="120" w:after="120" w:line="264" w:lineRule="auto"/>
        <w:ind w:left="1843" w:hanging="1843"/>
        <w:jc w:val="both"/>
        <w:rPr>
          <w:rFonts w:ascii="Cambria" w:hAnsi="Cambria" w:cs="Arial"/>
          <w:sz w:val="20"/>
          <w:szCs w:val="20"/>
          <w:lang w:val="cs-CZ"/>
        </w:rPr>
      </w:pPr>
      <w:r w:rsidRPr="003474E3">
        <w:rPr>
          <w:rFonts w:ascii="Cambria" w:hAnsi="Cambria" w:cs="Arial"/>
          <w:sz w:val="20"/>
          <w:szCs w:val="20"/>
          <w:lang w:val="cs-CZ"/>
        </w:rPr>
        <w:t>Tel. číslo:</w:t>
      </w:r>
      <w:r w:rsidRPr="003474E3">
        <w:rPr>
          <w:rFonts w:ascii="Cambria" w:hAnsi="Cambria" w:cs="Arial"/>
          <w:sz w:val="20"/>
          <w:szCs w:val="20"/>
          <w:lang w:val="cs-CZ"/>
        </w:rPr>
        <w:tab/>
      </w:r>
      <w:r w:rsidRPr="003844CF" w:rsidR="009C5DA4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:rsidRPr="003474E3" w:rsidR="00F90430" w:rsidP="009003C8" w:rsidRDefault="00F90430" w14:paraId="018BE643" w14:textId="4C560F61">
      <w:pPr>
        <w:keepNext/>
        <w:keepLines/>
        <w:spacing w:before="120" w:after="120" w:line="264" w:lineRule="auto"/>
        <w:ind w:left="1843" w:hanging="1843"/>
        <w:jc w:val="both"/>
        <w:rPr>
          <w:rFonts w:ascii="Cambria" w:hAnsi="Cambria" w:cs="Arial"/>
          <w:sz w:val="20"/>
          <w:szCs w:val="20"/>
          <w:lang w:val="cs-CZ"/>
        </w:rPr>
      </w:pPr>
      <w:r w:rsidRPr="003474E3">
        <w:rPr>
          <w:rFonts w:ascii="Cambria" w:hAnsi="Cambria" w:cs="Arial"/>
          <w:sz w:val="20"/>
          <w:szCs w:val="20"/>
          <w:lang w:val="cs-CZ"/>
        </w:rPr>
        <w:t>email:</w:t>
      </w:r>
      <w:r w:rsidRPr="009C5DA4" w:rsidR="009C5DA4">
        <w:rPr>
          <w:rFonts w:asciiTheme="majorHAnsi" w:hAnsiTheme="majorHAnsi"/>
          <w:szCs w:val="20"/>
          <w:lang w:val="cs-CZ"/>
        </w:rPr>
        <w:t xml:space="preserve"> </w:t>
      </w:r>
      <w:r w:rsidR="009C5DA4">
        <w:rPr>
          <w:rFonts w:asciiTheme="majorHAnsi" w:hAnsiTheme="majorHAnsi"/>
          <w:szCs w:val="20"/>
          <w:lang w:val="cs-CZ"/>
        </w:rPr>
        <w:tab/>
      </w:r>
      <w:r w:rsidRPr="003844CF" w:rsidR="009C5DA4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</w:p>
    <w:p w:rsidR="00E85AAA" w:rsidP="00631AA8" w:rsidRDefault="00EB52FB" w14:paraId="1A496A14" w14:textId="13B86C9D">
      <w:pPr>
        <w:widowControl w:val="0"/>
        <w:shd w:val="clear" w:color="auto" w:fill="A6A6A6" w:themeFill="background1" w:themeFillShade="A6"/>
        <w:spacing w:before="360" w:after="360"/>
        <w:rPr>
          <w:rFonts w:cs="Arial" w:asciiTheme="majorHAnsi" w:hAnsiTheme="majorHAnsi"/>
          <w:b/>
          <w:sz w:val="20"/>
          <w:szCs w:val="20"/>
          <w:lang w:val="cs-CZ"/>
        </w:rPr>
      </w:pPr>
      <w:r w:rsidRPr="00947756">
        <w:rPr>
          <w:rFonts w:cs="Arial" w:asciiTheme="majorHAnsi" w:hAnsiTheme="majorHAnsi"/>
          <w:b/>
          <w:sz w:val="20"/>
          <w:szCs w:val="20"/>
          <w:lang w:val="cs-CZ"/>
        </w:rPr>
        <w:t>IDENTIFIKACE OBCHODNÍHO TAJEMSTVÍ:</w:t>
      </w:r>
    </w:p>
    <w:p w:rsidR="001C7387" w:rsidP="009003C8" w:rsidRDefault="001C7387" w14:paraId="6305EBAB" w14:textId="752EE612">
      <w:pPr>
        <w:widowControl w:val="0"/>
        <w:spacing w:before="120" w:after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yellow"/>
          <w:lang w:val="cs-CZ"/>
        </w:rPr>
      </w:pPr>
      <w:r w:rsidRPr="003844CF" w:rsidR="001C7387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>
        <w:rPr>
          <w:rStyle w:val="FootnoteReference"/>
          <w:rFonts w:ascii="Cambria" w:hAnsi="Cambria" w:cs="Arial"/>
          <w:sz w:val="20"/>
          <w:szCs w:val="20"/>
          <w:highlight w:val="yellow"/>
          <w:lang w:val="cs-CZ"/>
        </w:rPr>
        <w:footnoteReference w:id="2"/>
      </w:r>
      <w:r w:rsidRPr="5F704D60" w:rsidR="001C7387">
        <w:rPr>
          <w:rFonts w:ascii="Cambria" w:hAnsi="Cambria" w:asciiTheme="majorAscii" w:hAnsiTheme="majorAscii"/>
          <w:i w:val="1"/>
          <w:iCs w:val="1"/>
          <w:sz w:val="20"/>
          <w:szCs w:val="20"/>
          <w:highlight w:val="yellow"/>
          <w:lang w:val="cs-CZ"/>
        </w:rPr>
        <w:t xml:space="preserve"> </w:t>
      </w:r>
    </w:p>
    <w:p w:rsidRPr="00947756" w:rsidR="002C51F9" w:rsidP="00631AA8" w:rsidRDefault="00EB52FB" w14:paraId="75CF6FB0" w14:textId="1C9ADE08">
      <w:pPr>
        <w:widowControl w:val="0"/>
        <w:shd w:val="clear" w:color="auto" w:fill="A6A6A6" w:themeFill="background1" w:themeFillShade="A6"/>
        <w:spacing w:before="360" w:after="360"/>
        <w:rPr>
          <w:rFonts w:cs="Arial" w:asciiTheme="majorHAnsi" w:hAnsiTheme="majorHAnsi"/>
          <w:b/>
          <w:sz w:val="20"/>
          <w:szCs w:val="20"/>
          <w:lang w:val="cs-CZ"/>
        </w:rPr>
      </w:pPr>
      <w:r w:rsidRPr="00947756">
        <w:rPr>
          <w:rFonts w:cs="Arial" w:asciiTheme="majorHAnsi" w:hAnsiTheme="majorHAnsi"/>
          <w:b/>
          <w:sz w:val="20"/>
          <w:szCs w:val="20"/>
          <w:lang w:val="cs-CZ"/>
        </w:rPr>
        <w:t xml:space="preserve">SEZNAM DOKUMENTŮ </w:t>
      </w:r>
      <w:r>
        <w:rPr>
          <w:rFonts w:cs="Arial" w:asciiTheme="majorHAnsi" w:hAnsiTheme="majorHAnsi"/>
          <w:b/>
          <w:sz w:val="20"/>
          <w:szCs w:val="20"/>
          <w:lang w:val="cs-CZ"/>
        </w:rPr>
        <w:t>PŘEDLOŽENÝCH JAKO SOUČÁST ŽÁDOSTI O ÚČAST / NABÍDKY</w:t>
      </w:r>
      <w:r w:rsidRPr="00947756">
        <w:rPr>
          <w:rFonts w:cs="Arial" w:asciiTheme="majorHAnsi" w:hAnsiTheme="majorHAnsi"/>
          <w:b/>
          <w:sz w:val="20"/>
          <w:szCs w:val="20"/>
          <w:lang w:val="cs-CZ"/>
        </w:rPr>
        <w:t>:</w:t>
      </w:r>
    </w:p>
    <w:p w:rsidR="009003C8" w:rsidP="009003C8" w:rsidRDefault="009003C8" w14:paraId="2CDCB622" w14:textId="77777777">
      <w:pPr>
        <w:widowControl w:val="0"/>
        <w:spacing w:before="120" w:after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yellow"/>
          <w:lang w:val="cs-CZ"/>
        </w:rPr>
      </w:pPr>
      <w:r w:rsidRPr="003844CF">
        <w:rPr>
          <w:rFonts w:ascii="Cambria" w:hAnsi="Cambria" w:cs="Arial"/>
          <w:sz w:val="20"/>
          <w:szCs w:val="20"/>
          <w:highlight w:val="yellow"/>
          <w:lang w:val="cs-CZ"/>
        </w:rPr>
        <w:t>[vyplní účastník]</w:t>
      </w:r>
      <w:r>
        <w:rPr>
          <w:rStyle w:val="FootnoteReference"/>
          <w:rFonts w:ascii="Cambria" w:hAnsi="Cambria" w:cs="Arial"/>
          <w:sz w:val="20"/>
          <w:szCs w:val="20"/>
          <w:highlight w:val="yellow"/>
          <w:lang w:val="cs-CZ"/>
        </w:rPr>
        <w:footnoteReference w:id="3"/>
      </w:r>
      <w:r w:rsidRPr="00EB07DB">
        <w:rPr>
          <w:rFonts w:asciiTheme="majorHAnsi" w:hAnsiTheme="majorHAnsi"/>
          <w:bCs/>
          <w:i/>
          <w:sz w:val="20"/>
          <w:szCs w:val="20"/>
          <w:highlight w:val="yellow"/>
          <w:lang w:val="cs-CZ"/>
        </w:rPr>
        <w:t xml:space="preserve"> </w:t>
      </w:r>
    </w:p>
    <w:p w:rsidRPr="004C265D" w:rsidR="00E001B5" w:rsidP="00E001B5" w:rsidRDefault="00E001B5" w14:paraId="4A618946" w14:textId="77777777">
      <w:pPr>
        <w:widowControl w:val="0"/>
        <w:jc w:val="both"/>
        <w:rPr>
          <w:rFonts w:asciiTheme="majorHAnsi" w:hAnsiTheme="majorHAnsi"/>
          <w:bCs/>
          <w:sz w:val="20"/>
          <w:szCs w:val="20"/>
          <w:lang w:val="cs-CZ"/>
        </w:rPr>
      </w:pPr>
    </w:p>
    <w:tbl>
      <w:tblPr>
        <w:tblStyle w:val="TableGrid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Pr="004C265D" w:rsidR="00AE0E8A" w:rsidTr="00AE0E8A" w14:paraId="651114D7" w14:textId="77777777">
        <w:tc>
          <w:tcPr>
            <w:tcW w:w="4531" w:type="dxa"/>
            <w:hideMark/>
          </w:tcPr>
          <w:p w:rsidRPr="004C265D" w:rsidR="00AE0E8A" w:rsidRDefault="00AE0E8A" w14:paraId="116086EA" w14:textId="7314FDC0">
            <w:pPr>
              <w:widowControl w:val="0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4C265D">
              <w:rPr>
                <w:rFonts w:asciiTheme="majorHAnsi" w:hAnsiTheme="majorHAnsi"/>
                <w:sz w:val="20"/>
                <w:szCs w:val="20"/>
                <w:lang w:val="cs-CZ"/>
              </w:rPr>
              <w:t>M</w:t>
            </w:r>
            <w:r w:rsidRPr="004C265D" w:rsidR="00A90560">
              <w:rPr>
                <w:rFonts w:asciiTheme="majorHAnsi" w:hAnsiTheme="majorHAnsi"/>
                <w:sz w:val="20"/>
                <w:szCs w:val="20"/>
                <w:lang w:val="cs-CZ"/>
              </w:rPr>
              <w:t>í</w:t>
            </w:r>
            <w:r w:rsidRPr="004C265D">
              <w:rPr>
                <w:rFonts w:asciiTheme="majorHAnsi" w:hAnsiTheme="majorHAnsi"/>
                <w:sz w:val="20"/>
                <w:szCs w:val="20"/>
                <w:lang w:val="cs-CZ"/>
              </w:rPr>
              <w:t xml:space="preserve">sto: </w:t>
            </w:r>
          </w:p>
          <w:p w:rsidRPr="004C265D" w:rsidR="00AE0E8A" w:rsidRDefault="00AE0E8A" w14:paraId="3F24897D" w14:textId="49166171">
            <w:pPr>
              <w:widowControl w:val="0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4C265D">
              <w:rPr>
                <w:rFonts w:asciiTheme="majorHAnsi" w:hAnsiTheme="majorHAnsi"/>
                <w:sz w:val="20"/>
                <w:szCs w:val="20"/>
                <w:lang w:val="cs-CZ"/>
              </w:rPr>
              <w:t>D</w:t>
            </w:r>
            <w:r w:rsidRPr="004C265D" w:rsidR="00A90560">
              <w:rPr>
                <w:rFonts w:asciiTheme="majorHAnsi" w:hAnsiTheme="majorHAnsi"/>
                <w:sz w:val="20"/>
                <w:szCs w:val="20"/>
                <w:lang w:val="cs-CZ"/>
              </w:rPr>
              <w:t>a</w:t>
            </w:r>
            <w:r w:rsidRPr="004C265D">
              <w:rPr>
                <w:rFonts w:asciiTheme="majorHAnsi" w:hAnsiTheme="majorHAnsi"/>
                <w:sz w:val="20"/>
                <w:szCs w:val="20"/>
                <w:lang w:val="cs-CZ"/>
              </w:rPr>
              <w:t>tum:</w:t>
            </w:r>
            <w:r w:rsidRPr="004C265D">
              <w:rPr>
                <w:rFonts w:asciiTheme="majorHAnsi" w:hAnsiTheme="majorHAnsi"/>
                <w:sz w:val="20"/>
                <w:szCs w:val="20"/>
                <w:lang w:val="cs-CZ"/>
              </w:rPr>
              <w:tab/>
            </w:r>
          </w:p>
        </w:tc>
        <w:tc>
          <w:tcPr>
            <w:tcW w:w="4531" w:type="dxa"/>
          </w:tcPr>
          <w:p w:rsidRPr="004C265D" w:rsidR="00AE0E8A" w:rsidRDefault="00AE0E8A" w14:paraId="77BB4903" w14:textId="77777777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</w:p>
          <w:p w:rsidRPr="004C265D" w:rsidR="00AE0E8A" w:rsidRDefault="00AE0E8A" w14:paraId="66ECF8AA" w14:textId="77777777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</w:p>
          <w:p w:rsidRPr="004C265D" w:rsidR="00AE0E8A" w:rsidRDefault="00AE0E8A" w14:paraId="2C0C8646" w14:textId="77777777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4C265D">
              <w:rPr>
                <w:rFonts w:asciiTheme="majorHAnsi" w:hAnsiTheme="majorHAnsi"/>
                <w:sz w:val="20"/>
                <w:szCs w:val="20"/>
                <w:lang w:val="cs-CZ"/>
              </w:rPr>
              <w:t>_________________________________________</w:t>
            </w:r>
          </w:p>
          <w:p w:rsidRPr="003C76A5" w:rsidR="00AE0E8A" w:rsidRDefault="00AE0E8A" w14:paraId="7787F036" w14:textId="7945FB45">
            <w:pPr>
              <w:widowControl w:val="0"/>
              <w:jc w:val="both"/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</w:pPr>
            <w:r w:rsidRPr="003C76A5">
              <w:rPr>
                <w:rFonts w:asciiTheme="majorHAnsi" w:hAnsiTheme="majorHAnsi"/>
                <w:sz w:val="20"/>
                <w:szCs w:val="20"/>
                <w:highlight w:val="yellow"/>
                <w:lang w:val="cs-CZ"/>
              </w:rPr>
              <w:t>[</w:t>
            </w:r>
            <w:r w:rsidRPr="003C76A5" w:rsidR="00A90560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>jméno</w:t>
            </w:r>
            <w:r w:rsidRPr="003C76A5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 xml:space="preserve"> a podpis osoby </w:t>
            </w:r>
          </w:p>
          <w:p w:rsidRPr="004C265D" w:rsidR="00AE0E8A" w:rsidRDefault="00A90560" w14:paraId="35173E14" w14:textId="0289B0E9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  <w:r w:rsidRPr="003C76A5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>oprávněné</w:t>
            </w:r>
            <w:r w:rsidRPr="003C76A5" w:rsidR="00AE0E8A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 xml:space="preserve"> </w:t>
            </w:r>
            <w:r w:rsidRPr="003C76A5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>jednat</w:t>
            </w:r>
            <w:r w:rsidRPr="003C76A5" w:rsidR="00AE0E8A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 xml:space="preserve"> za </w:t>
            </w:r>
            <w:r w:rsidRPr="003C76A5" w:rsidR="003C76A5">
              <w:rPr>
                <w:rFonts w:asciiTheme="majorHAnsi" w:hAnsiTheme="majorHAnsi"/>
                <w:i/>
                <w:iCs/>
                <w:sz w:val="20"/>
                <w:szCs w:val="20"/>
                <w:highlight w:val="yellow"/>
                <w:lang w:val="cs-CZ"/>
              </w:rPr>
              <w:t>účastníka</w:t>
            </w:r>
            <w:r w:rsidRPr="003C76A5" w:rsidR="00AE0E8A">
              <w:rPr>
                <w:rFonts w:asciiTheme="majorHAnsi" w:hAnsiTheme="majorHAnsi"/>
                <w:sz w:val="20"/>
                <w:szCs w:val="20"/>
                <w:highlight w:val="yellow"/>
                <w:lang w:val="cs-CZ"/>
              </w:rPr>
              <w:t>]</w:t>
            </w:r>
          </w:p>
          <w:p w:rsidRPr="004C265D" w:rsidR="00AE0E8A" w:rsidRDefault="00AE0E8A" w14:paraId="57B565D9" w14:textId="77777777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cs-CZ"/>
              </w:rPr>
            </w:pPr>
          </w:p>
        </w:tc>
      </w:tr>
    </w:tbl>
    <w:p w:rsidRPr="004C265D" w:rsidR="00924402" w:rsidRDefault="00924402" w14:paraId="26E18709" w14:textId="77777777">
      <w:pPr>
        <w:rPr>
          <w:rFonts w:asciiTheme="majorHAnsi" w:hAnsiTheme="majorHAnsi"/>
          <w:sz w:val="20"/>
          <w:szCs w:val="20"/>
          <w:lang w:val="cs-CZ"/>
        </w:rPr>
      </w:pPr>
    </w:p>
    <w:p w:rsidRPr="004C265D" w:rsidR="00C12148" w:rsidP="5F704D60" w:rsidRDefault="00C12148" w14:paraId="61FADC6A" w14:textId="77777777">
      <w:pPr>
        <w:rPr>
          <w:rFonts w:ascii="Cambria" w:hAnsi="Cambria" w:asciiTheme="majorAscii" w:hAnsiTheme="majorAscii"/>
          <w:sz w:val="20"/>
          <w:szCs w:val="20"/>
          <w:highlight w:val="yellow"/>
          <w:lang w:val="cs-CZ"/>
        </w:rPr>
      </w:pPr>
    </w:p>
    <w:sectPr w:rsidRPr="004C265D" w:rsidR="00C12148" w:rsidSect="001C7387">
      <w:headerReference w:type="default" r:id="rId8"/>
      <w:pgSz w:w="11906" w:h="16838" w:orient="portrait"/>
      <w:pgMar w:top="1843" w:right="1417" w:bottom="851" w:left="1417" w:header="708" w:footer="708" w:gutter="0"/>
      <w:cols w:space="708"/>
      <w:docGrid w:linePitch="360"/>
      <w:footerReference w:type="default" r:id="R99a0fba351974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C7980" w:rsidP="008207CB" w:rsidRDefault="00CC7980" w14:paraId="1CCC0BC0" w14:textId="77777777">
      <w:pPr>
        <w:spacing w:after="0" w:line="240" w:lineRule="auto"/>
      </w:pPr>
      <w:r>
        <w:separator/>
      </w:r>
    </w:p>
  </w:endnote>
  <w:endnote w:type="continuationSeparator" w:id="0">
    <w:p w:rsidR="00CC7980" w:rsidP="008207CB" w:rsidRDefault="00CC7980" w14:paraId="1AEDE70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F704D60" w:rsidTr="5F704D60" w14:paraId="73A8AD49">
      <w:trPr>
        <w:trHeight w:val="300"/>
      </w:trPr>
      <w:tc>
        <w:tcPr>
          <w:tcW w:w="3020" w:type="dxa"/>
          <w:tcMar/>
        </w:tcPr>
        <w:p w:rsidR="5F704D60" w:rsidP="5F704D60" w:rsidRDefault="5F704D60" w14:paraId="2F2D1507" w14:textId="77C6CFA1">
          <w:pPr>
            <w:pStyle w:val="Header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5F704D60" w:rsidP="5F704D60" w:rsidRDefault="5F704D60" w14:paraId="2ED34693" w14:textId="3B71AA34">
          <w:pPr>
            <w:pStyle w:val="Header"/>
            <w:bidi w:val="0"/>
            <w:jc w:val="center"/>
          </w:pPr>
        </w:p>
      </w:tc>
      <w:tc>
        <w:tcPr>
          <w:tcW w:w="3020" w:type="dxa"/>
          <w:tcMar/>
        </w:tcPr>
        <w:p w:rsidR="5F704D60" w:rsidP="5F704D60" w:rsidRDefault="5F704D60" w14:paraId="5DFD3175" w14:textId="7A562C9A">
          <w:pPr>
            <w:pStyle w:val="Header"/>
            <w:bidi w:val="0"/>
            <w:ind w:right="-115"/>
            <w:jc w:val="right"/>
          </w:pPr>
        </w:p>
      </w:tc>
    </w:tr>
  </w:tbl>
  <w:p w:rsidR="5F704D60" w:rsidP="5F704D60" w:rsidRDefault="5F704D60" w14:paraId="08528212" w14:textId="4DA00C93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C7980" w:rsidP="008207CB" w:rsidRDefault="00CC7980" w14:paraId="6A884590" w14:textId="77777777">
      <w:pPr>
        <w:spacing w:after="0" w:line="240" w:lineRule="auto"/>
      </w:pPr>
      <w:r>
        <w:separator/>
      </w:r>
    </w:p>
  </w:footnote>
  <w:footnote w:type="continuationSeparator" w:id="0">
    <w:p w:rsidR="00CC7980" w:rsidP="008207CB" w:rsidRDefault="00CC7980" w14:paraId="4F6A3ABC" w14:textId="77777777">
      <w:pPr>
        <w:spacing w:after="0" w:line="240" w:lineRule="auto"/>
      </w:pPr>
      <w:r>
        <w:continuationSeparator/>
      </w:r>
    </w:p>
  </w:footnote>
  <w:footnote w:id="1">
    <w:p w:rsidRPr="001C7387" w:rsidR="00631AA8" w:rsidP="5F704D60" w:rsidRDefault="00631AA8" w14:paraId="4612BC8A" w14:textId="7B620264">
      <w:pPr>
        <w:pStyle w:val="FootnoteText"/>
        <w:spacing w:after="60"/>
        <w:ind w:left="142" w:hanging="142"/>
        <w:jc w:val="both"/>
        <w:rPr>
          <w:rFonts w:ascii="Cambria" w:hAnsi="Cambria" w:asciiTheme="majorAscii" w:hAnsiTheme="majorAscii"/>
          <w:sz w:val="18"/>
          <w:szCs w:val="18"/>
          <w:lang w:val="cs-CZ"/>
        </w:rPr>
      </w:pPr>
      <w:r w:rsidRPr="5F704D60">
        <w:rPr>
          <w:rStyle w:val="FootnoteReference"/>
          <w:rFonts w:ascii="Cambria" w:hAnsi="Cambria" w:asciiTheme="majorAscii" w:hAnsiTheme="majorAscii"/>
          <w:sz w:val="18"/>
          <w:szCs w:val="18"/>
          <w:lang w:val="cs-CZ"/>
        </w:rPr>
        <w:footnoteRef/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 xml:space="preserve"> </w:t>
      </w:r>
      <w:r w:rsidR="001C7387">
        <w:rPr>
          <w:rFonts w:asciiTheme="majorHAnsi" w:hAnsiTheme="majorHAnsi"/>
          <w:sz w:val="18"/>
          <w:szCs w:val="18"/>
          <w:lang w:val="cs-CZ"/>
        </w:rPr>
        <w:tab/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>V</w:t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> </w:t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>případě</w:t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 xml:space="preserve">, že nabídku podává </w:t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>s</w:t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>družení</w:t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 xml:space="preserve"> dodavatelů</w:t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>,</w:t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 xml:space="preserve"> účastník rozsah identifikačních údajů přim</w:t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>ě</w:t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>ř</w:t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>en</w:t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>ě</w:t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 xml:space="preserve"> </w:t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>doplní. V </w:t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>případě</w:t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>, že účastník podává žádost o účast / nabídku samostatně,</w:t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 xml:space="preserve"> text</w:t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 xml:space="preserve"> zvýrazněný žlutou</w:t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 xml:space="preserve"> vyškrtne.</w:t>
      </w:r>
    </w:p>
  </w:footnote>
  <w:footnote w:id="2">
    <w:p w:rsidRPr="001C7387" w:rsidR="001C7387" w:rsidP="5F704D60" w:rsidRDefault="001C7387" w14:paraId="233D3069" w14:textId="2DEA4937">
      <w:pPr>
        <w:pStyle w:val="FootnoteText"/>
        <w:spacing w:after="60"/>
        <w:ind w:left="142" w:hanging="142"/>
        <w:jc w:val="both"/>
        <w:rPr>
          <w:rFonts w:ascii="Cambria" w:hAnsi="Cambria" w:asciiTheme="majorAscii" w:hAnsiTheme="majorAscii"/>
          <w:sz w:val="18"/>
          <w:szCs w:val="18"/>
          <w:lang w:val="cs-CZ"/>
        </w:rPr>
      </w:pPr>
      <w:r w:rsidRPr="5F704D60">
        <w:rPr>
          <w:rStyle w:val="FootnoteReference"/>
          <w:rFonts w:ascii="Cambria" w:hAnsi="Cambria" w:asciiTheme="majorAscii" w:hAnsiTheme="majorAscii"/>
          <w:sz w:val="18"/>
          <w:szCs w:val="18"/>
          <w:lang w:val="cs-CZ"/>
        </w:rPr>
        <w:footnoteRef/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 xml:space="preserve"> </w:t>
      </w:r>
      <w:r w:rsidRPr="001C7387">
        <w:rPr>
          <w:rFonts w:asciiTheme="majorHAnsi" w:hAnsiTheme="majorHAnsi"/>
          <w:sz w:val="18"/>
          <w:szCs w:val="18"/>
          <w:lang w:val="cs-CZ"/>
        </w:rPr>
        <w:tab/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>Určení skutečností tvořících obchodní tajemství, resp. důvěrné informace (jen v případě, že je nabídka obsahuje) v souladu s bodem 2</w:t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>8.3</w:t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 xml:space="preserve"> Časti A. pokyny pro účastníky Zadávací dokumentace (identifikace čísla strany, čísla odstavce, bodu a textu obsahujícího obchodní tajemství, příp. důvěrné informace uvedené v</w:t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> </w:t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>nabídce</w:t>
      </w:r>
      <w:r w:rsidRPr="5F704D60" w:rsidR="5F704D60">
        <w:rPr>
          <w:rFonts w:ascii="Cambria" w:hAnsi="Cambria" w:asciiTheme="majorAscii" w:hAnsiTheme="majorAscii"/>
          <w:sz w:val="18"/>
          <w:szCs w:val="18"/>
          <w:lang w:val="cs-CZ"/>
        </w:rPr>
        <w:t>.</w:t>
      </w:r>
    </w:p>
  </w:footnote>
  <w:footnote w:id="3">
    <w:p w:rsidRPr="001C7387" w:rsidR="009003C8" w:rsidP="009003C8" w:rsidRDefault="009003C8" w14:paraId="2A440FAB" w14:textId="5C5C910E">
      <w:pPr>
        <w:pStyle w:val="FootnoteText"/>
        <w:spacing w:after="60"/>
        <w:ind w:left="142" w:hanging="142"/>
        <w:jc w:val="both"/>
        <w:rPr>
          <w:rFonts w:asciiTheme="majorHAnsi" w:hAnsiTheme="majorHAnsi"/>
          <w:sz w:val="18"/>
          <w:szCs w:val="18"/>
          <w:lang w:val="cs-CZ"/>
        </w:rPr>
      </w:pPr>
      <w:r w:rsidRPr="001C7387">
        <w:rPr>
          <w:rStyle w:val="FootnoteReference"/>
          <w:rFonts w:asciiTheme="majorHAnsi" w:hAnsiTheme="majorHAnsi"/>
          <w:sz w:val="18"/>
          <w:szCs w:val="18"/>
          <w:lang w:val="cs-CZ"/>
        </w:rPr>
        <w:footnoteRef/>
      </w:r>
      <w:r w:rsidRPr="001C7387">
        <w:rPr>
          <w:rFonts w:asciiTheme="majorHAnsi" w:hAnsiTheme="majorHAnsi"/>
          <w:sz w:val="18"/>
          <w:szCs w:val="18"/>
          <w:lang w:val="cs-CZ"/>
        </w:rPr>
        <w:t xml:space="preserve"> </w:t>
      </w:r>
      <w:r w:rsidRPr="001C7387">
        <w:rPr>
          <w:rFonts w:asciiTheme="majorHAnsi" w:hAnsiTheme="majorHAnsi"/>
          <w:sz w:val="18"/>
          <w:szCs w:val="18"/>
          <w:lang w:val="cs-CZ"/>
        </w:rPr>
        <w:tab/>
      </w:r>
      <w:r w:rsidRPr="009003C8">
        <w:rPr>
          <w:rFonts w:asciiTheme="majorHAnsi" w:hAnsiTheme="majorHAnsi"/>
          <w:sz w:val="18"/>
          <w:szCs w:val="18"/>
          <w:lang w:val="cs-CZ"/>
        </w:rPr>
        <w:t>Pro úplnost účastník zadávacího řízení uvede obsah, resp. označení všech dokumentů předložených v rámci nabídky</w:t>
      </w:r>
      <w:r>
        <w:rPr>
          <w:rFonts w:asciiTheme="majorHAnsi" w:hAnsiTheme="majorHAnsi"/>
          <w:sz w:val="18"/>
          <w:szCs w:val="18"/>
          <w:lang w:val="cs-CZ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957850" w:rsidP="008207CB" w:rsidRDefault="00792FB7" w14:paraId="73125D83" w14:textId="4B66CB33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name="_Toc517419721" w:id="0"/>
    <w:bookmarkStart w:name="_Toc514419051" w:id="1"/>
    <w:r>
      <w:rPr>
        <w:noProof/>
      </w:rPr>
      <w:drawing>
        <wp:inline distT="0" distB="0" distL="0" distR="0" wp14:anchorId="10D5D371" wp14:editId="761D5776">
          <wp:extent cx="5753735" cy="448310"/>
          <wp:effectExtent l="0" t="0" r="0" b="8890"/>
          <wp:docPr id="82505106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5051064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448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57850" w:rsidP="008207CB" w:rsidRDefault="00957850" w14:paraId="14933273" w14:textId="6631C2A4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:rsidR="00957850" w:rsidP="008207CB" w:rsidRDefault="00957850" w14:paraId="0AC3E392" w14:textId="33B66F36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:rsidR="00957850" w:rsidP="008207CB" w:rsidRDefault="00957850" w14:paraId="06F8A50B" w14:textId="4E67C101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:rsidR="007E1485" w:rsidP="008207CB" w:rsidRDefault="007E1485" w14:paraId="6CD48738" w14:textId="6B0353D8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</w:p>
  <w:p w:rsidRPr="00053E53" w:rsidR="008207CB" w:rsidP="008207CB" w:rsidRDefault="008207CB" w14:paraId="2209EEBA" w14:textId="0D2F5B76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053E53">
      <w:rPr>
        <w:rFonts w:asciiTheme="majorHAnsi" w:hAnsiTheme="majorHAnsi"/>
        <w:b/>
        <w:noProof/>
        <w:sz w:val="20"/>
        <w:szCs w:val="20"/>
      </w:rPr>
      <w:t xml:space="preserve">Príloha A1 </w:t>
    </w:r>
    <w:r w:rsidRPr="00053E53" w:rsidR="00C12148">
      <w:rPr>
        <w:rFonts w:asciiTheme="majorHAnsi" w:hAnsiTheme="majorHAnsi"/>
        <w:b/>
        <w:noProof/>
        <w:sz w:val="20"/>
        <w:szCs w:val="20"/>
      </w:rPr>
      <w:t>Zadávací dokumentace</w:t>
    </w:r>
    <w:r w:rsidRPr="00053E53">
      <w:rPr>
        <w:rFonts w:asciiTheme="majorHAnsi" w:hAnsiTheme="majorHAnsi"/>
        <w:b/>
        <w:noProof/>
        <w:sz w:val="20"/>
        <w:szCs w:val="20"/>
      </w:rPr>
      <w:t>:</w:t>
    </w:r>
  </w:p>
  <w:bookmarkEnd w:id="0"/>
  <w:bookmarkEnd w:id="1"/>
  <w:p w:rsidRPr="00053E53" w:rsidR="008207CB" w:rsidP="008207CB" w:rsidRDefault="00380037" w14:paraId="1EE0BD5A" w14:textId="29D643F0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053E53">
      <w:rPr>
        <w:rFonts w:asciiTheme="majorHAnsi" w:hAnsiTheme="majorHAnsi"/>
        <w:b/>
        <w:noProof/>
        <w:sz w:val="20"/>
        <w:szCs w:val="20"/>
      </w:rPr>
      <w:t>Úvodn</w:t>
    </w:r>
    <w:r w:rsidRPr="00053E53" w:rsidR="00C12148">
      <w:rPr>
        <w:rFonts w:asciiTheme="majorHAnsi" w:hAnsiTheme="majorHAnsi"/>
        <w:b/>
        <w:noProof/>
        <w:sz w:val="20"/>
        <w:szCs w:val="20"/>
      </w:rPr>
      <w:t>í</w:t>
    </w:r>
    <w:r w:rsidRPr="00053E53" w:rsidR="008207CB">
      <w:rPr>
        <w:rFonts w:asciiTheme="majorHAnsi" w:hAnsiTheme="majorHAnsi"/>
        <w:b/>
        <w:noProof/>
        <w:sz w:val="20"/>
        <w:szCs w:val="20"/>
      </w:rPr>
      <w:t xml:space="preserve"> list </w:t>
    </w:r>
    <w:r w:rsidRPr="00053E53" w:rsidR="00C12148">
      <w:rPr>
        <w:rFonts w:asciiTheme="majorHAnsi" w:hAnsiTheme="majorHAnsi"/>
        <w:b/>
        <w:noProof/>
        <w:sz w:val="20"/>
        <w:szCs w:val="20"/>
      </w:rPr>
      <w:t>nabídky</w:t>
    </w:r>
    <w:r w:rsidRPr="00053E53" w:rsidR="008207CB">
      <w:rPr>
        <w:rFonts w:asciiTheme="majorHAnsi" w:hAnsiTheme="majorHAnsi"/>
        <w:b/>
        <w:noProof/>
        <w:sz w:val="20"/>
        <w:szCs w:val="20"/>
      </w:rPr>
      <w:t xml:space="preserve"> (vzor)</w:t>
    </w:r>
  </w:p>
  <w:p w:rsidRPr="00053E53" w:rsidR="008207CB" w:rsidRDefault="008207CB" w14:paraId="67E9644F" w14:textId="77777777">
    <w:pPr>
      <w:pStyle w:val="Header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hint="default" w:ascii="Proba Pro" w:hAnsi="Proba Pro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hint="default" w:ascii="Proba Pro" w:hAnsi="Proba Pro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hint="default" w:ascii="Arial" w:hAnsi="Arial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hint="default" w:ascii="Arial" w:hAnsi="Arial" w:cs="Arial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 w16cid:durableId="10280640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0666115">
    <w:abstractNumId w:val="0"/>
  </w:num>
  <w:num w:numId="3" w16cid:durableId="17377010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032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B4"/>
    <w:rsid w:val="00053E53"/>
    <w:rsid w:val="00061AA2"/>
    <w:rsid w:val="00064602"/>
    <w:rsid w:val="000C6460"/>
    <w:rsid w:val="000D0A40"/>
    <w:rsid w:val="000E4B1C"/>
    <w:rsid w:val="00126D10"/>
    <w:rsid w:val="00132C24"/>
    <w:rsid w:val="00140C22"/>
    <w:rsid w:val="00193840"/>
    <w:rsid w:val="001A4213"/>
    <w:rsid w:val="001C7387"/>
    <w:rsid w:val="00217B22"/>
    <w:rsid w:val="0028252B"/>
    <w:rsid w:val="002C51F9"/>
    <w:rsid w:val="0031625C"/>
    <w:rsid w:val="003474E3"/>
    <w:rsid w:val="00354620"/>
    <w:rsid w:val="00380037"/>
    <w:rsid w:val="003844CF"/>
    <w:rsid w:val="00394E1A"/>
    <w:rsid w:val="003B619E"/>
    <w:rsid w:val="003C1933"/>
    <w:rsid w:val="003C36F4"/>
    <w:rsid w:val="003C5E5D"/>
    <w:rsid w:val="003C76A5"/>
    <w:rsid w:val="003E54A2"/>
    <w:rsid w:val="004059B6"/>
    <w:rsid w:val="00437FF3"/>
    <w:rsid w:val="004721B7"/>
    <w:rsid w:val="0048313C"/>
    <w:rsid w:val="004967B1"/>
    <w:rsid w:val="004A75D3"/>
    <w:rsid w:val="004C265D"/>
    <w:rsid w:val="00580845"/>
    <w:rsid w:val="005F503A"/>
    <w:rsid w:val="00626900"/>
    <w:rsid w:val="00631AA8"/>
    <w:rsid w:val="006F11A9"/>
    <w:rsid w:val="00711910"/>
    <w:rsid w:val="00720889"/>
    <w:rsid w:val="0072686A"/>
    <w:rsid w:val="00751C36"/>
    <w:rsid w:val="007720AC"/>
    <w:rsid w:val="00787470"/>
    <w:rsid w:val="00792FB7"/>
    <w:rsid w:val="007E1485"/>
    <w:rsid w:val="007F56BB"/>
    <w:rsid w:val="008207CB"/>
    <w:rsid w:val="00824A14"/>
    <w:rsid w:val="00832F58"/>
    <w:rsid w:val="0088260D"/>
    <w:rsid w:val="009003C8"/>
    <w:rsid w:val="00924402"/>
    <w:rsid w:val="009354D0"/>
    <w:rsid w:val="009451C3"/>
    <w:rsid w:val="00947756"/>
    <w:rsid w:val="00957850"/>
    <w:rsid w:val="009642D1"/>
    <w:rsid w:val="009A2145"/>
    <w:rsid w:val="009C5DA4"/>
    <w:rsid w:val="009C7BB4"/>
    <w:rsid w:val="00A05EA9"/>
    <w:rsid w:val="00A2020F"/>
    <w:rsid w:val="00A36807"/>
    <w:rsid w:val="00A90560"/>
    <w:rsid w:val="00AD2F08"/>
    <w:rsid w:val="00AE0E8A"/>
    <w:rsid w:val="00AE3400"/>
    <w:rsid w:val="00AE6963"/>
    <w:rsid w:val="00B162A7"/>
    <w:rsid w:val="00B713B5"/>
    <w:rsid w:val="00B94F3E"/>
    <w:rsid w:val="00B96A5F"/>
    <w:rsid w:val="00BA15EF"/>
    <w:rsid w:val="00C12148"/>
    <w:rsid w:val="00C232C8"/>
    <w:rsid w:val="00C27AFF"/>
    <w:rsid w:val="00C541B0"/>
    <w:rsid w:val="00C875AD"/>
    <w:rsid w:val="00CC7980"/>
    <w:rsid w:val="00D15F59"/>
    <w:rsid w:val="00D466E0"/>
    <w:rsid w:val="00E001B5"/>
    <w:rsid w:val="00E30540"/>
    <w:rsid w:val="00E33B20"/>
    <w:rsid w:val="00E4396D"/>
    <w:rsid w:val="00E85AAA"/>
    <w:rsid w:val="00E864F5"/>
    <w:rsid w:val="00E95335"/>
    <w:rsid w:val="00EA3F5C"/>
    <w:rsid w:val="00EB07DB"/>
    <w:rsid w:val="00EB52FB"/>
    <w:rsid w:val="00EC3623"/>
    <w:rsid w:val="00EE4DC2"/>
    <w:rsid w:val="00EF1FD5"/>
    <w:rsid w:val="00F00784"/>
    <w:rsid w:val="00F05C82"/>
    <w:rsid w:val="00F23719"/>
    <w:rsid w:val="00F349C7"/>
    <w:rsid w:val="00F90430"/>
    <w:rsid w:val="00FA3E38"/>
    <w:rsid w:val="00FB647F"/>
    <w:rsid w:val="05E50552"/>
    <w:rsid w:val="1293C851"/>
    <w:rsid w:val="39DA91C6"/>
    <w:rsid w:val="579A4C20"/>
    <w:rsid w:val="5F704D60"/>
    <w:rsid w:val="668B4349"/>
    <w:rsid w:val="66F0DDF8"/>
    <w:rsid w:val="68EB01AA"/>
    <w:rsid w:val="6A86D20B"/>
    <w:rsid w:val="6C22A26C"/>
    <w:rsid w:val="6FF23419"/>
    <w:rsid w:val="73EE555B"/>
    <w:rsid w:val="7A29D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F243A"/>
  <w15:docId w15:val="{C6398FE3-3946-498B-B109-3B340C3B28A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hAnsi="Proba Pro" w:eastAsiaTheme="majorEastAsia" w:cstheme="majorBidi"/>
      <w:color w:val="000000" w:themeColor="text1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hAnsi="Proba Pro" w:eastAsiaTheme="majorEastAsia" w:cstheme="majorBidi"/>
      <w:caps/>
      <w:color w:val="000000" w:themeColor="text1"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hAnsi="Proba Pro" w:eastAsiaTheme="majorEastAsia" w:cstheme="majorBidi"/>
      <w:color w:val="000000" w:themeColor="text1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hAnsi="Proba Pro" w:eastAsiaTheme="majorEastAsia" w:cstheme="majorBidi"/>
      <w:iCs/>
      <w:color w:val="000000" w:themeColor="text1"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hAnsiTheme="majorHAnsi" w:eastAsiaTheme="majorEastAsia" w:cstheme="majorBidi"/>
      <w:color w:val="365F91" w:themeColor="accent1" w:themeShade="BF"/>
      <w:sz w:val="1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hAnsiTheme="majorHAnsi" w:eastAsiaTheme="majorEastAsia" w:cstheme="majorBidi"/>
      <w:color w:val="243F60" w:themeColor="accent1" w:themeShade="7F"/>
      <w:sz w:val="16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hAnsiTheme="majorHAnsi" w:eastAsiaTheme="majorEastAsia" w:cstheme="majorBidi"/>
      <w:i/>
      <w:iCs/>
      <w:color w:val="243F60" w:themeColor="accent1" w:themeShade="7F"/>
      <w:sz w:val="16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140C22"/>
    <w:rPr>
      <w:rFonts w:ascii="Proba Pro" w:hAnsi="Proba Pro" w:eastAsiaTheme="majorEastAsia" w:cstheme="majorBidi"/>
      <w:color w:val="000000" w:themeColor="text1"/>
      <w:spacing w:val="30"/>
      <w:sz w:val="24"/>
      <w:szCs w:val="24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140C22"/>
    <w:rPr>
      <w:rFonts w:ascii="Proba Pro" w:hAnsi="Proba Pro" w:eastAsiaTheme="majorEastAsia" w:cstheme="majorBidi"/>
      <w:caps/>
      <w:color w:val="000000" w:themeColor="text1"/>
      <w:spacing w:val="30"/>
      <w:sz w:val="24"/>
      <w:szCs w:val="24"/>
      <w:lang w:val="en-US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140C22"/>
    <w:rPr>
      <w:rFonts w:ascii="Proba Pro" w:hAnsi="Proba Pro" w:eastAsiaTheme="majorEastAsia" w:cstheme="majorBidi"/>
      <w:color w:val="000000" w:themeColor="text1"/>
      <w:sz w:val="20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140C22"/>
    <w:rPr>
      <w:rFonts w:ascii="Proba Pro" w:hAnsi="Proba Pro" w:eastAsiaTheme="majorEastAsia" w:cstheme="majorBidi"/>
      <w:iCs/>
      <w:color w:val="000000" w:themeColor="text1"/>
      <w:sz w:val="20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140C22"/>
    <w:rPr>
      <w:rFonts w:asciiTheme="majorHAnsi" w:hAnsiTheme="majorHAnsi" w:eastAsiaTheme="majorEastAsia" w:cstheme="majorBidi"/>
      <w:color w:val="365F91" w:themeColor="accent1" w:themeShade="BF"/>
      <w:sz w:val="16"/>
    </w:rPr>
  </w:style>
  <w:style w:type="character" w:styleId="Heading6Char" w:customStyle="1">
    <w:name w:val="Heading 6 Char"/>
    <w:basedOn w:val="DefaultParagraphFont"/>
    <w:link w:val="Heading6"/>
    <w:semiHidden/>
    <w:rsid w:val="00140C22"/>
    <w:rPr>
      <w:rFonts w:asciiTheme="majorHAnsi" w:hAnsiTheme="majorHAnsi" w:eastAsiaTheme="majorEastAsia" w:cstheme="majorBidi"/>
      <w:color w:val="243F60" w:themeColor="accent1" w:themeShade="7F"/>
      <w:sz w:val="16"/>
    </w:rPr>
  </w:style>
  <w:style w:type="character" w:styleId="Heading7Char" w:customStyle="1">
    <w:name w:val="Heading 7 Char"/>
    <w:basedOn w:val="DefaultParagraphFont"/>
    <w:link w:val="Heading7"/>
    <w:semiHidden/>
    <w:rsid w:val="00140C22"/>
    <w:rPr>
      <w:rFonts w:asciiTheme="majorHAnsi" w:hAnsiTheme="majorHAnsi" w:eastAsiaTheme="majorEastAsia" w:cstheme="majorBidi"/>
      <w:i/>
      <w:iCs/>
      <w:color w:val="243F60" w:themeColor="accent1" w:themeShade="7F"/>
      <w:sz w:val="16"/>
    </w:rPr>
  </w:style>
  <w:style w:type="character" w:styleId="Heading8Char" w:customStyle="1">
    <w:name w:val="Heading 8 Char"/>
    <w:basedOn w:val="DefaultParagraphFont"/>
    <w:link w:val="Heading8"/>
    <w:semiHidden/>
    <w:rsid w:val="00140C22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Heading9Char" w:customStyle="1">
    <w:name w:val="Heading 9 Char"/>
    <w:basedOn w:val="DefaultParagraphFont"/>
    <w:link w:val="Heading9"/>
    <w:semiHidden/>
    <w:rsid w:val="00140C22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table" w:styleId="TableGrid">
    <w:name w:val="Table Grid"/>
    <w:basedOn w:val="TableNormal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E00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207CB"/>
  </w:style>
  <w:style w:type="paragraph" w:styleId="Footer">
    <w:name w:val="footer"/>
    <w:basedOn w:val="Normal"/>
    <w:link w:val="Footer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207CB"/>
  </w:style>
  <w:style w:type="paragraph" w:styleId="FootnoteText">
    <w:name w:val="footnote text"/>
    <w:basedOn w:val="Normal"/>
    <w:link w:val="FootnoteTextChar"/>
    <w:uiPriority w:val="99"/>
    <w:semiHidden/>
    <w:unhideWhenUsed/>
    <w:rsid w:val="000E4B1C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0E4B1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E4B1C"/>
    <w:rPr>
      <w:vertAlign w:val="superscript"/>
    </w:rPr>
  </w:style>
  <w:style w:type="paragraph" w:styleId="Revision">
    <w:name w:val="Revision"/>
    <w:hidden/>
    <w:uiPriority w:val="99"/>
    <w:semiHidden/>
    <w:rsid w:val="00C541B0"/>
    <w:pPr>
      <w:spacing w:after="0" w:line="240" w:lineRule="auto"/>
    </w:pPr>
  </w:style>
  <w:style w:type="paragraph" w:styleId="NoSpacing">
    <w:name w:val="No Spacing"/>
    <w:uiPriority w:val="1"/>
    <w:qFormat/>
    <w:rsid w:val="003C36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Relationship Type="http://schemas.openxmlformats.org/officeDocument/2006/relationships/glossaryDocument" Target="glossary/document.xml" Id="Rdf701365790045c7" /><Relationship Type="http://schemas.openxmlformats.org/officeDocument/2006/relationships/footer" Target="footer.xml" Id="R99a0fba351974373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4a84f-a46d-400d-8f35-bc64fe2e5580}"/>
      </w:docPartPr>
      <w:docPartBody>
        <w:p w14:paraId="460102A3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068D1-5609-44BA-B102-42679FA54EC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Slovensky plynarensky priemysel, a.s.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lucia.strbova@tatratender.sk</lastModifiedBy>
  <revision>13</revision>
  <dcterms:created xsi:type="dcterms:W3CDTF">2022-12-21T08:06:00.0000000Z</dcterms:created>
  <dcterms:modified xsi:type="dcterms:W3CDTF">2023-06-28T06:55:00.3696571Z</dcterms:modified>
</coreProperties>
</file>