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9C681" w14:textId="42879A05" w:rsidR="00302940" w:rsidRPr="00286A66" w:rsidRDefault="00647489" w:rsidP="00286A66">
      <w:pPr>
        <w:jc w:val="center"/>
        <w:rPr>
          <w:rFonts w:ascii="Times New Roman" w:hAnsi="Times New Roman" w:cs="Times New Roman"/>
          <w:sz w:val="24"/>
          <w:szCs w:val="24"/>
        </w:rPr>
      </w:pPr>
      <w:r w:rsidRPr="00286A66">
        <w:rPr>
          <w:rFonts w:ascii="Times New Roman" w:hAnsi="Times New Roman" w:cs="Times New Roman"/>
          <w:sz w:val="24"/>
          <w:szCs w:val="24"/>
        </w:rPr>
        <w:t>Střecha bloku tělocvičen Gymnázia Příbram</w:t>
      </w:r>
    </w:p>
    <w:p w14:paraId="53D635C4" w14:textId="6D17C21A" w:rsidR="00647489" w:rsidRPr="00286A66" w:rsidRDefault="00647489">
      <w:pPr>
        <w:rPr>
          <w:rFonts w:ascii="Times New Roman" w:hAnsi="Times New Roman" w:cs="Times New Roman"/>
        </w:rPr>
      </w:pPr>
      <w:r w:rsidRPr="00286A66">
        <w:rPr>
          <w:rFonts w:ascii="Times New Roman" w:hAnsi="Times New Roman" w:cs="Times New Roman"/>
        </w:rPr>
        <w:t>Plochy jednotlivých stávajících částí:</w:t>
      </w:r>
    </w:p>
    <w:p w14:paraId="2F84B19E" w14:textId="77777777" w:rsidR="00647489" w:rsidRPr="00286A66" w:rsidRDefault="00647489" w:rsidP="0064748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286A66">
        <w:rPr>
          <w:rFonts w:ascii="Times New Roman" w:hAnsi="Times New Roman" w:cs="Times New Roman"/>
        </w:rPr>
        <w:t>Valbová střecha na budově tělocvičen</w:t>
      </w:r>
    </w:p>
    <w:p w14:paraId="437E5B4D" w14:textId="38271242" w:rsidR="00647489" w:rsidRPr="00613C58" w:rsidRDefault="00647489" w:rsidP="00647489">
      <w:pPr>
        <w:pStyle w:val="Odstavecseseznamem"/>
        <w:numPr>
          <w:ilvl w:val="0"/>
          <w:numId w:val="2"/>
        </w:numPr>
        <w:ind w:left="1276"/>
        <w:rPr>
          <w:rFonts w:ascii="Times New Roman" w:hAnsi="Times New Roman" w:cs="Times New Roman"/>
        </w:rPr>
      </w:pPr>
      <w:r w:rsidRPr="00286A66">
        <w:rPr>
          <w:rFonts w:ascii="Times New Roman" w:hAnsi="Times New Roman" w:cs="Times New Roman"/>
        </w:rPr>
        <w:t xml:space="preserve"> pálená krytina (tašky) – 612 m</w:t>
      </w:r>
      <w:r w:rsidRPr="00286A66">
        <w:rPr>
          <w:rFonts w:ascii="Times New Roman" w:hAnsi="Times New Roman" w:cs="Times New Roman"/>
          <w:vertAlign w:val="superscript"/>
        </w:rPr>
        <w:t>2</w:t>
      </w:r>
    </w:p>
    <w:p w14:paraId="0467F2BF" w14:textId="3F055C63" w:rsidR="00613C58" w:rsidRDefault="00613C58" w:rsidP="00647489">
      <w:pPr>
        <w:pStyle w:val="Odstavecseseznamem"/>
        <w:numPr>
          <w:ilvl w:val="0"/>
          <w:numId w:val="2"/>
        </w:numPr>
        <w:ind w:left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Nová pojistná hydroizolace</w:t>
      </w:r>
    </w:p>
    <w:p w14:paraId="22CBB13A" w14:textId="5030397B" w:rsidR="00613C58" w:rsidRPr="00286A66" w:rsidRDefault="00613C58" w:rsidP="00647489">
      <w:pPr>
        <w:pStyle w:val="Odstavecseseznamem"/>
        <w:numPr>
          <w:ilvl w:val="0"/>
          <w:numId w:val="2"/>
        </w:numPr>
        <w:ind w:left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Nové laťování</w:t>
      </w:r>
    </w:p>
    <w:p w14:paraId="4DF45095" w14:textId="470F7D95" w:rsidR="00647489" w:rsidRPr="00286A66" w:rsidRDefault="00647489" w:rsidP="00647489">
      <w:pPr>
        <w:pStyle w:val="Odstavecseseznamem"/>
        <w:numPr>
          <w:ilvl w:val="0"/>
          <w:numId w:val="2"/>
        </w:numPr>
        <w:ind w:left="1276"/>
        <w:rPr>
          <w:rFonts w:ascii="Times New Roman" w:hAnsi="Times New Roman" w:cs="Times New Roman"/>
        </w:rPr>
      </w:pPr>
      <w:r w:rsidRPr="00286A66">
        <w:rPr>
          <w:rFonts w:ascii="Times New Roman" w:hAnsi="Times New Roman" w:cs="Times New Roman"/>
        </w:rPr>
        <w:t>oplechování římsy – 100 x 0,5 m</w:t>
      </w:r>
    </w:p>
    <w:p w14:paraId="645850D9" w14:textId="52D08725" w:rsidR="00647489" w:rsidRPr="00286A66" w:rsidRDefault="00647489" w:rsidP="00647489">
      <w:pPr>
        <w:pStyle w:val="Odstavecseseznamem"/>
        <w:numPr>
          <w:ilvl w:val="0"/>
          <w:numId w:val="2"/>
        </w:numPr>
        <w:ind w:left="1276"/>
        <w:rPr>
          <w:rFonts w:ascii="Times New Roman" w:hAnsi="Times New Roman" w:cs="Times New Roman"/>
        </w:rPr>
      </w:pPr>
      <w:r w:rsidRPr="00286A66">
        <w:rPr>
          <w:rFonts w:ascii="Times New Roman" w:hAnsi="Times New Roman" w:cs="Times New Roman"/>
        </w:rPr>
        <w:t>okapy – 100 m</w:t>
      </w:r>
    </w:p>
    <w:p w14:paraId="24DD845D" w14:textId="0C577E7E" w:rsidR="00647489" w:rsidRDefault="00647489" w:rsidP="00647489">
      <w:pPr>
        <w:pStyle w:val="Odstavecseseznamem"/>
        <w:numPr>
          <w:ilvl w:val="0"/>
          <w:numId w:val="2"/>
        </w:numPr>
        <w:ind w:left="1276"/>
        <w:rPr>
          <w:rFonts w:ascii="Times New Roman" w:hAnsi="Times New Roman" w:cs="Times New Roman"/>
        </w:rPr>
      </w:pPr>
      <w:r w:rsidRPr="00286A66">
        <w:rPr>
          <w:rFonts w:ascii="Times New Roman" w:hAnsi="Times New Roman" w:cs="Times New Roman"/>
        </w:rPr>
        <w:t>svody okapů – 35 m</w:t>
      </w:r>
    </w:p>
    <w:p w14:paraId="139C6D29" w14:textId="1A6CD3B3" w:rsidR="00286A66" w:rsidRDefault="00286A66" w:rsidP="00647489">
      <w:pPr>
        <w:pStyle w:val="Odstavecseseznamem"/>
        <w:numPr>
          <w:ilvl w:val="0"/>
          <w:numId w:val="2"/>
        </w:numPr>
        <w:ind w:left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hřebenáče – 68 m</w:t>
      </w:r>
    </w:p>
    <w:p w14:paraId="5DD86516" w14:textId="6CA05374" w:rsidR="00C05EEF" w:rsidRPr="00286A66" w:rsidRDefault="00C05EEF" w:rsidP="00647489">
      <w:pPr>
        <w:pStyle w:val="Odstavecseseznamem"/>
        <w:numPr>
          <w:ilvl w:val="0"/>
          <w:numId w:val="2"/>
        </w:numPr>
        <w:ind w:left="12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zateplení</w:t>
      </w:r>
    </w:p>
    <w:p w14:paraId="44E4B30D" w14:textId="1B57C8AE" w:rsidR="00647489" w:rsidRPr="00286A66" w:rsidRDefault="00647489" w:rsidP="0064748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286A66">
        <w:rPr>
          <w:rFonts w:ascii="Times New Roman" w:hAnsi="Times New Roman" w:cs="Times New Roman"/>
        </w:rPr>
        <w:t>Rovná střecha nad šatnami, učebnou u tělocvičny, sociálním zařízením a nářaďovnou</w:t>
      </w:r>
    </w:p>
    <w:p w14:paraId="7AA30F64" w14:textId="2F342061" w:rsidR="00286A66" w:rsidRPr="00286A66" w:rsidRDefault="00286A66" w:rsidP="00286A66">
      <w:pPr>
        <w:pStyle w:val="Odstavecseseznamem"/>
        <w:numPr>
          <w:ilvl w:val="0"/>
          <w:numId w:val="4"/>
        </w:numPr>
        <w:ind w:left="1276" w:hanging="425"/>
        <w:rPr>
          <w:rFonts w:ascii="Times New Roman" w:hAnsi="Times New Roman" w:cs="Times New Roman"/>
        </w:rPr>
      </w:pPr>
      <w:r w:rsidRPr="00286A66">
        <w:rPr>
          <w:rFonts w:ascii="Times New Roman" w:hAnsi="Times New Roman" w:cs="Times New Roman"/>
        </w:rPr>
        <w:t>lepenka – 485 m</w:t>
      </w:r>
      <w:r w:rsidRPr="00286A66">
        <w:rPr>
          <w:rFonts w:ascii="Times New Roman" w:hAnsi="Times New Roman" w:cs="Times New Roman"/>
          <w:vertAlign w:val="superscript"/>
        </w:rPr>
        <w:t>2</w:t>
      </w:r>
    </w:p>
    <w:p w14:paraId="7DCB052C" w14:textId="5156A74B" w:rsidR="00286A66" w:rsidRPr="00286A66" w:rsidRDefault="00286A66" w:rsidP="00286A66">
      <w:pPr>
        <w:pStyle w:val="Odstavecseseznamem"/>
        <w:numPr>
          <w:ilvl w:val="0"/>
          <w:numId w:val="4"/>
        </w:numPr>
        <w:ind w:left="1276" w:hanging="425"/>
        <w:rPr>
          <w:rFonts w:ascii="Times New Roman" w:hAnsi="Times New Roman" w:cs="Times New Roman"/>
        </w:rPr>
      </w:pPr>
      <w:r w:rsidRPr="00286A66">
        <w:rPr>
          <w:rFonts w:ascii="Times New Roman" w:hAnsi="Times New Roman" w:cs="Times New Roman"/>
        </w:rPr>
        <w:t>okapy - 55 m</w:t>
      </w:r>
    </w:p>
    <w:p w14:paraId="7C4B23D7" w14:textId="045CD8A4" w:rsidR="00286A66" w:rsidRDefault="00286A66" w:rsidP="00286A66">
      <w:pPr>
        <w:pStyle w:val="Odstavecseseznamem"/>
        <w:numPr>
          <w:ilvl w:val="0"/>
          <w:numId w:val="4"/>
        </w:numPr>
        <w:ind w:left="1276" w:hanging="425"/>
        <w:rPr>
          <w:rFonts w:ascii="Times New Roman" w:hAnsi="Times New Roman" w:cs="Times New Roman"/>
        </w:rPr>
      </w:pPr>
      <w:r w:rsidRPr="00286A66">
        <w:rPr>
          <w:rFonts w:ascii="Times New Roman" w:hAnsi="Times New Roman" w:cs="Times New Roman"/>
        </w:rPr>
        <w:t>svody okapů 20 m</w:t>
      </w:r>
    </w:p>
    <w:p w14:paraId="66F8F0BD" w14:textId="5CA3B937" w:rsidR="00C05EEF" w:rsidRPr="00286A66" w:rsidRDefault="00C05EEF" w:rsidP="00286A66">
      <w:pPr>
        <w:pStyle w:val="Odstavecseseznamem"/>
        <w:numPr>
          <w:ilvl w:val="0"/>
          <w:numId w:val="4"/>
        </w:numPr>
        <w:ind w:left="1276" w:hanging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zateplení</w:t>
      </w:r>
    </w:p>
    <w:p w14:paraId="49D01B38" w14:textId="27F49A50" w:rsidR="00286A66" w:rsidRPr="00286A66" w:rsidRDefault="00286A66" w:rsidP="00286A6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286A66">
        <w:rPr>
          <w:rFonts w:ascii="Times New Roman" w:hAnsi="Times New Roman" w:cs="Times New Roman"/>
        </w:rPr>
        <w:t>Plechová stře</w:t>
      </w:r>
      <w:r w:rsidR="0003043F">
        <w:rPr>
          <w:rFonts w:ascii="Times New Roman" w:hAnsi="Times New Roman" w:cs="Times New Roman"/>
        </w:rPr>
        <w:t>c</w:t>
      </w:r>
      <w:r w:rsidRPr="00286A66">
        <w:rPr>
          <w:rFonts w:ascii="Times New Roman" w:hAnsi="Times New Roman" w:cs="Times New Roman"/>
        </w:rPr>
        <w:t>h</w:t>
      </w:r>
      <w:r w:rsidR="0003043F">
        <w:rPr>
          <w:rFonts w:ascii="Times New Roman" w:hAnsi="Times New Roman" w:cs="Times New Roman"/>
        </w:rPr>
        <w:t>a</w:t>
      </w:r>
      <w:r w:rsidRPr="00286A66">
        <w:rPr>
          <w:rFonts w:ascii="Times New Roman" w:hAnsi="Times New Roman" w:cs="Times New Roman"/>
        </w:rPr>
        <w:t xml:space="preserve"> nad garáží </w:t>
      </w:r>
    </w:p>
    <w:p w14:paraId="25808BFB" w14:textId="165E5868" w:rsidR="00286A66" w:rsidRPr="00286A66" w:rsidRDefault="00286A66" w:rsidP="00286A66">
      <w:pPr>
        <w:pStyle w:val="Odstavecseseznamem"/>
        <w:numPr>
          <w:ilvl w:val="0"/>
          <w:numId w:val="5"/>
        </w:numPr>
        <w:ind w:left="1276" w:hanging="425"/>
        <w:rPr>
          <w:rFonts w:ascii="Times New Roman" w:hAnsi="Times New Roman" w:cs="Times New Roman"/>
        </w:rPr>
      </w:pPr>
      <w:r w:rsidRPr="00286A66">
        <w:rPr>
          <w:rFonts w:ascii="Times New Roman" w:hAnsi="Times New Roman" w:cs="Times New Roman"/>
        </w:rPr>
        <w:t>plech – 30 m</w:t>
      </w:r>
      <w:r w:rsidRPr="00286A66">
        <w:rPr>
          <w:rFonts w:ascii="Times New Roman" w:hAnsi="Times New Roman" w:cs="Times New Roman"/>
          <w:vertAlign w:val="superscript"/>
        </w:rPr>
        <w:t>2</w:t>
      </w:r>
    </w:p>
    <w:p w14:paraId="3C724035" w14:textId="13ECCBBE" w:rsidR="00286A66" w:rsidRPr="00286A66" w:rsidRDefault="00286A66" w:rsidP="00286A66">
      <w:pPr>
        <w:pStyle w:val="Odstavecseseznamem"/>
        <w:numPr>
          <w:ilvl w:val="0"/>
          <w:numId w:val="5"/>
        </w:numPr>
        <w:ind w:left="1276" w:hanging="425"/>
        <w:rPr>
          <w:rFonts w:ascii="Times New Roman" w:hAnsi="Times New Roman" w:cs="Times New Roman"/>
        </w:rPr>
      </w:pPr>
      <w:r w:rsidRPr="00286A66">
        <w:rPr>
          <w:rFonts w:ascii="Times New Roman" w:hAnsi="Times New Roman" w:cs="Times New Roman"/>
        </w:rPr>
        <w:t xml:space="preserve">okap </w:t>
      </w:r>
      <w:r w:rsidR="00E5618D">
        <w:rPr>
          <w:rFonts w:ascii="Times New Roman" w:hAnsi="Times New Roman" w:cs="Times New Roman"/>
        </w:rPr>
        <w:t xml:space="preserve">- </w:t>
      </w:r>
      <w:r w:rsidRPr="00286A66">
        <w:rPr>
          <w:rFonts w:ascii="Times New Roman" w:hAnsi="Times New Roman" w:cs="Times New Roman"/>
        </w:rPr>
        <w:t>8 m</w:t>
      </w:r>
    </w:p>
    <w:p w14:paraId="2C3919BB" w14:textId="6A132A6D" w:rsidR="00286A66" w:rsidRPr="00286A66" w:rsidRDefault="00286A66" w:rsidP="00286A66">
      <w:pPr>
        <w:pStyle w:val="Odstavecseseznamem"/>
        <w:numPr>
          <w:ilvl w:val="0"/>
          <w:numId w:val="5"/>
        </w:numPr>
        <w:ind w:left="1276" w:hanging="425"/>
        <w:rPr>
          <w:rFonts w:ascii="Times New Roman" w:hAnsi="Times New Roman" w:cs="Times New Roman"/>
        </w:rPr>
      </w:pPr>
      <w:r w:rsidRPr="00286A66">
        <w:rPr>
          <w:rFonts w:ascii="Times New Roman" w:hAnsi="Times New Roman" w:cs="Times New Roman"/>
        </w:rPr>
        <w:t xml:space="preserve">svod </w:t>
      </w:r>
      <w:r w:rsidR="00E5618D">
        <w:rPr>
          <w:rFonts w:ascii="Times New Roman" w:hAnsi="Times New Roman" w:cs="Times New Roman"/>
        </w:rPr>
        <w:t xml:space="preserve">okapů - </w:t>
      </w:r>
      <w:r w:rsidRPr="00286A66">
        <w:rPr>
          <w:rFonts w:ascii="Times New Roman" w:hAnsi="Times New Roman" w:cs="Times New Roman"/>
        </w:rPr>
        <w:t>3,5 m</w:t>
      </w:r>
    </w:p>
    <w:p w14:paraId="491F47DC" w14:textId="5C022902" w:rsidR="00647489" w:rsidRDefault="00647489" w:rsidP="00647489">
      <w:pPr>
        <w:rPr>
          <w:rFonts w:ascii="Times New Roman" w:hAnsi="Times New Roman" w:cs="Times New Roman"/>
        </w:rPr>
      </w:pPr>
    </w:p>
    <w:p w14:paraId="59EC074B" w14:textId="4EE0B2B8" w:rsidR="00286A66" w:rsidRDefault="00286A66" w:rsidP="00647489">
      <w:pPr>
        <w:rPr>
          <w:rFonts w:ascii="Times New Roman" w:hAnsi="Times New Roman" w:cs="Times New Roman"/>
        </w:rPr>
      </w:pPr>
    </w:p>
    <w:p w14:paraId="1D351AF5" w14:textId="035AE7D4" w:rsidR="00286A66" w:rsidRDefault="00286A66" w:rsidP="00286A66">
      <w:pPr>
        <w:tabs>
          <w:tab w:val="center" w:pos="6663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Příbrami dne 27. 5. 2024</w:t>
      </w:r>
      <w:r>
        <w:rPr>
          <w:rFonts w:ascii="Times New Roman" w:hAnsi="Times New Roman" w:cs="Times New Roman"/>
        </w:rPr>
        <w:tab/>
        <w:t>RNDr. Petr Hrubý</w:t>
      </w:r>
    </w:p>
    <w:p w14:paraId="517C6B0F" w14:textId="04E217AF" w:rsidR="00286A66" w:rsidRPr="00286A66" w:rsidRDefault="00286A66" w:rsidP="00286A66">
      <w:pPr>
        <w:tabs>
          <w:tab w:val="center" w:pos="666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zástupce ředitelky školy</w:t>
      </w:r>
    </w:p>
    <w:sectPr w:rsidR="00286A66" w:rsidRPr="00286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F58C9"/>
    <w:multiLevelType w:val="hybridMultilevel"/>
    <w:tmpl w:val="ED16FF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956D2"/>
    <w:multiLevelType w:val="hybridMultilevel"/>
    <w:tmpl w:val="ED16FF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60787"/>
    <w:multiLevelType w:val="hybridMultilevel"/>
    <w:tmpl w:val="ED16FF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91756E"/>
    <w:multiLevelType w:val="hybridMultilevel"/>
    <w:tmpl w:val="ED16FF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4A489A"/>
    <w:multiLevelType w:val="hybridMultilevel"/>
    <w:tmpl w:val="9572AE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68834">
    <w:abstractNumId w:val="4"/>
  </w:num>
  <w:num w:numId="2" w16cid:durableId="46489066">
    <w:abstractNumId w:val="1"/>
  </w:num>
  <w:num w:numId="3" w16cid:durableId="1371612361">
    <w:abstractNumId w:val="3"/>
  </w:num>
  <w:num w:numId="4" w16cid:durableId="610017529">
    <w:abstractNumId w:val="0"/>
  </w:num>
  <w:num w:numId="5" w16cid:durableId="706099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940"/>
    <w:rsid w:val="0003043F"/>
    <w:rsid w:val="00286A66"/>
    <w:rsid w:val="00302940"/>
    <w:rsid w:val="00391C19"/>
    <w:rsid w:val="00613C58"/>
    <w:rsid w:val="00647489"/>
    <w:rsid w:val="00C05EEF"/>
    <w:rsid w:val="00E5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AFC4A"/>
  <w15:chartTrackingRefBased/>
  <w15:docId w15:val="{123C4660-1BE7-4552-95B0-45E40F2B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47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Hrubý Petr</dc:creator>
  <cp:keywords/>
  <dc:description/>
  <cp:lastModifiedBy>Kučera Petr (OKI)</cp:lastModifiedBy>
  <cp:revision>3</cp:revision>
  <dcterms:created xsi:type="dcterms:W3CDTF">2024-05-30T07:19:00Z</dcterms:created>
  <dcterms:modified xsi:type="dcterms:W3CDTF">2024-05-30T07:24:00Z</dcterms:modified>
</cp:coreProperties>
</file>