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1183" w14:textId="77777777" w:rsidR="00A81E8F" w:rsidRDefault="00A81E8F">
      <w:pPr>
        <w:jc w:val="center"/>
        <w:outlineLvl w:val="0"/>
        <w:rPr>
          <w:b/>
          <w:caps/>
          <w:sz w:val="32"/>
          <w:szCs w:val="32"/>
        </w:rPr>
      </w:pPr>
      <w:r>
        <w:rPr>
          <w:b/>
          <w:caps/>
          <w:sz w:val="32"/>
          <w:szCs w:val="32"/>
        </w:rPr>
        <w:t>s m l</w:t>
      </w:r>
      <w:r w:rsidR="00FF5B6F">
        <w:rPr>
          <w:b/>
          <w:caps/>
          <w:sz w:val="32"/>
          <w:szCs w:val="32"/>
        </w:rPr>
        <w:t xml:space="preserve"> </w:t>
      </w:r>
      <w:r>
        <w:rPr>
          <w:b/>
          <w:caps/>
          <w:sz w:val="32"/>
          <w:szCs w:val="32"/>
        </w:rPr>
        <w:t>o u v a</w:t>
      </w:r>
    </w:p>
    <w:p w14:paraId="48A2BC0F" w14:textId="77777777" w:rsidR="00A81E8F" w:rsidRDefault="00A81E8F">
      <w:pPr>
        <w:pStyle w:val="Novelizanbod"/>
        <w:keepNext w:val="0"/>
        <w:keepLines w:val="0"/>
        <w:tabs>
          <w:tab w:val="clear" w:pos="851"/>
        </w:tabs>
        <w:spacing w:before="0" w:after="0"/>
        <w:outlineLvl w:val="0"/>
        <w:rPr>
          <w:rFonts w:ascii="Times New Roman" w:hAnsi="Times New Roman"/>
        </w:rPr>
      </w:pPr>
      <w:r>
        <w:rPr>
          <w:rFonts w:ascii="Times New Roman" w:hAnsi="Times New Roman"/>
        </w:rPr>
        <w:t>o veřejných službách v</w:t>
      </w:r>
      <w:r w:rsidR="001E50FE">
        <w:rPr>
          <w:rFonts w:ascii="Times New Roman" w:hAnsi="Times New Roman"/>
        </w:rPr>
        <w:t> </w:t>
      </w:r>
      <w:r>
        <w:rPr>
          <w:rFonts w:ascii="Times New Roman" w:hAnsi="Times New Roman"/>
        </w:rPr>
        <w:t>přepravě cestujících ve veřejné linkové osobní</w:t>
      </w:r>
      <w:r w:rsidR="000B5FFE">
        <w:rPr>
          <w:rFonts w:ascii="Times New Roman" w:hAnsi="Times New Roman"/>
        </w:rPr>
        <w:t xml:space="preserve"> autobusové</w:t>
      </w:r>
      <w:r>
        <w:rPr>
          <w:rFonts w:ascii="Times New Roman" w:hAnsi="Times New Roman"/>
        </w:rPr>
        <w:t xml:space="preserve"> dopravě </w:t>
      </w:r>
    </w:p>
    <w:p w14:paraId="261573D4" w14:textId="02A80CB6" w:rsidR="009C22F7" w:rsidRPr="00E55BF0" w:rsidRDefault="00A81E8F" w:rsidP="009C22F7">
      <w:pPr>
        <w:jc w:val="center"/>
        <w:outlineLvl w:val="0"/>
        <w:rPr>
          <w:b/>
          <w:sz w:val="24"/>
          <w:szCs w:val="24"/>
        </w:rPr>
      </w:pPr>
      <w:r>
        <w:rPr>
          <w:b/>
          <w:sz w:val="24"/>
          <w:szCs w:val="24"/>
        </w:rPr>
        <w:t xml:space="preserve"> v systému </w:t>
      </w:r>
      <w:r w:rsidR="00346DA6">
        <w:rPr>
          <w:b/>
          <w:sz w:val="24"/>
          <w:szCs w:val="24"/>
        </w:rPr>
        <w:t>PID</w:t>
      </w:r>
      <w:r>
        <w:rPr>
          <w:b/>
          <w:sz w:val="24"/>
          <w:szCs w:val="24"/>
        </w:rPr>
        <w:t xml:space="preserve"> (</w:t>
      </w:r>
      <w:r w:rsidR="00346DA6">
        <w:rPr>
          <w:b/>
          <w:sz w:val="24"/>
          <w:szCs w:val="24"/>
        </w:rPr>
        <w:t>oblast</w:t>
      </w:r>
      <w:r w:rsidR="00B54920">
        <w:rPr>
          <w:b/>
          <w:sz w:val="24"/>
          <w:szCs w:val="24"/>
        </w:rPr>
        <w:t xml:space="preserve"> č</w:t>
      </w:r>
      <w:proofErr w:type="gramStart"/>
      <w:r w:rsidR="002E1244">
        <w:rPr>
          <w:b/>
          <w:sz w:val="24"/>
          <w:szCs w:val="24"/>
        </w:rPr>
        <w:t>…….</w:t>
      </w:r>
      <w:proofErr w:type="gramEnd"/>
      <w:r w:rsidR="00CF319B">
        <w:rPr>
          <w:b/>
          <w:sz w:val="24"/>
          <w:szCs w:val="24"/>
        </w:rPr>
        <w:t>/</w:t>
      </w:r>
      <w:r w:rsidR="00CF319B" w:rsidRPr="00407EC0">
        <w:rPr>
          <w:b/>
          <w:sz w:val="24"/>
          <w:szCs w:val="24"/>
          <w:highlight w:val="yellow"/>
        </w:rPr>
        <w:t>bude doplněno</w:t>
      </w:r>
      <w:r w:rsidR="00CF319B">
        <w:rPr>
          <w:b/>
          <w:sz w:val="24"/>
          <w:szCs w:val="24"/>
        </w:rPr>
        <w:t>/ - ……./</w:t>
      </w:r>
      <w:r w:rsidR="00CF319B" w:rsidRPr="00407EC0">
        <w:rPr>
          <w:b/>
          <w:sz w:val="24"/>
          <w:szCs w:val="24"/>
          <w:highlight w:val="yellow"/>
        </w:rPr>
        <w:t>název oblasti bude doplněno</w:t>
      </w:r>
      <w:r w:rsidR="00CF319B">
        <w:rPr>
          <w:b/>
          <w:sz w:val="24"/>
          <w:szCs w:val="24"/>
        </w:rPr>
        <w:t>/</w:t>
      </w:r>
      <w:r>
        <w:rPr>
          <w:b/>
          <w:sz w:val="24"/>
          <w:szCs w:val="24"/>
        </w:rPr>
        <w:t xml:space="preserve">– území </w:t>
      </w:r>
      <w:r w:rsidR="00BD01DF">
        <w:rPr>
          <w:b/>
          <w:sz w:val="24"/>
          <w:szCs w:val="24"/>
        </w:rPr>
        <w:t>Středočeského kraje</w:t>
      </w:r>
      <w:r>
        <w:rPr>
          <w:b/>
          <w:sz w:val="24"/>
          <w:szCs w:val="24"/>
        </w:rPr>
        <w:t xml:space="preserve">) pro období let </w:t>
      </w:r>
      <w:r w:rsidRPr="008616C8">
        <w:rPr>
          <w:b/>
          <w:sz w:val="24"/>
          <w:szCs w:val="24"/>
        </w:rPr>
        <w:t>20</w:t>
      </w:r>
      <w:r w:rsidR="009C22F7" w:rsidRPr="008616C8">
        <w:rPr>
          <w:b/>
          <w:sz w:val="24"/>
          <w:szCs w:val="24"/>
        </w:rPr>
        <w:t>2</w:t>
      </w:r>
      <w:r w:rsidR="004A4397">
        <w:rPr>
          <w:b/>
          <w:sz w:val="24"/>
          <w:szCs w:val="24"/>
        </w:rPr>
        <w:t>4</w:t>
      </w:r>
      <w:r w:rsidR="00D830A6">
        <w:rPr>
          <w:b/>
          <w:sz w:val="24"/>
          <w:szCs w:val="24"/>
        </w:rPr>
        <w:t xml:space="preserve"> až 20</w:t>
      </w:r>
      <w:r w:rsidR="004A4397">
        <w:rPr>
          <w:b/>
          <w:sz w:val="24"/>
          <w:szCs w:val="24"/>
        </w:rPr>
        <w:t>34</w:t>
      </w:r>
      <w:r w:rsidR="00D830A6">
        <w:rPr>
          <w:b/>
          <w:sz w:val="24"/>
          <w:szCs w:val="24"/>
        </w:rPr>
        <w:t xml:space="preserve"> </w:t>
      </w:r>
      <w:r w:rsidR="009C22F7">
        <w:rPr>
          <w:b/>
          <w:sz w:val="24"/>
          <w:szCs w:val="24"/>
        </w:rPr>
        <w:t>/</w:t>
      </w:r>
      <w:r w:rsidR="009C22F7" w:rsidRPr="00553534">
        <w:rPr>
          <w:b/>
          <w:sz w:val="24"/>
          <w:szCs w:val="24"/>
          <w:highlight w:val="yellow"/>
        </w:rPr>
        <w:t>bude doplněno podle svazku/</w:t>
      </w:r>
      <w:r w:rsidR="009C22F7">
        <w:rPr>
          <w:b/>
          <w:sz w:val="24"/>
          <w:szCs w:val="24"/>
        </w:rPr>
        <w:t xml:space="preserve"> </w:t>
      </w:r>
      <w:r w:rsidR="009C22F7" w:rsidRPr="00E55BF0">
        <w:rPr>
          <w:b/>
          <w:sz w:val="24"/>
          <w:szCs w:val="24"/>
        </w:rPr>
        <w:t>od ……….do ……...</w:t>
      </w:r>
      <w:r w:rsidR="009C22F7">
        <w:rPr>
          <w:b/>
          <w:sz w:val="24"/>
          <w:szCs w:val="24"/>
        </w:rPr>
        <w:t>)</w:t>
      </w:r>
    </w:p>
    <w:p w14:paraId="20094078" w14:textId="77777777" w:rsidR="00D830A6" w:rsidRDefault="00D830A6">
      <w:pPr>
        <w:jc w:val="center"/>
        <w:rPr>
          <w:b/>
          <w:sz w:val="24"/>
          <w:szCs w:val="24"/>
        </w:rPr>
      </w:pPr>
    </w:p>
    <w:p w14:paraId="1DFAF4C4" w14:textId="77777777" w:rsidR="00A81E8F" w:rsidRDefault="00A81E8F">
      <w:pPr>
        <w:jc w:val="center"/>
        <w:rPr>
          <w:b/>
          <w:sz w:val="24"/>
          <w:szCs w:val="22"/>
        </w:rPr>
      </w:pPr>
      <w:r>
        <w:rPr>
          <w:b/>
          <w:sz w:val="24"/>
          <w:szCs w:val="22"/>
        </w:rPr>
        <w:t xml:space="preserve">evidenční číslo objednatele </w:t>
      </w:r>
    </w:p>
    <w:p w14:paraId="3F8CCD62" w14:textId="77777777" w:rsidR="00A81E8F" w:rsidRDefault="00A81E8F">
      <w:pPr>
        <w:jc w:val="center"/>
        <w:rPr>
          <w:b/>
          <w:sz w:val="24"/>
          <w:szCs w:val="22"/>
        </w:rPr>
      </w:pPr>
      <w:r>
        <w:rPr>
          <w:b/>
          <w:sz w:val="24"/>
          <w:szCs w:val="22"/>
        </w:rPr>
        <w:t xml:space="preserve">evidenční číslo dopravce </w:t>
      </w:r>
    </w:p>
    <w:p w14:paraId="17AFFBB3" w14:textId="77777777" w:rsidR="00A81E8F" w:rsidRDefault="00A81E8F">
      <w:pPr>
        <w:jc w:val="center"/>
        <w:rPr>
          <w:b/>
          <w:sz w:val="28"/>
          <w:szCs w:val="28"/>
        </w:rPr>
      </w:pPr>
    </w:p>
    <w:p w14:paraId="5557C65C" w14:textId="77777777" w:rsidR="00A81E8F" w:rsidRDefault="00A81E8F" w:rsidP="00FF5B6F">
      <w:pPr>
        <w:jc w:val="center"/>
        <w:outlineLvl w:val="0"/>
        <w:rPr>
          <w:b/>
          <w:sz w:val="28"/>
          <w:szCs w:val="28"/>
        </w:rPr>
      </w:pPr>
      <w:r>
        <w:rPr>
          <w:b/>
          <w:sz w:val="28"/>
          <w:szCs w:val="28"/>
        </w:rPr>
        <w:t>Smluvní strany</w:t>
      </w:r>
    </w:p>
    <w:p w14:paraId="2361AA70" w14:textId="77777777" w:rsidR="00A81E8F" w:rsidRDefault="00A81E8F">
      <w:pPr>
        <w:jc w:val="both"/>
        <w:rPr>
          <w:sz w:val="22"/>
          <w:szCs w:val="22"/>
          <w:u w:val="single"/>
        </w:rPr>
      </w:pPr>
    </w:p>
    <w:p w14:paraId="74D45D8E" w14:textId="77777777" w:rsidR="005D5A66" w:rsidRPr="005D5A66" w:rsidRDefault="005D5A66" w:rsidP="005D5A66">
      <w:pPr>
        <w:tabs>
          <w:tab w:val="left" w:pos="2835"/>
        </w:tabs>
        <w:jc w:val="both"/>
        <w:rPr>
          <w:sz w:val="24"/>
        </w:rPr>
      </w:pPr>
      <w:r w:rsidRPr="005D5A66">
        <w:rPr>
          <w:sz w:val="24"/>
        </w:rPr>
        <w:t>Objednatel:</w:t>
      </w:r>
      <w:r w:rsidRPr="005D5A66">
        <w:rPr>
          <w:b/>
          <w:sz w:val="24"/>
        </w:rPr>
        <w:tab/>
      </w:r>
      <w:r w:rsidR="00BD01DF" w:rsidRPr="00BD01DF">
        <w:rPr>
          <w:b/>
          <w:sz w:val="24"/>
        </w:rPr>
        <w:t>Středočeský kraj</w:t>
      </w:r>
    </w:p>
    <w:p w14:paraId="12160CBF" w14:textId="77777777" w:rsidR="005D5A66" w:rsidRPr="005D5A66" w:rsidRDefault="005D5A66" w:rsidP="005D5A66">
      <w:pPr>
        <w:tabs>
          <w:tab w:val="left" w:pos="2835"/>
        </w:tabs>
        <w:jc w:val="both"/>
        <w:rPr>
          <w:sz w:val="24"/>
        </w:rPr>
      </w:pPr>
      <w:r w:rsidRPr="005D5A66">
        <w:rPr>
          <w:sz w:val="24"/>
        </w:rPr>
        <w:t>Sídlo:</w:t>
      </w:r>
      <w:r w:rsidRPr="005D5A66">
        <w:rPr>
          <w:sz w:val="24"/>
        </w:rPr>
        <w:tab/>
      </w:r>
      <w:r w:rsidR="00BD01DF" w:rsidRPr="00BD01DF">
        <w:rPr>
          <w:sz w:val="24"/>
        </w:rPr>
        <w:t>Zborovská 81/11, Smíchov</w:t>
      </w:r>
      <w:r w:rsidR="00BD01DF">
        <w:rPr>
          <w:sz w:val="24"/>
        </w:rPr>
        <w:t xml:space="preserve">, </w:t>
      </w:r>
      <w:r w:rsidR="00BD01DF" w:rsidRPr="00BD01DF">
        <w:rPr>
          <w:sz w:val="24"/>
        </w:rPr>
        <w:t>150 00 Praha 5</w:t>
      </w:r>
    </w:p>
    <w:p w14:paraId="72F3AE1C" w14:textId="77777777" w:rsidR="005D5A66" w:rsidRPr="005D5A66" w:rsidRDefault="005D5A66" w:rsidP="005D5A66">
      <w:pPr>
        <w:tabs>
          <w:tab w:val="left" w:pos="2835"/>
        </w:tabs>
        <w:jc w:val="both"/>
        <w:rPr>
          <w:bCs/>
          <w:sz w:val="24"/>
        </w:rPr>
      </w:pPr>
      <w:r w:rsidRPr="005D5A66">
        <w:rPr>
          <w:sz w:val="24"/>
        </w:rPr>
        <w:t>IČ</w:t>
      </w:r>
      <w:r w:rsidR="001E50FE">
        <w:rPr>
          <w:sz w:val="24"/>
        </w:rPr>
        <w:t>O</w:t>
      </w:r>
      <w:r w:rsidRPr="005D5A66">
        <w:rPr>
          <w:sz w:val="24"/>
        </w:rPr>
        <w:t>:</w:t>
      </w:r>
      <w:r w:rsidRPr="005D5A66">
        <w:rPr>
          <w:sz w:val="24"/>
        </w:rPr>
        <w:tab/>
      </w:r>
      <w:r w:rsidR="00071B3A" w:rsidRPr="00071B3A">
        <w:rPr>
          <w:bCs/>
          <w:sz w:val="24"/>
        </w:rPr>
        <w:t>70891095</w:t>
      </w:r>
    </w:p>
    <w:p w14:paraId="096B6741" w14:textId="77777777" w:rsidR="00071B3A" w:rsidRDefault="005D5A66" w:rsidP="00071B3A">
      <w:pPr>
        <w:tabs>
          <w:tab w:val="left" w:pos="2835"/>
        </w:tabs>
        <w:jc w:val="both"/>
        <w:rPr>
          <w:sz w:val="24"/>
        </w:rPr>
      </w:pPr>
      <w:r w:rsidRPr="005D5A66">
        <w:rPr>
          <w:bCs/>
          <w:sz w:val="24"/>
        </w:rPr>
        <w:t>DIČ:</w:t>
      </w:r>
      <w:r w:rsidRPr="005D5A66">
        <w:rPr>
          <w:bCs/>
          <w:sz w:val="24"/>
        </w:rPr>
        <w:tab/>
      </w:r>
      <w:r w:rsidR="00071B3A" w:rsidRPr="00071B3A">
        <w:rPr>
          <w:bCs/>
          <w:sz w:val="24"/>
        </w:rPr>
        <w:t>CZ70891095</w:t>
      </w:r>
    </w:p>
    <w:p w14:paraId="7864DE7C" w14:textId="77777777" w:rsidR="00A81E8F" w:rsidRDefault="00BF660D" w:rsidP="00071B3A">
      <w:pPr>
        <w:tabs>
          <w:tab w:val="left" w:pos="2835"/>
        </w:tabs>
        <w:jc w:val="both"/>
        <w:rPr>
          <w:b/>
          <w:sz w:val="24"/>
        </w:rPr>
      </w:pPr>
      <w:r>
        <w:rPr>
          <w:sz w:val="24"/>
        </w:rPr>
        <w:t xml:space="preserve"> </w:t>
      </w:r>
    </w:p>
    <w:p w14:paraId="50B82BE3" w14:textId="77777777" w:rsidR="00A81E8F" w:rsidRDefault="00A81E8F">
      <w:pPr>
        <w:tabs>
          <w:tab w:val="right" w:pos="7088"/>
          <w:tab w:val="right" w:pos="9356"/>
        </w:tabs>
        <w:rPr>
          <w:sz w:val="24"/>
        </w:rPr>
      </w:pPr>
      <w:r>
        <w:rPr>
          <w:sz w:val="24"/>
        </w:rPr>
        <w:t>(dále jen „</w:t>
      </w:r>
      <w:r w:rsidR="00096FFA">
        <w:rPr>
          <w:b/>
          <w:sz w:val="24"/>
        </w:rPr>
        <w:t>O</w:t>
      </w:r>
      <w:r w:rsidRPr="000569BA">
        <w:rPr>
          <w:b/>
          <w:sz w:val="24"/>
        </w:rPr>
        <w:t>bjednatel</w:t>
      </w:r>
      <w:r>
        <w:rPr>
          <w:sz w:val="24"/>
        </w:rPr>
        <w:t>“</w:t>
      </w:r>
      <w:r w:rsidR="00071B3A">
        <w:rPr>
          <w:sz w:val="24"/>
        </w:rPr>
        <w:t xml:space="preserve"> nebo „</w:t>
      </w:r>
      <w:proofErr w:type="spellStart"/>
      <w:r w:rsidR="00071B3A" w:rsidRPr="00071B3A">
        <w:rPr>
          <w:b/>
          <w:bCs/>
          <w:sz w:val="24"/>
        </w:rPr>
        <w:t>SčK</w:t>
      </w:r>
      <w:proofErr w:type="spellEnd"/>
      <w:r w:rsidR="00071B3A">
        <w:rPr>
          <w:sz w:val="24"/>
        </w:rPr>
        <w:t>“</w:t>
      </w:r>
      <w:r>
        <w:rPr>
          <w:sz w:val="24"/>
        </w:rPr>
        <w:t xml:space="preserve">) </w:t>
      </w:r>
    </w:p>
    <w:p w14:paraId="44789295" w14:textId="77777777" w:rsidR="00A81E8F" w:rsidRDefault="00A81E8F">
      <w:pPr>
        <w:pStyle w:val="Zkladntext"/>
        <w:tabs>
          <w:tab w:val="right" w:pos="7088"/>
          <w:tab w:val="right" w:pos="9356"/>
        </w:tabs>
        <w:rPr>
          <w:color w:val="auto"/>
          <w:sz w:val="24"/>
          <w:szCs w:val="22"/>
        </w:rPr>
      </w:pPr>
      <w:r>
        <w:rPr>
          <w:color w:val="auto"/>
          <w:sz w:val="24"/>
          <w:szCs w:val="22"/>
        </w:rPr>
        <w:t xml:space="preserve"> </w:t>
      </w:r>
    </w:p>
    <w:p w14:paraId="609C4647" w14:textId="77777777" w:rsidR="00A81E8F" w:rsidRDefault="00A81E8F" w:rsidP="005D5A66">
      <w:pPr>
        <w:tabs>
          <w:tab w:val="left" w:pos="284"/>
        </w:tabs>
        <w:rPr>
          <w:sz w:val="24"/>
          <w:szCs w:val="22"/>
        </w:rPr>
      </w:pPr>
      <w:r>
        <w:rPr>
          <w:sz w:val="24"/>
          <w:szCs w:val="22"/>
        </w:rPr>
        <w:t>na straně jedné</w:t>
      </w:r>
    </w:p>
    <w:p w14:paraId="6640FE10" w14:textId="77777777" w:rsidR="00A81E8F" w:rsidRDefault="00A81E8F">
      <w:pPr>
        <w:rPr>
          <w:sz w:val="24"/>
          <w:szCs w:val="22"/>
        </w:rPr>
      </w:pPr>
      <w:r>
        <w:rPr>
          <w:sz w:val="24"/>
          <w:szCs w:val="22"/>
        </w:rPr>
        <w:t xml:space="preserve">                    </w:t>
      </w:r>
    </w:p>
    <w:p w14:paraId="665F97B5" w14:textId="77777777" w:rsidR="00A81E8F" w:rsidRDefault="00A81E8F">
      <w:pPr>
        <w:rPr>
          <w:b/>
          <w:sz w:val="24"/>
          <w:szCs w:val="22"/>
        </w:rPr>
      </w:pPr>
      <w:r>
        <w:rPr>
          <w:sz w:val="24"/>
          <w:szCs w:val="22"/>
        </w:rPr>
        <w:t xml:space="preserve">     </w:t>
      </w:r>
      <w:r>
        <w:rPr>
          <w:b/>
          <w:sz w:val="24"/>
          <w:szCs w:val="22"/>
        </w:rPr>
        <w:t>a</w:t>
      </w:r>
    </w:p>
    <w:p w14:paraId="7C4BEA2B" w14:textId="77777777" w:rsidR="005D5A66" w:rsidRDefault="005D5A66">
      <w:pPr>
        <w:rPr>
          <w:b/>
          <w:sz w:val="24"/>
          <w:szCs w:val="22"/>
        </w:rPr>
      </w:pPr>
    </w:p>
    <w:p w14:paraId="076377A6" w14:textId="77777777" w:rsidR="00B34AB5" w:rsidRDefault="005D5A66" w:rsidP="005D5A66">
      <w:pPr>
        <w:jc w:val="both"/>
        <w:rPr>
          <w:bCs/>
          <w:sz w:val="22"/>
        </w:rPr>
      </w:pPr>
      <w:r w:rsidRPr="005D5A66">
        <w:rPr>
          <w:color w:val="000000"/>
          <w:sz w:val="24"/>
        </w:rPr>
        <w:t>Dopravce:</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F1D0E2" w14:textId="77777777" w:rsidR="005D5A66" w:rsidRPr="005D5A66" w:rsidRDefault="005D5A66" w:rsidP="005D5A66">
      <w:pPr>
        <w:jc w:val="both"/>
        <w:rPr>
          <w:b/>
          <w:color w:val="000000"/>
          <w:sz w:val="24"/>
          <w:highlight w:val="yellow"/>
        </w:rPr>
      </w:pPr>
      <w:r w:rsidRPr="005D5A66">
        <w:rPr>
          <w:color w:val="000000"/>
          <w:sz w:val="24"/>
        </w:rPr>
        <w:t xml:space="preserve">Sídlo: </w:t>
      </w:r>
      <w:r w:rsidRPr="005D5A66">
        <w:rPr>
          <w:color w:val="000000"/>
          <w:sz w:val="24"/>
        </w:rPr>
        <w:tab/>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0E71CB6" w14:textId="77777777" w:rsidR="005D5A66" w:rsidRPr="005D5A66" w:rsidRDefault="005D5A66" w:rsidP="005D5A66">
      <w:pPr>
        <w:tabs>
          <w:tab w:val="left" w:pos="2835"/>
        </w:tabs>
        <w:rPr>
          <w:color w:val="000000"/>
          <w:sz w:val="24"/>
        </w:rPr>
      </w:pPr>
      <w:r w:rsidRPr="005D5A66">
        <w:rPr>
          <w:color w:val="000000"/>
          <w:sz w:val="24"/>
        </w:rPr>
        <w:t>IČ</w:t>
      </w:r>
      <w:r w:rsidR="001E50FE">
        <w:rPr>
          <w:color w:val="000000"/>
          <w:sz w:val="24"/>
        </w:rPr>
        <w:t>O</w:t>
      </w:r>
      <w:r w:rsidRPr="005D5A66">
        <w:rPr>
          <w:color w:val="000000"/>
          <w:sz w:val="24"/>
        </w:rPr>
        <w:t>:</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0D4524D9" w14:textId="77777777" w:rsidR="005D5A66" w:rsidRPr="005D5A66" w:rsidRDefault="005D5A66" w:rsidP="005D5A66">
      <w:pPr>
        <w:tabs>
          <w:tab w:val="left" w:pos="2835"/>
        </w:tabs>
        <w:jc w:val="both"/>
        <w:rPr>
          <w:color w:val="000000"/>
          <w:sz w:val="24"/>
        </w:rPr>
      </w:pPr>
      <w:r w:rsidRPr="005D5A66">
        <w:rPr>
          <w:color w:val="000000"/>
          <w:sz w:val="24"/>
        </w:rPr>
        <w:t>DIČ:</w:t>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30A34B2F" w14:textId="77777777" w:rsidR="005D5A66" w:rsidRPr="005D5A66" w:rsidRDefault="005D5A66" w:rsidP="005D5A66">
      <w:pPr>
        <w:ind w:left="2835" w:hanging="2835"/>
        <w:jc w:val="both"/>
        <w:rPr>
          <w:color w:val="000000"/>
          <w:sz w:val="24"/>
        </w:rPr>
      </w:pPr>
      <w:r>
        <w:rPr>
          <w:color w:val="000000"/>
          <w:sz w:val="24"/>
        </w:rPr>
        <w:t>Zapsán</w:t>
      </w:r>
      <w:r w:rsidRPr="005D5A66">
        <w:rPr>
          <w:color w:val="000000"/>
          <w:sz w:val="24"/>
        </w:rPr>
        <w:t xml:space="preserve"> </w:t>
      </w:r>
      <w:r w:rsidRPr="005D5A66">
        <w:rPr>
          <w:color w:val="000000"/>
          <w:sz w:val="24"/>
          <w:szCs w:val="24"/>
        </w:rPr>
        <w:t>v obchodním rejstříku</w:t>
      </w:r>
      <w:r w:rsidR="00897406">
        <w:rPr>
          <w:color w:val="000000"/>
          <w:sz w:val="24"/>
          <w:szCs w:val="24"/>
        </w:rPr>
        <w:t xml:space="preserve"> u</w:t>
      </w:r>
      <w:r w:rsidRPr="005D5A66">
        <w:rPr>
          <w:color w:val="000000"/>
          <w:sz w:val="24"/>
          <w:szCs w:val="24"/>
        </w:rPr>
        <w:t xml:space="preserve"> </w:t>
      </w:r>
      <w:r w:rsidRPr="005D5A66">
        <w:rPr>
          <w:color w:val="000000"/>
          <w:sz w:val="28"/>
        </w:rPr>
        <w:t>/</w:t>
      </w:r>
      <w:r w:rsidRPr="005D5A66">
        <w:rPr>
          <w:bCs/>
          <w:sz w:val="22"/>
          <w:highlight w:val="yellow"/>
        </w:rPr>
        <w:t>bude doplněno/</w:t>
      </w:r>
      <w:r>
        <w:rPr>
          <w:bCs/>
          <w:sz w:val="22"/>
        </w:rPr>
        <w:t xml:space="preserve"> </w:t>
      </w:r>
      <w:r w:rsidRPr="005D5A66">
        <w:rPr>
          <w:bCs/>
          <w:sz w:val="22"/>
        </w:rPr>
        <w:t>……………………………</w:t>
      </w:r>
      <w:r w:rsidR="00B34AB5">
        <w:rPr>
          <w:bCs/>
          <w:sz w:val="22"/>
        </w:rPr>
        <w:t>   </w:t>
      </w:r>
      <w:r>
        <w:rPr>
          <w:bCs/>
          <w:sz w:val="22"/>
        </w:rPr>
        <w:t xml:space="preserve"> </w:t>
      </w:r>
      <w:r w:rsidRPr="005D5A66">
        <w:rPr>
          <w:bCs/>
          <w:sz w:val="22"/>
        </w:rPr>
        <w:t>…</w:t>
      </w:r>
      <w:r>
        <w:rPr>
          <w:bCs/>
          <w:sz w:val="22"/>
        </w:rPr>
        <w:t>……………………………………………………………………………</w:t>
      </w:r>
      <w:r w:rsidR="00B34AB5">
        <w:rPr>
          <w:bCs/>
          <w:sz w:val="22"/>
        </w:rPr>
        <w:t>.. </w:t>
      </w:r>
      <w:r>
        <w:rPr>
          <w:bCs/>
          <w:sz w:val="22"/>
        </w:rPr>
        <w:t>………………………………………………………………………………</w:t>
      </w:r>
      <w:r w:rsidR="00B34AB5">
        <w:rPr>
          <w:bCs/>
          <w:sz w:val="22"/>
        </w:rPr>
        <w:t>...</w:t>
      </w:r>
    </w:p>
    <w:p w14:paraId="03882651" w14:textId="77777777" w:rsidR="005D5A66" w:rsidRPr="005D5A66" w:rsidRDefault="005D5A66" w:rsidP="005D5A66">
      <w:pPr>
        <w:jc w:val="both"/>
        <w:rPr>
          <w:color w:val="000000"/>
          <w:sz w:val="24"/>
        </w:rPr>
      </w:pPr>
      <w:r>
        <w:rPr>
          <w:color w:val="000000"/>
          <w:sz w:val="24"/>
        </w:rPr>
        <w:t>Zastoupený</w:t>
      </w:r>
      <w:r w:rsidRPr="005D5A66">
        <w:rPr>
          <w:color w:val="000000"/>
          <w:sz w:val="24"/>
        </w:rPr>
        <w:t>:</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1932958B" w14:textId="77777777" w:rsidR="00FC75E5" w:rsidRPr="005D5A66" w:rsidRDefault="005D5A66" w:rsidP="005D5A66">
      <w:pPr>
        <w:jc w:val="both"/>
        <w:rPr>
          <w:sz w:val="24"/>
        </w:rPr>
      </w:pPr>
      <w:r w:rsidRPr="005D5A66">
        <w:rPr>
          <w:color w:val="000000"/>
          <w:sz w:val="24"/>
        </w:rPr>
        <w:t xml:space="preserve">Číslo účtu: </w:t>
      </w:r>
      <w:r w:rsidRPr="005D5A66">
        <w:rPr>
          <w:color w:val="000000"/>
          <w:sz w:val="24"/>
        </w:rPr>
        <w:tab/>
      </w:r>
      <w:r w:rsidRPr="005D5A66">
        <w:rPr>
          <w:color w:val="000000"/>
          <w:sz w:val="24"/>
        </w:rPr>
        <w:tab/>
      </w:r>
      <w:r w:rsidRPr="005D5A66">
        <w:rPr>
          <w:color w:val="000000"/>
          <w:sz w:val="24"/>
        </w:rPr>
        <w:tab/>
      </w:r>
      <w:r w:rsidRPr="005D5A66">
        <w:rPr>
          <w:color w:val="000000"/>
          <w:sz w:val="28"/>
        </w:rPr>
        <w:t>/</w:t>
      </w:r>
      <w:r w:rsidRPr="005D5A66">
        <w:rPr>
          <w:bCs/>
          <w:sz w:val="22"/>
          <w:highlight w:val="yellow"/>
        </w:rPr>
        <w:t>bude doplněno/</w:t>
      </w:r>
      <w:r w:rsidRPr="005D5A66">
        <w:rPr>
          <w:bCs/>
          <w:sz w:val="22"/>
        </w:rPr>
        <w:t>………………………………………………………………</w:t>
      </w:r>
    </w:p>
    <w:p w14:paraId="449FBE1A" w14:textId="77777777" w:rsidR="00A81E8F" w:rsidRDefault="00A81E8F" w:rsidP="005D5A66">
      <w:pPr>
        <w:jc w:val="both"/>
        <w:rPr>
          <w:b/>
          <w:sz w:val="24"/>
          <w:szCs w:val="22"/>
        </w:rPr>
      </w:pPr>
      <w:r w:rsidRPr="008E7C46">
        <w:rPr>
          <w:sz w:val="24"/>
          <w:szCs w:val="22"/>
        </w:rPr>
        <w:t>(</w:t>
      </w:r>
      <w:r>
        <w:rPr>
          <w:sz w:val="24"/>
          <w:szCs w:val="22"/>
        </w:rPr>
        <w:t>dále jen „</w:t>
      </w:r>
      <w:r w:rsidR="00096FFA">
        <w:rPr>
          <w:b/>
          <w:sz w:val="24"/>
          <w:szCs w:val="22"/>
        </w:rPr>
        <w:t>D</w:t>
      </w:r>
      <w:r w:rsidRPr="000569BA">
        <w:rPr>
          <w:b/>
          <w:sz w:val="24"/>
          <w:szCs w:val="22"/>
        </w:rPr>
        <w:t>opravce</w:t>
      </w:r>
      <w:r>
        <w:rPr>
          <w:sz w:val="24"/>
          <w:szCs w:val="22"/>
        </w:rPr>
        <w:t>“)</w:t>
      </w:r>
    </w:p>
    <w:p w14:paraId="3F4CC5A9" w14:textId="77777777" w:rsidR="005D5A66" w:rsidRDefault="005D5A66">
      <w:pPr>
        <w:jc w:val="both"/>
        <w:rPr>
          <w:b/>
          <w:sz w:val="24"/>
          <w:szCs w:val="22"/>
        </w:rPr>
      </w:pPr>
      <w:r>
        <w:rPr>
          <w:b/>
          <w:sz w:val="24"/>
          <w:szCs w:val="22"/>
        </w:rPr>
        <w:t xml:space="preserve">    </w:t>
      </w:r>
    </w:p>
    <w:p w14:paraId="7F47B28B" w14:textId="77777777" w:rsidR="00A81E8F" w:rsidRDefault="00A81E8F">
      <w:pPr>
        <w:jc w:val="both"/>
        <w:rPr>
          <w:b/>
          <w:sz w:val="24"/>
          <w:szCs w:val="22"/>
        </w:rPr>
      </w:pPr>
      <w:r>
        <w:rPr>
          <w:sz w:val="24"/>
          <w:szCs w:val="22"/>
        </w:rPr>
        <w:t xml:space="preserve">na straně druhé </w:t>
      </w:r>
    </w:p>
    <w:p w14:paraId="7C9969A4" w14:textId="77777777" w:rsidR="005D5A66" w:rsidRDefault="005D5A66" w:rsidP="005D5A66">
      <w:pPr>
        <w:jc w:val="both"/>
        <w:rPr>
          <w:b/>
          <w:sz w:val="24"/>
          <w:szCs w:val="22"/>
        </w:rPr>
      </w:pPr>
    </w:p>
    <w:p w14:paraId="2476AF31" w14:textId="77777777" w:rsidR="00A81E8F" w:rsidRDefault="00A81E8F" w:rsidP="005D5A66">
      <w:pPr>
        <w:jc w:val="both"/>
        <w:rPr>
          <w:b/>
          <w:sz w:val="24"/>
          <w:szCs w:val="22"/>
        </w:rPr>
      </w:pPr>
      <w:bookmarkStart w:id="0" w:name="_Hlk77862160"/>
      <w:r>
        <w:rPr>
          <w:sz w:val="24"/>
          <w:szCs w:val="22"/>
        </w:rPr>
        <w:t>společně též „</w:t>
      </w:r>
      <w:r w:rsidRPr="000569BA">
        <w:rPr>
          <w:b/>
          <w:sz w:val="24"/>
          <w:szCs w:val="22"/>
        </w:rPr>
        <w:t>smluvní strany</w:t>
      </w:r>
      <w:r>
        <w:rPr>
          <w:sz w:val="24"/>
          <w:szCs w:val="22"/>
        </w:rPr>
        <w:t>“</w:t>
      </w:r>
    </w:p>
    <w:p w14:paraId="782BB2F4" w14:textId="77777777" w:rsidR="00A81E8F" w:rsidRDefault="00A81E8F">
      <w:pPr>
        <w:jc w:val="both"/>
        <w:rPr>
          <w:b/>
          <w:sz w:val="24"/>
          <w:szCs w:val="22"/>
        </w:rPr>
      </w:pPr>
      <w:r>
        <w:rPr>
          <w:b/>
          <w:sz w:val="24"/>
          <w:szCs w:val="22"/>
        </w:rPr>
        <w:t xml:space="preserve">      </w:t>
      </w:r>
    </w:p>
    <w:p w14:paraId="3F7D37C5" w14:textId="543F7D64" w:rsidR="00A81E8F" w:rsidRDefault="00A81E8F" w:rsidP="00071B3A">
      <w:pPr>
        <w:jc w:val="both"/>
        <w:rPr>
          <w:sz w:val="24"/>
          <w:szCs w:val="22"/>
        </w:rPr>
      </w:pPr>
      <w:r>
        <w:rPr>
          <w:sz w:val="24"/>
          <w:szCs w:val="22"/>
        </w:rPr>
        <w:t>uzavírají podle nařízení E</w:t>
      </w:r>
      <w:r w:rsidR="004321CF">
        <w:rPr>
          <w:sz w:val="24"/>
          <w:szCs w:val="22"/>
        </w:rPr>
        <w:t>vropského parlamentu a Rady (ES) č.</w:t>
      </w:r>
      <w:r>
        <w:rPr>
          <w:sz w:val="24"/>
          <w:szCs w:val="22"/>
        </w:rPr>
        <w:t xml:space="preserve"> 1370/2007 </w:t>
      </w:r>
      <w:r w:rsidR="004321CF">
        <w:rPr>
          <w:sz w:val="24"/>
          <w:szCs w:val="22"/>
        </w:rPr>
        <w:t xml:space="preserve">ze dne 23. října 2007 </w:t>
      </w:r>
      <w:r>
        <w:rPr>
          <w:sz w:val="24"/>
          <w:szCs w:val="22"/>
        </w:rPr>
        <w:t>o</w:t>
      </w:r>
      <w:r w:rsidR="00B44500">
        <w:rPr>
          <w:sz w:val="24"/>
          <w:szCs w:val="22"/>
        </w:rPr>
        <w:t> </w:t>
      </w:r>
      <w:r>
        <w:rPr>
          <w:sz w:val="24"/>
          <w:szCs w:val="22"/>
        </w:rPr>
        <w:t>veřejných službách v přepravě cestujících po železnici, silnici a o zrušení nařízení Rady (EHS) č.</w:t>
      </w:r>
      <w:r w:rsidR="00B44500">
        <w:rPr>
          <w:sz w:val="24"/>
          <w:szCs w:val="22"/>
        </w:rPr>
        <w:t> </w:t>
      </w:r>
      <w:r>
        <w:rPr>
          <w:sz w:val="24"/>
          <w:szCs w:val="22"/>
        </w:rPr>
        <w:t>1191/69 a č. 1107/70</w:t>
      </w:r>
      <w:r w:rsidR="004321CF">
        <w:rPr>
          <w:sz w:val="24"/>
          <w:szCs w:val="22"/>
        </w:rPr>
        <w:t>, ve znění nařízení Evropského parlamentu a Rady (EU) 2016/2338 ze dne 14. prosince 2016,</w:t>
      </w:r>
      <w:r w:rsidR="004321CF" w:rsidRPr="004321CF">
        <w:t xml:space="preserve"> </w:t>
      </w:r>
      <w:r w:rsidR="004321CF" w:rsidRPr="004321CF">
        <w:rPr>
          <w:sz w:val="24"/>
          <w:szCs w:val="22"/>
        </w:rPr>
        <w:t>kterým se mění nařízení (ES) č. 1370/2007, pokud jde o otevření trhu vnitrostátních služeb v přepravě cestujících po železnici</w:t>
      </w:r>
      <w:r w:rsidR="004321CF">
        <w:rPr>
          <w:sz w:val="24"/>
          <w:szCs w:val="22"/>
        </w:rPr>
        <w:t xml:space="preserve"> (dále jen „</w:t>
      </w:r>
      <w:r w:rsidR="004321CF" w:rsidRPr="000569BA">
        <w:rPr>
          <w:b/>
          <w:sz w:val="24"/>
          <w:szCs w:val="22"/>
        </w:rPr>
        <w:t xml:space="preserve">nařízení o </w:t>
      </w:r>
      <w:r w:rsidR="004321CF" w:rsidRPr="000B5FFE">
        <w:rPr>
          <w:b/>
          <w:sz w:val="24"/>
          <w:szCs w:val="22"/>
        </w:rPr>
        <w:t>veřejných službách</w:t>
      </w:r>
      <w:r w:rsidR="004321CF" w:rsidRPr="000B5FFE">
        <w:rPr>
          <w:sz w:val="24"/>
          <w:szCs w:val="22"/>
        </w:rPr>
        <w:t>“),</w:t>
      </w:r>
      <w:r>
        <w:rPr>
          <w:sz w:val="24"/>
          <w:szCs w:val="22"/>
        </w:rPr>
        <w:t xml:space="preserve"> zákona č.</w:t>
      </w:r>
      <w:r w:rsidR="00F0009F">
        <w:rPr>
          <w:sz w:val="24"/>
          <w:szCs w:val="22"/>
        </w:rPr>
        <w:t> </w:t>
      </w:r>
      <w:r>
        <w:rPr>
          <w:sz w:val="24"/>
          <w:szCs w:val="22"/>
        </w:rPr>
        <w:t>194/2010 Sb., o veřejných službách v přepravě cestujících a o změně dalších zákonů</w:t>
      </w:r>
      <w:r w:rsidR="004321CF">
        <w:rPr>
          <w:sz w:val="24"/>
          <w:szCs w:val="22"/>
        </w:rPr>
        <w:t>, ve znění pozdějších předpisů (dále jen „</w:t>
      </w:r>
      <w:r w:rsidR="000B5FFE">
        <w:rPr>
          <w:b/>
          <w:sz w:val="24"/>
          <w:szCs w:val="22"/>
        </w:rPr>
        <w:t>ZVS</w:t>
      </w:r>
      <w:r w:rsidR="004321CF">
        <w:rPr>
          <w:sz w:val="24"/>
          <w:szCs w:val="22"/>
        </w:rPr>
        <w:t>“)</w:t>
      </w:r>
      <w:r w:rsidR="000B5FFE">
        <w:rPr>
          <w:sz w:val="24"/>
          <w:szCs w:val="22"/>
        </w:rPr>
        <w:t xml:space="preserve"> a zákona č. 134/2016 Sb. o zadávání veřejných zakázek, ve znění pozdějších předpisů (dále jen „</w:t>
      </w:r>
      <w:r w:rsidR="000B5FFE" w:rsidRPr="000B5FFE">
        <w:rPr>
          <w:b/>
          <w:bCs/>
          <w:sz w:val="24"/>
          <w:szCs w:val="22"/>
        </w:rPr>
        <w:t>ZZVZ</w:t>
      </w:r>
      <w:r w:rsidR="000B5FFE">
        <w:rPr>
          <w:sz w:val="24"/>
          <w:szCs w:val="22"/>
        </w:rPr>
        <w:t>“)</w:t>
      </w:r>
      <w:r w:rsidR="004321CF">
        <w:rPr>
          <w:sz w:val="24"/>
          <w:szCs w:val="22"/>
        </w:rPr>
        <w:t>,</w:t>
      </w:r>
      <w:r>
        <w:rPr>
          <w:sz w:val="24"/>
          <w:szCs w:val="22"/>
        </w:rPr>
        <w:t xml:space="preserve"> tuto smlouvu o veřejných službách v přepravě cestujících ve veřejné linkové osobní dopravě v systému Pražské integrované dopravy</w:t>
      </w:r>
    </w:p>
    <w:p w14:paraId="41D16798" w14:textId="77777777" w:rsidR="00A81E8F" w:rsidRDefault="00A81E8F" w:rsidP="00BD6B86">
      <w:pPr>
        <w:pStyle w:val="Nzevlnku"/>
        <w:keepNext/>
        <w:spacing w:before="360"/>
        <w:outlineLvl w:val="0"/>
      </w:pPr>
      <w:bookmarkStart w:id="1" w:name="_Hlk77862141"/>
      <w:bookmarkEnd w:id="0"/>
      <w:r>
        <w:lastRenderedPageBreak/>
        <w:t>Preambule</w:t>
      </w:r>
    </w:p>
    <w:p w14:paraId="198002B2" w14:textId="77777777" w:rsidR="00A81E8F" w:rsidRDefault="00A81E8F" w:rsidP="008C119D">
      <w:pPr>
        <w:pStyle w:val="Odstavec1"/>
        <w:tabs>
          <w:tab w:val="clear" w:pos="644"/>
        </w:tabs>
        <w:ind w:left="567" w:hanging="567"/>
        <w:rPr>
          <w:szCs w:val="22"/>
        </w:rPr>
      </w:pPr>
      <w:r>
        <w:rPr>
          <w:szCs w:val="22"/>
        </w:rPr>
        <w:t>Smluvní strany jsou si vědomy potřeby neustálého růstu kvality veřejné hromadné dopravy a v souvislosti se vzrůstajícím objemem přepravovaných osob a rozvojem infrastruktury veřejné hromadné dopravy uzavírají tuto smlouvu o veřejných službách v přepravě cestujících. Smlouva je uzavírána se záměrem přispět k udržitelnému rozvoji v hlavním městě Praze a v</w:t>
      </w:r>
      <w:r w:rsidR="00D96E09">
        <w:rPr>
          <w:szCs w:val="22"/>
        </w:rPr>
        <w:t>e Středočeském kraji</w:t>
      </w:r>
      <w:r>
        <w:rPr>
          <w:szCs w:val="22"/>
        </w:rPr>
        <w:t>, dále zlepšovat služby veřejné přepravy cestujících a optimalizovat náklady vynakládané na tyto služby</w:t>
      </w:r>
      <w:r w:rsidR="00C5573B">
        <w:rPr>
          <w:szCs w:val="22"/>
        </w:rPr>
        <w:t xml:space="preserve"> včetně kvality a rychlosti odbavování</w:t>
      </w:r>
      <w:r>
        <w:rPr>
          <w:szCs w:val="22"/>
        </w:rPr>
        <w:t>.</w:t>
      </w:r>
    </w:p>
    <w:p w14:paraId="5EF41D49" w14:textId="77777777" w:rsidR="00A81E8F" w:rsidRDefault="00A81E8F" w:rsidP="008C119D">
      <w:pPr>
        <w:pStyle w:val="Odstavec1"/>
        <w:tabs>
          <w:tab w:val="clear" w:pos="644"/>
        </w:tabs>
        <w:ind w:left="567" w:hanging="567"/>
        <w:rPr>
          <w:szCs w:val="22"/>
        </w:rPr>
      </w:pPr>
      <w:r>
        <w:rPr>
          <w:szCs w:val="22"/>
        </w:rPr>
        <w:t xml:space="preserve">Smluvní strany věří, že realizací ustanovení této </w:t>
      </w:r>
      <w:r w:rsidR="00753FB5">
        <w:rPr>
          <w:szCs w:val="22"/>
        </w:rPr>
        <w:t>S</w:t>
      </w:r>
      <w:r>
        <w:rPr>
          <w:szCs w:val="22"/>
        </w:rPr>
        <w:t>mlouvy se podaří zvýšit spokojenost cestujících s kvalitou poskytovaných služeb, zvýšit konkurenceschopnost veřejné hromadné dopravy ve vztahu k individuální automobilové dopravě, propagovat turistický ruch, prosazovat ochranu životního prostředí, úspory energií a bezpečnost dopravy, a podporovat kvalitu života v hlavním městě Praze a</w:t>
      </w:r>
      <w:r w:rsidR="000B5FFE">
        <w:rPr>
          <w:szCs w:val="22"/>
        </w:rPr>
        <w:t xml:space="preserve"> </w:t>
      </w:r>
      <w:r w:rsidR="00D96E09">
        <w:rPr>
          <w:szCs w:val="22"/>
        </w:rPr>
        <w:t>ve Středočeském kraji</w:t>
      </w:r>
      <w:r>
        <w:rPr>
          <w:szCs w:val="22"/>
        </w:rPr>
        <w:t>.</w:t>
      </w:r>
    </w:p>
    <w:p w14:paraId="56146351" w14:textId="77777777" w:rsidR="00A81E8F" w:rsidRDefault="00A81E8F" w:rsidP="008C119D">
      <w:pPr>
        <w:pStyle w:val="Odstavec1"/>
        <w:tabs>
          <w:tab w:val="clear" w:pos="644"/>
        </w:tabs>
        <w:ind w:left="567" w:hanging="567"/>
        <w:rPr>
          <w:szCs w:val="22"/>
        </w:rPr>
      </w:pPr>
      <w:r>
        <w:rPr>
          <w:szCs w:val="22"/>
        </w:rPr>
        <w:t xml:space="preserve">Hlavní město Praha (dále </w:t>
      </w:r>
      <w:r w:rsidR="00C066BA">
        <w:rPr>
          <w:szCs w:val="22"/>
        </w:rPr>
        <w:t>též jako</w:t>
      </w:r>
      <w:r>
        <w:rPr>
          <w:szCs w:val="22"/>
        </w:rPr>
        <w:t xml:space="preserve"> „</w:t>
      </w:r>
      <w:r w:rsidRPr="00806765">
        <w:rPr>
          <w:b/>
          <w:szCs w:val="22"/>
        </w:rPr>
        <w:t>HMP</w:t>
      </w:r>
      <w:r>
        <w:rPr>
          <w:szCs w:val="22"/>
        </w:rPr>
        <w:t>“) je příslušným orgánem podle čl. 2 písm. b) nařízení o veřejných službách, § 3 odst. 2 zákona o veřejných službách a § 59 odst. 2 písm. j) zákona č. 131/2000 Sb., o hlavním městě Praze, ve znění pozdějších předpisů, oprávněným uzavřít smlouvu o veřejných službách s pravomocí zasahovat do veřejné přepravy cestujících na svém území.</w:t>
      </w:r>
      <w:r w:rsidR="00764078">
        <w:rPr>
          <w:szCs w:val="22"/>
        </w:rPr>
        <w:t xml:space="preserve"> </w:t>
      </w:r>
    </w:p>
    <w:p w14:paraId="6733068C" w14:textId="77777777" w:rsidR="005B79EB" w:rsidRPr="005B79EB" w:rsidRDefault="005B79EB" w:rsidP="008C119D">
      <w:pPr>
        <w:pStyle w:val="Odstavec1"/>
        <w:tabs>
          <w:tab w:val="clear" w:pos="644"/>
        </w:tabs>
        <w:ind w:left="567" w:hanging="567"/>
        <w:rPr>
          <w:szCs w:val="22"/>
        </w:rPr>
      </w:pPr>
      <w:r>
        <w:rPr>
          <w:szCs w:val="22"/>
        </w:rPr>
        <w:t>Středočeský kraj (dále též jako „</w:t>
      </w:r>
      <w:proofErr w:type="spellStart"/>
      <w:r w:rsidRPr="00A10EEE">
        <w:rPr>
          <w:b/>
          <w:bCs/>
          <w:szCs w:val="22"/>
        </w:rPr>
        <w:t>SčK</w:t>
      </w:r>
      <w:proofErr w:type="spellEnd"/>
      <w:r>
        <w:rPr>
          <w:szCs w:val="22"/>
        </w:rPr>
        <w:t>“)</w:t>
      </w:r>
      <w:r w:rsidRPr="005B79EB">
        <w:t xml:space="preserve"> </w:t>
      </w:r>
      <w:r w:rsidRPr="005B79EB">
        <w:rPr>
          <w:szCs w:val="22"/>
        </w:rPr>
        <w:t xml:space="preserve">je příslušným orgánem podle čl. 2 písm. b) nařízení o veřejných službách, § 3 odst. 2 </w:t>
      </w:r>
      <w:r w:rsidR="000B5FFE">
        <w:rPr>
          <w:szCs w:val="22"/>
        </w:rPr>
        <w:t>ZVS</w:t>
      </w:r>
      <w:r w:rsidRPr="005B79EB">
        <w:rPr>
          <w:szCs w:val="22"/>
        </w:rPr>
        <w:t xml:space="preserve"> a § 59 odst. 2 písm. j) zákona č. 1</w:t>
      </w:r>
      <w:r w:rsidR="00D96E09">
        <w:rPr>
          <w:szCs w:val="22"/>
        </w:rPr>
        <w:t>29</w:t>
      </w:r>
      <w:r w:rsidRPr="005B79EB">
        <w:rPr>
          <w:szCs w:val="22"/>
        </w:rPr>
        <w:t xml:space="preserve">/2000 Sb., </w:t>
      </w:r>
      <w:r w:rsidR="00D96E09">
        <w:rPr>
          <w:szCs w:val="22"/>
        </w:rPr>
        <w:t>krajích</w:t>
      </w:r>
      <w:r w:rsidRPr="005B79EB">
        <w:rPr>
          <w:szCs w:val="22"/>
        </w:rPr>
        <w:t xml:space="preserve">, ve znění pozdějších předpisů, oprávněným uzavřít smlouvu o veřejných službách s pravomocí zasahovat do veřejné přepravy cestujících na svém území. </w:t>
      </w:r>
      <w:r w:rsidR="00C5573B">
        <w:rPr>
          <w:szCs w:val="22"/>
        </w:rPr>
        <w:t xml:space="preserve">V případě </w:t>
      </w:r>
      <w:r w:rsidR="00731E8E">
        <w:rPr>
          <w:szCs w:val="22"/>
        </w:rPr>
        <w:t>L</w:t>
      </w:r>
      <w:r w:rsidR="00C5573B">
        <w:rPr>
          <w:szCs w:val="22"/>
        </w:rPr>
        <w:t xml:space="preserve">inek přesahujících na </w:t>
      </w:r>
      <w:r w:rsidR="00C5573B" w:rsidRPr="0091131A">
        <w:rPr>
          <w:szCs w:val="22"/>
        </w:rPr>
        <w:t xml:space="preserve">území </w:t>
      </w:r>
      <w:r w:rsidR="00C5573B" w:rsidRPr="00ED157B">
        <w:rPr>
          <w:szCs w:val="22"/>
        </w:rPr>
        <w:t>dalšího</w:t>
      </w:r>
      <w:r w:rsidR="00C5573B" w:rsidRPr="0091131A">
        <w:rPr>
          <w:szCs w:val="22"/>
        </w:rPr>
        <w:t xml:space="preserve"> kraje uzavřel </w:t>
      </w:r>
      <w:proofErr w:type="spellStart"/>
      <w:r w:rsidR="00C5573B" w:rsidRPr="0091131A">
        <w:rPr>
          <w:szCs w:val="22"/>
        </w:rPr>
        <w:t>SčK</w:t>
      </w:r>
      <w:proofErr w:type="spellEnd"/>
      <w:r w:rsidR="00C5573B" w:rsidRPr="0091131A">
        <w:rPr>
          <w:szCs w:val="22"/>
        </w:rPr>
        <w:t xml:space="preserve"> s </w:t>
      </w:r>
      <w:r w:rsidR="00C5573B" w:rsidRPr="00ED157B">
        <w:rPr>
          <w:szCs w:val="22"/>
        </w:rPr>
        <w:t>dalším</w:t>
      </w:r>
      <w:r w:rsidR="00C5573B" w:rsidRPr="0091131A">
        <w:rPr>
          <w:szCs w:val="22"/>
        </w:rPr>
        <w:t xml:space="preserve"> krajem mezikrajskou smlouvu, v níž je explicitně vyjádřen souhlas s objednávkou veřejných služeb na území dalšího kraje, nastaveny podmínky spolupráce, způsob vyhodnocení a </w:t>
      </w:r>
      <w:r w:rsidR="004C556B">
        <w:rPr>
          <w:szCs w:val="22"/>
        </w:rPr>
        <w:t>F</w:t>
      </w:r>
      <w:r w:rsidR="00C5573B" w:rsidRPr="0091131A">
        <w:rPr>
          <w:szCs w:val="22"/>
        </w:rPr>
        <w:t xml:space="preserve">inančního vyrovnání mezi </w:t>
      </w:r>
      <w:proofErr w:type="spellStart"/>
      <w:r w:rsidR="00C5573B" w:rsidRPr="0091131A">
        <w:rPr>
          <w:szCs w:val="22"/>
        </w:rPr>
        <w:t>SčK</w:t>
      </w:r>
      <w:proofErr w:type="spellEnd"/>
      <w:r w:rsidR="00C5573B" w:rsidRPr="0091131A">
        <w:rPr>
          <w:szCs w:val="22"/>
        </w:rPr>
        <w:t xml:space="preserve"> a </w:t>
      </w:r>
      <w:r w:rsidR="00C5573B" w:rsidRPr="00ED157B">
        <w:rPr>
          <w:szCs w:val="22"/>
        </w:rPr>
        <w:t>dalším</w:t>
      </w:r>
      <w:r w:rsidR="00C5573B" w:rsidRPr="0091131A">
        <w:rPr>
          <w:szCs w:val="22"/>
        </w:rPr>
        <w:t xml:space="preserve"> krajem</w:t>
      </w:r>
      <w:r w:rsidR="00C5573B">
        <w:rPr>
          <w:szCs w:val="22"/>
        </w:rPr>
        <w:t>. Smlouva je uveřejněna v Registru smluv pro ID: [</w:t>
      </w:r>
      <w:r w:rsidR="00C5573B" w:rsidRPr="000B5FFE">
        <w:rPr>
          <w:szCs w:val="22"/>
          <w:highlight w:val="yellow"/>
        </w:rPr>
        <w:t>BUDE DOPLNĚNO OBJEDNATELEM</w:t>
      </w:r>
      <w:r w:rsidR="00C5573B">
        <w:rPr>
          <w:szCs w:val="22"/>
          <w:lang w:val="en-US"/>
        </w:rPr>
        <w:t>]</w:t>
      </w:r>
    </w:p>
    <w:p w14:paraId="2B8F06D2" w14:textId="77777777" w:rsidR="00A81E8F" w:rsidRDefault="00A81E8F" w:rsidP="008C119D">
      <w:pPr>
        <w:pStyle w:val="Odstavec1"/>
        <w:tabs>
          <w:tab w:val="clear" w:pos="644"/>
        </w:tabs>
        <w:ind w:left="567" w:hanging="567"/>
        <w:rPr>
          <w:szCs w:val="22"/>
        </w:rPr>
      </w:pPr>
      <w:r>
        <w:rPr>
          <w:szCs w:val="22"/>
        </w:rPr>
        <w:t xml:space="preserve">Nabídka </w:t>
      </w:r>
      <w:r w:rsidR="0053312A">
        <w:rPr>
          <w:szCs w:val="22"/>
        </w:rPr>
        <w:t>D</w:t>
      </w:r>
      <w:r>
        <w:rPr>
          <w:szCs w:val="22"/>
        </w:rPr>
        <w:t xml:space="preserve">opravce podaná v rámci zadávacího </w:t>
      </w:r>
      <w:r>
        <w:rPr>
          <w:rFonts w:eastAsia="TimesNewRoman" w:hint="eastAsia"/>
          <w:szCs w:val="22"/>
        </w:rPr>
        <w:t>ř</w:t>
      </w:r>
      <w:r>
        <w:rPr>
          <w:szCs w:val="22"/>
        </w:rPr>
        <w:t xml:space="preserve">ízení </w:t>
      </w:r>
      <w:r w:rsidR="00E809C5">
        <w:rPr>
          <w:szCs w:val="22"/>
        </w:rPr>
        <w:t xml:space="preserve">dle </w:t>
      </w:r>
      <w:r w:rsidR="000B5FFE">
        <w:rPr>
          <w:szCs w:val="22"/>
        </w:rPr>
        <w:t xml:space="preserve">ZZVZ </w:t>
      </w:r>
      <w:r w:rsidR="00C3353C">
        <w:rPr>
          <w:szCs w:val="22"/>
        </w:rPr>
        <w:t>na</w:t>
      </w:r>
      <w:r>
        <w:rPr>
          <w:szCs w:val="22"/>
        </w:rPr>
        <w:t xml:space="preserve"> ve</w:t>
      </w:r>
      <w:r>
        <w:rPr>
          <w:rFonts w:eastAsia="TimesNewRoman" w:hint="eastAsia"/>
          <w:szCs w:val="22"/>
        </w:rPr>
        <w:t>ř</w:t>
      </w:r>
      <w:r>
        <w:rPr>
          <w:szCs w:val="22"/>
        </w:rPr>
        <w:t>ejn</w:t>
      </w:r>
      <w:r w:rsidR="00C3353C">
        <w:rPr>
          <w:szCs w:val="22"/>
        </w:rPr>
        <w:t>ou</w:t>
      </w:r>
      <w:r>
        <w:rPr>
          <w:szCs w:val="22"/>
        </w:rPr>
        <w:t xml:space="preserve"> zakáz</w:t>
      </w:r>
      <w:r w:rsidR="00C3353C">
        <w:rPr>
          <w:szCs w:val="22"/>
        </w:rPr>
        <w:t>ku</w:t>
      </w:r>
      <w:r>
        <w:rPr>
          <w:szCs w:val="22"/>
        </w:rPr>
        <w:t xml:space="preserve"> „</w:t>
      </w:r>
      <w:r w:rsidR="00935021" w:rsidRPr="00935021">
        <w:rPr>
          <w:b/>
          <w:szCs w:val="22"/>
        </w:rPr>
        <w:t>Výb</w:t>
      </w:r>
      <w:r w:rsidR="00935021" w:rsidRPr="00935021">
        <w:rPr>
          <w:rFonts w:hint="eastAsia"/>
          <w:b/>
          <w:szCs w:val="22"/>
        </w:rPr>
        <w:t>ě</w:t>
      </w:r>
      <w:r w:rsidR="00935021" w:rsidRPr="00935021">
        <w:rPr>
          <w:b/>
          <w:szCs w:val="22"/>
        </w:rPr>
        <w:t>r dopravc</w:t>
      </w:r>
      <w:r w:rsidR="00935021" w:rsidRPr="00935021">
        <w:rPr>
          <w:rFonts w:hint="eastAsia"/>
          <w:b/>
          <w:szCs w:val="22"/>
        </w:rPr>
        <w:t>ů</w:t>
      </w:r>
      <w:r w:rsidR="00935021" w:rsidRPr="00935021">
        <w:rPr>
          <w:b/>
          <w:szCs w:val="22"/>
        </w:rPr>
        <w:t xml:space="preserve"> pro uzav</w:t>
      </w:r>
      <w:r w:rsidR="00935021" w:rsidRPr="00935021">
        <w:rPr>
          <w:rFonts w:hint="eastAsia"/>
          <w:b/>
          <w:szCs w:val="22"/>
        </w:rPr>
        <w:t>ř</w:t>
      </w:r>
      <w:r w:rsidR="00935021" w:rsidRPr="00935021">
        <w:rPr>
          <w:b/>
          <w:szCs w:val="22"/>
        </w:rPr>
        <w:t>ení smluv o ve</w:t>
      </w:r>
      <w:r w:rsidR="00935021" w:rsidRPr="00935021">
        <w:rPr>
          <w:rFonts w:hint="eastAsia"/>
          <w:b/>
          <w:szCs w:val="22"/>
        </w:rPr>
        <w:t>ř</w:t>
      </w:r>
      <w:r w:rsidR="00935021" w:rsidRPr="00935021">
        <w:rPr>
          <w:b/>
          <w:szCs w:val="22"/>
        </w:rPr>
        <w:t xml:space="preserve">ejných službách v přepravě cestujících </w:t>
      </w:r>
      <w:r w:rsidR="00D96E09">
        <w:rPr>
          <w:b/>
          <w:szCs w:val="22"/>
        </w:rPr>
        <w:t>na příměstských linkách PID</w:t>
      </w:r>
      <w:r w:rsidR="000B5FFE">
        <w:rPr>
          <w:szCs w:val="22"/>
        </w:rPr>
        <w:t xml:space="preserve"> </w:t>
      </w:r>
      <w:r w:rsidR="00EC0A0C">
        <w:rPr>
          <w:szCs w:val="22"/>
        </w:rPr>
        <w:t xml:space="preserve">oblast </w:t>
      </w:r>
      <w:r w:rsidR="000B5FFE">
        <w:rPr>
          <w:szCs w:val="22"/>
        </w:rPr>
        <w:t>[</w:t>
      </w:r>
      <w:r w:rsidR="000B5FFE" w:rsidRPr="000B5FFE">
        <w:rPr>
          <w:szCs w:val="22"/>
          <w:highlight w:val="yellow"/>
        </w:rPr>
        <w:t>BUDE DOPLNĚNO OBJEDNATELEM</w:t>
      </w:r>
      <w:r w:rsidR="000B5FFE" w:rsidRPr="00396331">
        <w:rPr>
          <w:szCs w:val="22"/>
        </w:rPr>
        <w:t>]</w:t>
      </w:r>
      <w:r w:rsidR="007D707E">
        <w:rPr>
          <w:szCs w:val="22"/>
        </w:rPr>
        <w:t xml:space="preserve"> – název oblasti [</w:t>
      </w:r>
      <w:r w:rsidR="007D707E" w:rsidRPr="000B5FFE">
        <w:rPr>
          <w:szCs w:val="22"/>
          <w:highlight w:val="yellow"/>
        </w:rPr>
        <w:t>BUDE DOPLNĚNO OBJEDNATELEM</w:t>
      </w:r>
      <w:r w:rsidR="007D707E" w:rsidRPr="00396331">
        <w:rPr>
          <w:szCs w:val="22"/>
        </w:rPr>
        <w:t>]</w:t>
      </w:r>
      <w:r w:rsidR="00935021" w:rsidRPr="00935021">
        <w:rPr>
          <w:b/>
          <w:szCs w:val="22"/>
        </w:rPr>
        <w:t xml:space="preserve"> </w:t>
      </w:r>
      <w:r w:rsidR="006D09AC">
        <w:rPr>
          <w:szCs w:val="22"/>
        </w:rPr>
        <w:t>(dále jen „</w:t>
      </w:r>
      <w:r w:rsidR="00096FFA">
        <w:rPr>
          <w:b/>
          <w:szCs w:val="22"/>
        </w:rPr>
        <w:t>Z</w:t>
      </w:r>
      <w:r w:rsidR="006D09AC" w:rsidRPr="00806765">
        <w:rPr>
          <w:b/>
          <w:szCs w:val="22"/>
        </w:rPr>
        <w:t>adávací řízení</w:t>
      </w:r>
      <w:r w:rsidR="006D09AC">
        <w:rPr>
          <w:szCs w:val="22"/>
        </w:rPr>
        <w:t xml:space="preserve">“) </w:t>
      </w:r>
      <w:r>
        <w:rPr>
          <w:szCs w:val="22"/>
        </w:rPr>
        <w:t>byla vybrána jako ekonomicky nejvýhodn</w:t>
      </w:r>
      <w:r>
        <w:rPr>
          <w:rFonts w:eastAsia="TimesNewRoman" w:hint="eastAsia"/>
          <w:szCs w:val="22"/>
        </w:rPr>
        <w:t>ě</w:t>
      </w:r>
      <w:r>
        <w:rPr>
          <w:szCs w:val="22"/>
        </w:rPr>
        <w:t>jší.</w:t>
      </w:r>
    </w:p>
    <w:p w14:paraId="29057797" w14:textId="77777777" w:rsidR="00CA317A" w:rsidRDefault="00CA317A" w:rsidP="008C119D">
      <w:pPr>
        <w:pStyle w:val="Odstavec1"/>
        <w:tabs>
          <w:tab w:val="clear" w:pos="644"/>
        </w:tabs>
        <w:ind w:left="567" w:hanging="567"/>
        <w:rPr>
          <w:szCs w:val="22"/>
        </w:rPr>
      </w:pPr>
      <w:r w:rsidRPr="00CA317A">
        <w:rPr>
          <w:szCs w:val="22"/>
        </w:rPr>
        <w:t xml:space="preserve">Tato </w:t>
      </w:r>
      <w:r w:rsidR="006616B0">
        <w:rPr>
          <w:szCs w:val="22"/>
        </w:rPr>
        <w:t>S</w:t>
      </w:r>
      <w:r w:rsidRPr="00CA317A">
        <w:rPr>
          <w:szCs w:val="22"/>
        </w:rPr>
        <w:t>mlouva vychází z evropské normy kvality služby ve veřejné dopravě ČSN EN 13816.</w:t>
      </w:r>
    </w:p>
    <w:p w14:paraId="51C99267" w14:textId="7BEE4BD4" w:rsidR="000B5FFE" w:rsidRPr="00691FF8" w:rsidRDefault="00071B3A" w:rsidP="008C119D">
      <w:pPr>
        <w:pStyle w:val="Odstavec1"/>
        <w:tabs>
          <w:tab w:val="clear" w:pos="644"/>
        </w:tabs>
        <w:ind w:left="567" w:hanging="567"/>
        <w:rPr>
          <w:szCs w:val="22"/>
        </w:rPr>
      </w:pPr>
      <w:r>
        <w:rPr>
          <w:szCs w:val="22"/>
        </w:rPr>
        <w:t>Neobsa</w:t>
      </w:r>
      <w:r w:rsidR="006113C3">
        <w:rPr>
          <w:szCs w:val="22"/>
        </w:rPr>
        <w:t>z</w:t>
      </w:r>
      <w:r>
        <w:rPr>
          <w:szCs w:val="22"/>
        </w:rPr>
        <w:t>eno</w:t>
      </w:r>
      <w:r w:rsidR="00DC1DD5" w:rsidRPr="00691FF8">
        <w:rPr>
          <w:szCs w:val="22"/>
        </w:rPr>
        <w:t xml:space="preserve">. </w:t>
      </w:r>
      <w:r w:rsidR="00C96871" w:rsidRPr="00691FF8">
        <w:rPr>
          <w:szCs w:val="22"/>
        </w:rPr>
        <w:t xml:space="preserve"> </w:t>
      </w:r>
    </w:p>
    <w:p w14:paraId="3D025C40" w14:textId="77777777" w:rsidR="00DC1DD5" w:rsidRDefault="00A64EB7" w:rsidP="008C119D">
      <w:pPr>
        <w:pStyle w:val="Odstavec1"/>
        <w:tabs>
          <w:tab w:val="clear" w:pos="644"/>
        </w:tabs>
        <w:ind w:left="567" w:hanging="567"/>
        <w:rPr>
          <w:szCs w:val="22"/>
        </w:rPr>
      </w:pPr>
      <w:r>
        <w:rPr>
          <w:szCs w:val="22"/>
        </w:rPr>
        <w:t>P</w:t>
      </w:r>
      <w:r w:rsidR="00DC1DD5" w:rsidRPr="004D5E7F">
        <w:rPr>
          <w:szCs w:val="22"/>
        </w:rPr>
        <w:t xml:space="preserve">ři plnění závazku z této </w:t>
      </w:r>
      <w:r w:rsidR="00753FB5">
        <w:rPr>
          <w:szCs w:val="22"/>
        </w:rPr>
        <w:t>S</w:t>
      </w:r>
      <w:r w:rsidR="00DC1DD5" w:rsidRPr="004D5E7F">
        <w:rPr>
          <w:szCs w:val="22"/>
        </w:rPr>
        <w:t xml:space="preserve">mlouvy </w:t>
      </w:r>
      <w:r>
        <w:rPr>
          <w:szCs w:val="22"/>
        </w:rPr>
        <w:t xml:space="preserve">se smluvní strany zavazují </w:t>
      </w:r>
      <w:r w:rsidR="00DC1DD5" w:rsidRPr="004D5E7F">
        <w:rPr>
          <w:szCs w:val="22"/>
        </w:rPr>
        <w:t xml:space="preserve">vyvinout </w:t>
      </w:r>
      <w:r>
        <w:rPr>
          <w:szCs w:val="22"/>
        </w:rPr>
        <w:t xml:space="preserve">společné </w:t>
      </w:r>
      <w:r w:rsidR="00DC1DD5" w:rsidRPr="004D5E7F">
        <w:rPr>
          <w:szCs w:val="22"/>
        </w:rPr>
        <w:t>úsilí k</w:t>
      </w:r>
      <w:r w:rsidR="004D5E7F">
        <w:rPr>
          <w:szCs w:val="22"/>
        </w:rPr>
        <w:t xml:space="preserve"> naplnění </w:t>
      </w:r>
      <w:r w:rsidR="00DC1DD5" w:rsidRPr="004D5E7F">
        <w:rPr>
          <w:szCs w:val="22"/>
        </w:rPr>
        <w:t>zásad sociálně odpovědného zadávání, environmentálně odpovědného zadávání a</w:t>
      </w:r>
      <w:r w:rsidR="00857D29">
        <w:rPr>
          <w:szCs w:val="22"/>
        </w:rPr>
        <w:t> </w:t>
      </w:r>
      <w:r w:rsidR="00DC1DD5" w:rsidRPr="004D5E7F">
        <w:rPr>
          <w:szCs w:val="22"/>
        </w:rPr>
        <w:t xml:space="preserve">inovací. Dopravce bere na vědomí konkrétní cíle, které v tomto směru definoval </w:t>
      </w:r>
      <w:r>
        <w:rPr>
          <w:szCs w:val="22"/>
        </w:rPr>
        <w:t>O</w:t>
      </w:r>
      <w:r w:rsidR="00DC1DD5" w:rsidRPr="004D5E7F">
        <w:rPr>
          <w:szCs w:val="22"/>
        </w:rPr>
        <w:t>bjednatel v</w:t>
      </w:r>
      <w:r w:rsidR="00422800">
        <w:rPr>
          <w:szCs w:val="22"/>
        </w:rPr>
        <w:t> </w:t>
      </w:r>
      <w:r w:rsidR="00DC1DD5" w:rsidRPr="004D5E7F">
        <w:rPr>
          <w:szCs w:val="22"/>
        </w:rPr>
        <w:t xml:space="preserve">zadávací dokumentaci </w:t>
      </w:r>
      <w:r w:rsidR="0064712E">
        <w:rPr>
          <w:szCs w:val="22"/>
        </w:rPr>
        <w:t>Z</w:t>
      </w:r>
      <w:r w:rsidR="00DC1DD5" w:rsidRPr="004D5E7F">
        <w:rPr>
          <w:szCs w:val="22"/>
        </w:rPr>
        <w:t xml:space="preserve">adávacího řízení a v této </w:t>
      </w:r>
      <w:r w:rsidR="00753FB5">
        <w:rPr>
          <w:szCs w:val="22"/>
        </w:rPr>
        <w:t>S</w:t>
      </w:r>
      <w:r w:rsidR="00DC1DD5" w:rsidRPr="004D5E7F">
        <w:rPr>
          <w:szCs w:val="22"/>
        </w:rPr>
        <w:t xml:space="preserve">mlouvě. Dopravce se zejména bezvýhradně zavazuje k zajištění adekvátních mzdových podmínek způsobem, který bude reflektovat indexaci průměrné mzdy v odvětví dopravy </w:t>
      </w:r>
      <w:r w:rsidR="004400AA">
        <w:rPr>
          <w:szCs w:val="22"/>
        </w:rPr>
        <w:t xml:space="preserve">(Doprava a skladování) </w:t>
      </w:r>
      <w:r w:rsidR="00DC1DD5" w:rsidRPr="004D5E7F">
        <w:rPr>
          <w:szCs w:val="22"/>
        </w:rPr>
        <w:t xml:space="preserve">a navýšení souvisejících nákladů, které bude </w:t>
      </w:r>
      <w:r>
        <w:rPr>
          <w:szCs w:val="22"/>
        </w:rPr>
        <w:t>O</w:t>
      </w:r>
      <w:r w:rsidR="00DC1DD5" w:rsidRPr="004D5E7F">
        <w:rPr>
          <w:szCs w:val="22"/>
        </w:rPr>
        <w:t xml:space="preserve">bjednatel kompenzovat </w:t>
      </w:r>
      <w:r>
        <w:rPr>
          <w:szCs w:val="22"/>
        </w:rPr>
        <w:t>D</w:t>
      </w:r>
      <w:r w:rsidR="00DC1DD5" w:rsidRPr="004D5E7F">
        <w:rPr>
          <w:szCs w:val="22"/>
        </w:rPr>
        <w:t xml:space="preserve">opravci dle podmínek této </w:t>
      </w:r>
      <w:r w:rsidR="00753FB5">
        <w:rPr>
          <w:szCs w:val="22"/>
        </w:rPr>
        <w:t>S</w:t>
      </w:r>
      <w:r w:rsidR="00DC1DD5" w:rsidRPr="004D5E7F">
        <w:rPr>
          <w:szCs w:val="22"/>
        </w:rPr>
        <w:t xml:space="preserve">mlouvy. Dopravce se zavazuje vyvinout maximální úsilí k využívání vozidel k plnění závazku </w:t>
      </w:r>
      <w:r w:rsidR="00D80444" w:rsidRPr="004D5E7F">
        <w:rPr>
          <w:szCs w:val="22"/>
        </w:rPr>
        <w:t>V</w:t>
      </w:r>
      <w:r w:rsidR="00DC1DD5" w:rsidRPr="004D5E7F">
        <w:rPr>
          <w:szCs w:val="22"/>
        </w:rPr>
        <w:t>eřejných služeb, která poskytují</w:t>
      </w:r>
      <w:r w:rsidR="00DC1DD5" w:rsidRPr="00DC1DD5">
        <w:rPr>
          <w:szCs w:val="22"/>
        </w:rPr>
        <w:t xml:space="preserve"> kvalitativní standard</w:t>
      </w:r>
      <w:r w:rsidR="0013462C" w:rsidRPr="0013462C">
        <w:rPr>
          <w:szCs w:val="22"/>
        </w:rPr>
        <w:t xml:space="preserve"> </w:t>
      </w:r>
      <w:r w:rsidR="0013462C" w:rsidRPr="00DC1DD5">
        <w:rPr>
          <w:szCs w:val="22"/>
        </w:rPr>
        <w:t>odpovíd</w:t>
      </w:r>
      <w:r w:rsidR="0013462C">
        <w:rPr>
          <w:szCs w:val="22"/>
        </w:rPr>
        <w:t>ající</w:t>
      </w:r>
      <w:r w:rsidR="0013462C" w:rsidRPr="00DC1DD5">
        <w:rPr>
          <w:szCs w:val="22"/>
        </w:rPr>
        <w:t xml:space="preserve"> </w:t>
      </w:r>
      <w:r w:rsidR="00DC1DD5" w:rsidRPr="00DC1DD5">
        <w:rPr>
          <w:szCs w:val="22"/>
        </w:rPr>
        <w:t xml:space="preserve">podmínkám této </w:t>
      </w:r>
      <w:r w:rsidR="00753FB5">
        <w:rPr>
          <w:szCs w:val="22"/>
        </w:rPr>
        <w:t>S</w:t>
      </w:r>
      <w:r w:rsidR="00DC1DD5" w:rsidRPr="00DC1DD5">
        <w:rPr>
          <w:szCs w:val="22"/>
        </w:rPr>
        <w:t xml:space="preserve">mlouvy při zohlednění všech příloh a pokynů </w:t>
      </w:r>
      <w:r w:rsidR="00185052">
        <w:rPr>
          <w:szCs w:val="22"/>
        </w:rPr>
        <w:t>O</w:t>
      </w:r>
      <w:r w:rsidR="00DC1DD5" w:rsidRPr="00DC1DD5">
        <w:rPr>
          <w:szCs w:val="22"/>
        </w:rPr>
        <w:t>bjednatele.</w:t>
      </w:r>
    </w:p>
    <w:p w14:paraId="1E99CD22" w14:textId="77777777" w:rsidR="00E82A4E" w:rsidRDefault="00A93A43" w:rsidP="008C119D">
      <w:pPr>
        <w:pStyle w:val="Odstavec1"/>
        <w:tabs>
          <w:tab w:val="clear" w:pos="644"/>
        </w:tabs>
        <w:ind w:left="567" w:hanging="567"/>
        <w:rPr>
          <w:szCs w:val="22"/>
        </w:rPr>
      </w:pPr>
      <w:r w:rsidRPr="00A93A43">
        <w:rPr>
          <w:szCs w:val="22"/>
        </w:rPr>
        <w:t xml:space="preserve">Dopravce se zavazuje vyvinout maximální úsilí k získání dotací </w:t>
      </w:r>
      <w:r>
        <w:rPr>
          <w:szCs w:val="22"/>
        </w:rPr>
        <w:t xml:space="preserve">z </w:t>
      </w:r>
      <w:r w:rsidRPr="00A93A43">
        <w:rPr>
          <w:szCs w:val="22"/>
        </w:rPr>
        <w:t xml:space="preserve">veřejných prostředků (vč. prostředků z fondů EU) na nutné investice či dodatečné náklady na obnovu vozidel určených k plnění závazku dle této </w:t>
      </w:r>
      <w:r w:rsidR="00753FB5">
        <w:rPr>
          <w:szCs w:val="22"/>
        </w:rPr>
        <w:t>S</w:t>
      </w:r>
      <w:r w:rsidRPr="00A93A43">
        <w:rPr>
          <w:szCs w:val="22"/>
        </w:rPr>
        <w:t xml:space="preserve">mlouvy. Dopravce je povinen bez zbytečného odkladu informovat Objednatele o získání dotace z jakéhokoliv dotačního programu či od jakékoliv instituce, které bude Dopravce využívat při plnění Veřejných služeb dle této </w:t>
      </w:r>
      <w:r w:rsidR="00753FB5">
        <w:rPr>
          <w:szCs w:val="22"/>
        </w:rPr>
        <w:t>S</w:t>
      </w:r>
      <w:r w:rsidRPr="00A93A43">
        <w:rPr>
          <w:szCs w:val="22"/>
        </w:rPr>
        <w:t xml:space="preserve">mlouvy. Získá-li Dopravce dotaci související s plněním Veřejných služeb dle této </w:t>
      </w:r>
      <w:r w:rsidR="00753FB5">
        <w:rPr>
          <w:szCs w:val="22"/>
        </w:rPr>
        <w:t>S</w:t>
      </w:r>
      <w:r w:rsidRPr="00A93A43">
        <w:rPr>
          <w:szCs w:val="22"/>
        </w:rPr>
        <w:t xml:space="preserve">mlouvy, </w:t>
      </w:r>
      <w:r w:rsidR="0053312A">
        <w:rPr>
          <w:szCs w:val="22"/>
        </w:rPr>
        <w:t>D</w:t>
      </w:r>
      <w:r w:rsidR="00735370">
        <w:rPr>
          <w:szCs w:val="22"/>
        </w:rPr>
        <w:t xml:space="preserve">opravce výslovně souhlasí, že </w:t>
      </w:r>
      <w:r w:rsidRPr="00A93A43">
        <w:rPr>
          <w:szCs w:val="22"/>
        </w:rPr>
        <w:t xml:space="preserve">bude tato dotace zohledněna při výpočtu výše </w:t>
      </w:r>
      <w:r w:rsidR="000B4599">
        <w:rPr>
          <w:szCs w:val="22"/>
        </w:rPr>
        <w:t>K</w:t>
      </w:r>
      <w:r w:rsidRPr="00A93A43">
        <w:rPr>
          <w:szCs w:val="22"/>
        </w:rPr>
        <w:t>ompenzace v souladu s pravidly poskytovatele dotace.</w:t>
      </w:r>
    </w:p>
    <w:p w14:paraId="0D5F4894" w14:textId="77777777" w:rsidR="00A93A43" w:rsidRPr="00E82A4E" w:rsidRDefault="00E82A4E" w:rsidP="008C119D">
      <w:pPr>
        <w:pStyle w:val="Odstavec1"/>
        <w:tabs>
          <w:tab w:val="clear" w:pos="644"/>
        </w:tabs>
        <w:ind w:left="567" w:hanging="567"/>
        <w:rPr>
          <w:szCs w:val="22"/>
        </w:rPr>
      </w:pPr>
      <w:r w:rsidRPr="00E82A4E">
        <w:rPr>
          <w:szCs w:val="22"/>
        </w:rPr>
        <w:lastRenderedPageBreak/>
        <w:t xml:space="preserve">Dopravce je za všech okolností povinen zajistit po celou dobu plnění této Smlouvy dodržování veškerých právních předpisů vztahujících se k jeho činnosti, a to včetně právních předpisů upravujících legální zaměstnávání, spravedlivé odměňování a dodržování bezpečnosti a ochrany zdraví při práci. </w:t>
      </w:r>
      <w:r w:rsidRPr="00346DA6">
        <w:rPr>
          <w:szCs w:val="22"/>
        </w:rPr>
        <w:t xml:space="preserve"> </w:t>
      </w:r>
      <w:r>
        <w:rPr>
          <w:szCs w:val="22"/>
        </w:rPr>
        <w:t>Dopravce</w:t>
      </w:r>
      <w:r w:rsidRPr="00E82A4E">
        <w:rPr>
          <w:szCs w:val="22"/>
        </w:rPr>
        <w:t xml:space="preserve"> není oprávněn požadovat po svých poddodavatelích nepřiměřené podmínky a nesmí na poddodavatele v souvislosti s plněním této </w:t>
      </w:r>
      <w:r w:rsidR="00753FB5">
        <w:rPr>
          <w:szCs w:val="22"/>
        </w:rPr>
        <w:t>S</w:t>
      </w:r>
      <w:r w:rsidRPr="00E82A4E">
        <w:rPr>
          <w:szCs w:val="22"/>
        </w:rPr>
        <w:t xml:space="preserve">mlouvy přenášet rizika v rozsahu, který by podstatně přesahoval rozsah rizik samotného </w:t>
      </w:r>
      <w:r>
        <w:rPr>
          <w:szCs w:val="22"/>
        </w:rPr>
        <w:t xml:space="preserve">Dopravce </w:t>
      </w:r>
      <w:r w:rsidRPr="00E82A4E">
        <w:rPr>
          <w:szCs w:val="22"/>
        </w:rPr>
        <w:t xml:space="preserve">plynoucích z této </w:t>
      </w:r>
      <w:r>
        <w:rPr>
          <w:szCs w:val="22"/>
        </w:rPr>
        <w:t>S</w:t>
      </w:r>
      <w:r w:rsidRPr="00E82A4E">
        <w:rPr>
          <w:szCs w:val="22"/>
        </w:rPr>
        <w:t>mlouvy (zejména v otázce smluvních pokut a odpovědnosti</w:t>
      </w:r>
      <w:r>
        <w:rPr>
          <w:szCs w:val="22"/>
        </w:rPr>
        <w:t xml:space="preserve"> dodržování standardů kvality PID</w:t>
      </w:r>
      <w:r w:rsidRPr="00E82A4E">
        <w:rPr>
          <w:szCs w:val="22"/>
        </w:rPr>
        <w:t>).</w:t>
      </w:r>
    </w:p>
    <w:p w14:paraId="1B700439" w14:textId="77777777" w:rsidR="00A81E8F" w:rsidRDefault="00A81E8F" w:rsidP="002A2840">
      <w:pPr>
        <w:pStyle w:val="slo"/>
        <w:spacing w:before="360"/>
        <w:ind w:left="567"/>
      </w:pPr>
      <w:r>
        <w:t>Článek I</w:t>
      </w:r>
    </w:p>
    <w:p w14:paraId="335EC9DC" w14:textId="77777777" w:rsidR="00A81E8F" w:rsidRDefault="00A81E8F" w:rsidP="002A2840">
      <w:pPr>
        <w:pStyle w:val="Nzevlnku"/>
        <w:ind w:left="567"/>
      </w:pPr>
      <w:r>
        <w:t>Obecná ustanovení</w:t>
      </w:r>
      <w:r w:rsidR="006268FC">
        <w:t xml:space="preserve"> – Definice pojmů</w:t>
      </w:r>
    </w:p>
    <w:p w14:paraId="5672DDE1" w14:textId="77777777" w:rsidR="00A81E8F" w:rsidRDefault="00A81E8F" w:rsidP="008C119D">
      <w:pPr>
        <w:pStyle w:val="Odstavec1bezslovn"/>
        <w:spacing w:after="120"/>
        <w:ind w:left="567"/>
      </w:pPr>
      <w:r>
        <w:t>Pokud z kontextu nevyplývá n</w:t>
      </w:r>
      <w:r>
        <w:rPr>
          <w:rFonts w:eastAsia="TimesNewRoman"/>
        </w:rPr>
        <w:t>ě</w:t>
      </w:r>
      <w:r>
        <w:t xml:space="preserve">co jiného, mají následující výrazy použité v této </w:t>
      </w:r>
      <w:r w:rsidR="00753FB5">
        <w:t>S</w:t>
      </w:r>
      <w:r>
        <w:t>mlouv</w:t>
      </w:r>
      <w:r>
        <w:rPr>
          <w:rFonts w:eastAsia="TimesNewRoman"/>
        </w:rPr>
        <w:t xml:space="preserve">ě </w:t>
      </w:r>
      <w:r>
        <w:t>níže definovaný význam:</w:t>
      </w:r>
    </w:p>
    <w:p w14:paraId="0FB6DC3B" w14:textId="77777777" w:rsidR="00A81E8F" w:rsidRDefault="00A81E8F" w:rsidP="008C119D">
      <w:pPr>
        <w:pStyle w:val="Odstavec1bezslovn"/>
        <w:keepNext/>
        <w:spacing w:after="120"/>
        <w:ind w:left="567"/>
        <w:rPr>
          <w:b/>
          <w:bCs/>
          <w:i/>
          <w:iCs/>
        </w:rPr>
      </w:pPr>
      <w:r>
        <w:rPr>
          <w:b/>
          <w:bCs/>
          <w:i/>
          <w:iCs/>
        </w:rPr>
        <w:t>„Autobusová linka“</w:t>
      </w:r>
      <w:r w:rsidR="00B855BA">
        <w:rPr>
          <w:b/>
          <w:bCs/>
          <w:i/>
          <w:iCs/>
        </w:rPr>
        <w:t xml:space="preserve"> nebo „Linka“</w:t>
      </w:r>
    </w:p>
    <w:p w14:paraId="752B6E97" w14:textId="77777777" w:rsidR="00A81E8F" w:rsidRDefault="00A81E8F" w:rsidP="008C119D">
      <w:pPr>
        <w:pStyle w:val="Odstavec1bezslovn"/>
        <w:spacing w:after="120"/>
        <w:ind w:left="567"/>
      </w:pPr>
      <w:r>
        <w:t>znamená souhrn dopravních spojení na trase dopravní cesty ur</w:t>
      </w:r>
      <w:r>
        <w:rPr>
          <w:rFonts w:eastAsia="TimesNewRoman"/>
        </w:rPr>
        <w:t>č</w:t>
      </w:r>
      <w:r>
        <w:t>ené výchozí a cílovou zastávkou a ostatními zastávkami, na níž jsou pravideln</w:t>
      </w:r>
      <w:r>
        <w:rPr>
          <w:rFonts w:eastAsia="TimesNewRoman"/>
        </w:rPr>
        <w:t xml:space="preserve">ě </w:t>
      </w:r>
      <w:r>
        <w:t>poskytovány p</w:t>
      </w:r>
      <w:r>
        <w:rPr>
          <w:rFonts w:eastAsia="TimesNewRoman"/>
        </w:rPr>
        <w:t>ř</w:t>
      </w:r>
      <w:r>
        <w:t xml:space="preserve">epravní služby podle platné licence, podle schváleného jízdního </w:t>
      </w:r>
      <w:r>
        <w:rPr>
          <w:rFonts w:eastAsia="TimesNewRoman"/>
        </w:rPr>
        <w:t>ř</w:t>
      </w:r>
      <w:r>
        <w:t xml:space="preserve">ádu a dle této </w:t>
      </w:r>
      <w:r w:rsidR="00F81B75">
        <w:t>Smlouvy</w:t>
      </w:r>
      <w:r>
        <w:t xml:space="preserve">. </w:t>
      </w:r>
    </w:p>
    <w:p w14:paraId="1E3E88AD" w14:textId="77777777" w:rsidR="00A10EEE" w:rsidRDefault="00DC4BB9" w:rsidP="008C119D">
      <w:pPr>
        <w:pStyle w:val="Odstavec1bezslovn"/>
        <w:keepNext/>
        <w:spacing w:after="120"/>
        <w:ind w:left="567"/>
        <w:rPr>
          <w:b/>
          <w:bCs/>
          <w:i/>
          <w:iCs/>
        </w:rPr>
      </w:pPr>
      <w:r>
        <w:rPr>
          <w:b/>
          <w:bCs/>
          <w:i/>
          <w:iCs/>
        </w:rPr>
        <w:t>„</w:t>
      </w:r>
      <w:r w:rsidR="00A10EEE">
        <w:rPr>
          <w:b/>
          <w:bCs/>
          <w:i/>
          <w:iCs/>
        </w:rPr>
        <w:t>Bankovní záruka</w:t>
      </w:r>
      <w:r>
        <w:rPr>
          <w:b/>
          <w:bCs/>
          <w:i/>
          <w:iCs/>
        </w:rPr>
        <w:t>“</w:t>
      </w:r>
      <w:r w:rsidR="00A10EEE">
        <w:rPr>
          <w:b/>
          <w:bCs/>
          <w:i/>
          <w:iCs/>
        </w:rPr>
        <w:t xml:space="preserve"> </w:t>
      </w:r>
    </w:p>
    <w:p w14:paraId="600E0506" w14:textId="77777777" w:rsidR="009D6194" w:rsidRDefault="009D6194" w:rsidP="00D92223">
      <w:pPr>
        <w:pStyle w:val="Odstavec1bezslovn"/>
        <w:spacing w:after="120"/>
        <w:ind w:left="567"/>
      </w:pPr>
      <w:r w:rsidRPr="009D6194">
        <w:t xml:space="preserve">znamená záruku za zajištění povinností </w:t>
      </w:r>
      <w:r w:rsidR="00891B3D">
        <w:t>D</w:t>
      </w:r>
      <w:r w:rsidR="00891B3D" w:rsidRPr="009D6194">
        <w:t>opravce</w:t>
      </w:r>
      <w:r w:rsidRPr="009D6194">
        <w:t>, která má význam uvedený v </w:t>
      </w:r>
      <w:r w:rsidRPr="00A511AE">
        <w:t xml:space="preserve">článku </w:t>
      </w:r>
      <w:r w:rsidR="00D80444" w:rsidRPr="00A511AE">
        <w:t>XI</w:t>
      </w:r>
      <w:r w:rsidR="00B21F2B" w:rsidRPr="00A511AE">
        <w:t>X</w:t>
      </w:r>
      <w:r w:rsidRPr="009D6194">
        <w:t xml:space="preserve"> této</w:t>
      </w:r>
      <w:r>
        <w:t xml:space="preserve"> </w:t>
      </w:r>
      <w:r w:rsidR="00423A8A">
        <w:t>S</w:t>
      </w:r>
      <w:r>
        <w:t xml:space="preserve">mlouvy. </w:t>
      </w:r>
    </w:p>
    <w:p w14:paraId="14E3AF84" w14:textId="77777777" w:rsidR="00A81E8F" w:rsidRDefault="00A81E8F" w:rsidP="00D92223">
      <w:pPr>
        <w:pStyle w:val="Odstavec1bezslovn"/>
        <w:keepNext/>
        <w:spacing w:after="120"/>
        <w:ind w:left="567"/>
        <w:rPr>
          <w:b/>
          <w:bCs/>
          <w:i/>
          <w:iCs/>
        </w:rPr>
      </w:pPr>
      <w:r>
        <w:rPr>
          <w:b/>
          <w:bCs/>
          <w:i/>
          <w:iCs/>
        </w:rPr>
        <w:t>„Cena dodatečného dopravního výkonu“ (dále také jen „CDDV“)</w:t>
      </w:r>
    </w:p>
    <w:p w14:paraId="7DD129D9" w14:textId="77777777" w:rsidR="000B76D6" w:rsidRDefault="00A81E8F" w:rsidP="008C119D">
      <w:pPr>
        <w:pStyle w:val="Odstavec1bezslovn"/>
        <w:spacing w:after="120"/>
        <w:ind w:left="567"/>
      </w:pPr>
      <w:r>
        <w:t xml:space="preserve">znamená zvýšenou nebo sníženou cenu za jeden dodatečný linkový kilometr pro </w:t>
      </w:r>
      <w:r w:rsidR="009B3FDF">
        <w:t xml:space="preserve">typ </w:t>
      </w:r>
      <w:r w:rsidR="00466D23">
        <w:t>vozidla provozovaného na svazku</w:t>
      </w:r>
      <w:r w:rsidR="004445F0">
        <w:t xml:space="preserve"> </w:t>
      </w:r>
      <w:r w:rsidR="00731E8E">
        <w:t>L</w:t>
      </w:r>
      <w:r w:rsidR="004445F0">
        <w:t>inek</w:t>
      </w:r>
      <w:r w:rsidR="00466D23">
        <w:t xml:space="preserve">, na němž </w:t>
      </w:r>
      <w:r w:rsidR="0053312A">
        <w:t>D</w:t>
      </w:r>
      <w:r>
        <w:t xml:space="preserve">opravce plní své závazky v souladu s touto </w:t>
      </w:r>
      <w:r w:rsidR="00753FB5">
        <w:t>S</w:t>
      </w:r>
      <w:r>
        <w:t xml:space="preserve">mlouvou, v případě navýšení/snížení skutečného rozsahu výkonů podle této </w:t>
      </w:r>
      <w:r w:rsidR="00753FB5">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185052">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a podle území </w:t>
      </w:r>
      <w:r w:rsidR="00185052">
        <w:t>O</w:t>
      </w:r>
      <w:r>
        <w:t xml:space="preserve">bjednatele. Cena dodatečného dopravního výkonu </w:t>
      </w:r>
      <w:r w:rsidR="006874BA">
        <w:t xml:space="preserve">se specifikuje </w:t>
      </w:r>
      <w:r w:rsidR="001B5E80">
        <w:t xml:space="preserve">samostatně </w:t>
      </w:r>
      <w:r w:rsidR="006874BA">
        <w:t xml:space="preserve">pro jednotlivé </w:t>
      </w:r>
      <w:r w:rsidR="003E22B7">
        <w:t xml:space="preserve">typy </w:t>
      </w:r>
      <w:r w:rsidR="006874BA">
        <w:t xml:space="preserve">vozidel </w:t>
      </w:r>
      <w:proofErr w:type="spellStart"/>
      <w:r w:rsidR="006874BA">
        <w:t>Mn</w:t>
      </w:r>
      <w:proofErr w:type="spellEnd"/>
      <w:r w:rsidR="006874BA">
        <w:t xml:space="preserve">, </w:t>
      </w:r>
      <w:proofErr w:type="spellStart"/>
      <w:r w:rsidR="006874BA">
        <w:t>Md</w:t>
      </w:r>
      <w:proofErr w:type="spellEnd"/>
      <w:r w:rsidR="006874BA">
        <w:t xml:space="preserve">, </w:t>
      </w:r>
      <w:proofErr w:type="spellStart"/>
      <w:r w:rsidR="006874BA">
        <w:t>Md</w:t>
      </w:r>
      <w:proofErr w:type="spellEnd"/>
      <w:r w:rsidR="006874BA">
        <w:t xml:space="preserve">+, </w:t>
      </w:r>
      <w:proofErr w:type="spellStart"/>
      <w:r w:rsidR="006874BA">
        <w:t>Sd</w:t>
      </w:r>
      <w:proofErr w:type="spellEnd"/>
      <w:r w:rsidR="006874BA">
        <w:t xml:space="preserve">, </w:t>
      </w:r>
      <w:proofErr w:type="spellStart"/>
      <w:r w:rsidR="006874BA">
        <w:t>Sd</w:t>
      </w:r>
      <w:proofErr w:type="spellEnd"/>
      <w:r w:rsidR="006874BA">
        <w:t xml:space="preserve">+, </w:t>
      </w:r>
      <w:proofErr w:type="spellStart"/>
      <w:r w:rsidR="006874BA">
        <w:t>Kb</w:t>
      </w:r>
      <w:proofErr w:type="spellEnd"/>
      <w:r w:rsidR="006874BA">
        <w:t xml:space="preserve"> a </w:t>
      </w:r>
      <w:proofErr w:type="spellStart"/>
      <w:r w:rsidR="006874BA">
        <w:t>Kb</w:t>
      </w:r>
      <w:proofErr w:type="spellEnd"/>
      <w:r w:rsidR="006874BA">
        <w:t xml:space="preserve">+ </w:t>
      </w:r>
      <w:r w:rsidR="00FE1A44">
        <w:t xml:space="preserve">(jen typy vozidel použité pro plnění veřejných služeb oblasti) </w:t>
      </w:r>
      <w:r w:rsidR="006874BA">
        <w:t xml:space="preserve">a </w:t>
      </w:r>
      <w:r>
        <w:t xml:space="preserve">pro příslušné období podle této </w:t>
      </w:r>
      <w:r w:rsidR="00753FB5">
        <w:t>S</w:t>
      </w:r>
      <w:r>
        <w:t>mlouvy se určí z </w:t>
      </w:r>
      <w:r w:rsidR="0039518C">
        <w:t>N</w:t>
      </w:r>
      <w:r>
        <w:t xml:space="preserve">abídkové ceny dodatečného </w:t>
      </w:r>
      <w:r w:rsidR="00875C51">
        <w:t xml:space="preserve">dopravního </w:t>
      </w:r>
      <w:r>
        <w:t xml:space="preserve">výkonu podle pravidel pro změnu ceny dopravního výkonu obsažených v této </w:t>
      </w:r>
      <w:r w:rsidR="00753FB5">
        <w:t>S</w:t>
      </w:r>
      <w:r>
        <w:t xml:space="preserve">mlouvě. </w:t>
      </w:r>
      <w:r w:rsidR="006874BA">
        <w:t>C</w:t>
      </w:r>
      <w:r>
        <w:t xml:space="preserve">ena dodatečného dopravního výkonu v sobě obsahuje ekonomicky oprávněné náklady </w:t>
      </w:r>
      <w:r w:rsidR="0053312A">
        <w:t>D</w:t>
      </w:r>
      <w:r>
        <w:t>opravce</w:t>
      </w:r>
      <w:r w:rsidR="001958FA" w:rsidRPr="001958FA">
        <w:t xml:space="preserve"> na zajištění výkonů svazku včetně přiměřených </w:t>
      </w:r>
      <w:r w:rsidR="00114F3A">
        <w:t xml:space="preserve">provozních </w:t>
      </w:r>
      <w:r w:rsidR="001958FA" w:rsidRPr="001958FA">
        <w:t>záloh</w:t>
      </w:r>
      <w:r w:rsidRPr="001958FA">
        <w:t xml:space="preserve"> </w:t>
      </w:r>
      <w:r>
        <w:t>a přiměřený zisk</w:t>
      </w:r>
      <w:r w:rsidR="002E42EC">
        <w:t xml:space="preserve"> </w:t>
      </w:r>
      <w:r w:rsidR="00BE00A3" w:rsidRPr="00BE00A3">
        <w:t xml:space="preserve">a je zvýšena o náklady </w:t>
      </w:r>
      <w:r w:rsidR="00564A98">
        <w:t>S</w:t>
      </w:r>
      <w:r w:rsidR="00BE00A3" w:rsidRPr="00BE00A3">
        <w:t>lužeb organizátora</w:t>
      </w:r>
      <w:r w:rsidR="00090D1C">
        <w:t>/organizátorů</w:t>
      </w:r>
      <w:r w:rsidR="00BB5045">
        <w:t xml:space="preserve"> (na výkony dle působnosti </w:t>
      </w:r>
      <w:r w:rsidR="00CD42B0">
        <w:t>O</w:t>
      </w:r>
      <w:r w:rsidR="00BB5045">
        <w:t>rganizátorů)</w:t>
      </w:r>
      <w:r w:rsidR="00875C51">
        <w:t>.</w:t>
      </w:r>
      <w:r w:rsidR="009B3FDF">
        <w:t xml:space="preserve"> </w:t>
      </w:r>
      <w:r w:rsidR="000B76D6">
        <w:t xml:space="preserve">CDDV neobsahuje </w:t>
      </w:r>
      <w:r w:rsidR="000B76D6" w:rsidRPr="004C507D">
        <w:t>náklady na zastávkovou péči</w:t>
      </w:r>
      <w:r w:rsidR="000B76D6">
        <w:t xml:space="preserve"> a vjezdy do autobusových nádraží/terminálů</w:t>
      </w:r>
      <w:r w:rsidR="000B76D6" w:rsidRPr="004C507D">
        <w:t xml:space="preserve"> </w:t>
      </w:r>
      <w:r w:rsidR="000B76D6">
        <w:t xml:space="preserve">a mýto, hrazené na objednaných výkonech dle jízdního řádu (mimo režijní výkony), které se pro výpočet </w:t>
      </w:r>
      <w:r w:rsidR="000B4599">
        <w:t>K</w:t>
      </w:r>
      <w:r w:rsidR="000B76D6">
        <w:t>ompenzace připočítávají až k nákladům vypočteným z ujetých výkonů hrazených</w:t>
      </w:r>
      <w:r w:rsidR="009C294C">
        <w:t xml:space="preserve"> dle postupů stanovených touto S</w:t>
      </w:r>
      <w:r w:rsidR="000B76D6">
        <w:t xml:space="preserve">mlouvou. </w:t>
      </w:r>
    </w:p>
    <w:p w14:paraId="5C3F744C" w14:textId="77777777" w:rsidR="00466D23" w:rsidRDefault="00A81E8F" w:rsidP="008C119D">
      <w:pPr>
        <w:pStyle w:val="Odstavec1bezslovn"/>
        <w:keepNext/>
        <w:spacing w:after="120"/>
        <w:ind w:left="567"/>
        <w:rPr>
          <w:b/>
          <w:bCs/>
          <w:i/>
          <w:iCs/>
        </w:rPr>
      </w:pPr>
      <w:r>
        <w:rPr>
          <w:b/>
          <w:bCs/>
          <w:i/>
          <w:iCs/>
        </w:rPr>
        <w:t>„Cena dopravního výkonu“ (dále také jen „CDV“)</w:t>
      </w:r>
      <w:r w:rsidR="006874BA" w:rsidRPr="00466D23" w:rsidDel="006874BA">
        <w:t xml:space="preserve"> </w:t>
      </w:r>
    </w:p>
    <w:p w14:paraId="095D7B3A" w14:textId="77777777" w:rsidR="00A81E8F" w:rsidRDefault="00A81E8F" w:rsidP="008C119D">
      <w:pPr>
        <w:pStyle w:val="Odstavec1bezslovn"/>
        <w:spacing w:after="120"/>
        <w:ind w:left="567"/>
      </w:pPr>
      <w:r>
        <w:t>znamená cenu za jeden linkový kilometr pro</w:t>
      </w:r>
      <w:r w:rsidR="00FC37FD" w:rsidRPr="00FC37FD">
        <w:t xml:space="preserve"> </w:t>
      </w:r>
      <w:r w:rsidR="00412736">
        <w:t xml:space="preserve">typ </w:t>
      </w:r>
      <w:r w:rsidR="00FC37FD">
        <w:t xml:space="preserve">vozidla provozovaného na svazku </w:t>
      </w:r>
      <w:r w:rsidR="00731E8E">
        <w:t>L</w:t>
      </w:r>
      <w:r w:rsidR="00FC37FD">
        <w:t>in</w:t>
      </w:r>
      <w:r w:rsidR="004445F0">
        <w:t>e</w:t>
      </w:r>
      <w:r w:rsidR="00FC37FD">
        <w:t>k</w:t>
      </w:r>
      <w:r>
        <w:t>, na n</w:t>
      </w:r>
      <w:r w:rsidR="00F93E06">
        <w:t>ěmž</w:t>
      </w:r>
      <w:r>
        <w:t xml:space="preserve"> </w:t>
      </w:r>
      <w:r w:rsidR="0053312A">
        <w:t>D</w:t>
      </w:r>
      <w:r>
        <w:t xml:space="preserve">opravce plní své závazky v souladu s touto </w:t>
      </w:r>
      <w:r w:rsidR="00753FB5">
        <w:t>S</w:t>
      </w:r>
      <w:r>
        <w:t xml:space="preserve">mlouvou, a to dále v </w:t>
      </w:r>
      <w:r>
        <w:rPr>
          <w:rFonts w:eastAsia="TimesNewRoman"/>
        </w:rPr>
        <w:t>č</w:t>
      </w:r>
      <w:r>
        <w:t>len</w:t>
      </w:r>
      <w:r>
        <w:rPr>
          <w:rFonts w:eastAsia="TimesNewRoman"/>
        </w:rPr>
        <w:t>ě</w:t>
      </w:r>
      <w:r>
        <w:t xml:space="preserve">ní podle typu vozidla a podle území </w:t>
      </w:r>
      <w:r w:rsidR="00185052">
        <w:t>O</w:t>
      </w:r>
      <w:r>
        <w:t>bjednatele. Cena dopravního výkonu</w:t>
      </w:r>
      <w:r w:rsidR="00C035F9">
        <w:t xml:space="preserve"> se specifikuje</w:t>
      </w:r>
      <w:r w:rsidR="001B5E80" w:rsidRPr="001B5E80">
        <w:t xml:space="preserve"> </w:t>
      </w:r>
      <w:r w:rsidR="001B5E80">
        <w:t>samostatně</w:t>
      </w:r>
      <w:r w:rsidR="00C035F9">
        <w:t xml:space="preserve"> pro jednotlivé </w:t>
      </w:r>
      <w:r w:rsidR="00F42AC0">
        <w:t xml:space="preserve">typy </w:t>
      </w:r>
      <w:r w:rsidR="00C035F9">
        <w:t xml:space="preserve">vozidel </w:t>
      </w:r>
      <w:proofErr w:type="spellStart"/>
      <w:r w:rsidR="00C035F9">
        <w:t>Mn</w:t>
      </w:r>
      <w:proofErr w:type="spellEnd"/>
      <w:r w:rsidR="00C035F9">
        <w:t xml:space="preserve">, </w:t>
      </w:r>
      <w:proofErr w:type="spellStart"/>
      <w:r w:rsidR="00C035F9">
        <w:t>Md</w:t>
      </w:r>
      <w:proofErr w:type="spellEnd"/>
      <w:r w:rsidR="00C035F9">
        <w:t xml:space="preserve">, </w:t>
      </w:r>
      <w:proofErr w:type="spellStart"/>
      <w:r w:rsidR="00C035F9">
        <w:t>Md</w:t>
      </w:r>
      <w:proofErr w:type="spellEnd"/>
      <w:r w:rsidR="00C035F9">
        <w:t xml:space="preserve">+, </w:t>
      </w:r>
      <w:proofErr w:type="spellStart"/>
      <w:r w:rsidR="00C035F9">
        <w:t>Sd</w:t>
      </w:r>
      <w:proofErr w:type="spellEnd"/>
      <w:r w:rsidR="00C035F9">
        <w:t xml:space="preserve">, </w:t>
      </w:r>
      <w:proofErr w:type="spellStart"/>
      <w:r w:rsidR="00C035F9">
        <w:t>Sd</w:t>
      </w:r>
      <w:proofErr w:type="spellEnd"/>
      <w:r w:rsidR="00C035F9">
        <w:t xml:space="preserve">+, </w:t>
      </w:r>
      <w:proofErr w:type="spellStart"/>
      <w:r w:rsidR="00C035F9">
        <w:t>Kb</w:t>
      </w:r>
      <w:proofErr w:type="spellEnd"/>
      <w:r w:rsidR="00C035F9">
        <w:t xml:space="preserve"> a </w:t>
      </w:r>
      <w:proofErr w:type="spellStart"/>
      <w:r w:rsidR="00C035F9">
        <w:t>Kb</w:t>
      </w:r>
      <w:proofErr w:type="spellEnd"/>
      <w:r w:rsidR="00C035F9">
        <w:t xml:space="preserve">+ </w:t>
      </w:r>
      <w:r w:rsidR="00FE1A44">
        <w:t xml:space="preserve">(jen typy vozidel použité pro plnění veřejných služeb oblasti) </w:t>
      </w:r>
      <w:r w:rsidR="00C035F9">
        <w:t>a</w:t>
      </w:r>
      <w:r>
        <w:t xml:space="preserve"> pro příslušné období podle této </w:t>
      </w:r>
      <w:r w:rsidR="00753FB5">
        <w:t>S</w:t>
      </w:r>
      <w:r>
        <w:t>mlouvy se určí z </w:t>
      </w:r>
      <w:r w:rsidR="0039518C">
        <w:t>N</w:t>
      </w:r>
      <w:r>
        <w:t xml:space="preserve">abídkové ceny dopravního výkonu podle pravidel pro změnu ceny dopravního výkonu obsažených v této </w:t>
      </w:r>
      <w:r w:rsidR="00753FB5">
        <w:t>S</w:t>
      </w:r>
      <w:r>
        <w:t xml:space="preserve">mlouvě. </w:t>
      </w:r>
      <w:r w:rsidR="006874BA">
        <w:t>C</w:t>
      </w:r>
      <w:r>
        <w:t xml:space="preserve">ena dopravního výkonu v sobě obsahuje ekonomicky oprávněné náklady </w:t>
      </w:r>
      <w:r w:rsidR="0053312A">
        <w:t>D</w:t>
      </w:r>
      <w:r>
        <w:t>opravce</w:t>
      </w:r>
      <w:r w:rsidR="00C12554">
        <w:t xml:space="preserve"> na zajištění výkonů svazku včetně přiměřených</w:t>
      </w:r>
      <w:r w:rsidR="004E4B3E">
        <w:t xml:space="preserve"> provozních</w:t>
      </w:r>
      <w:r w:rsidR="00C12554">
        <w:t xml:space="preserve"> záloh</w:t>
      </w:r>
      <w:r w:rsidR="009C1ED5">
        <w:t xml:space="preserve"> a</w:t>
      </w:r>
      <w:r>
        <w:t xml:space="preserve"> přiměřený zisk</w:t>
      </w:r>
      <w:r w:rsidR="00132BC0">
        <w:t xml:space="preserve"> </w:t>
      </w:r>
      <w:r w:rsidR="009C1ED5">
        <w:t xml:space="preserve">a je zvýšena </w:t>
      </w:r>
      <w:r w:rsidR="009C1ED5">
        <w:lastRenderedPageBreak/>
        <w:t xml:space="preserve">o náklady </w:t>
      </w:r>
      <w:r w:rsidR="00564A98">
        <w:t>S</w:t>
      </w:r>
      <w:r w:rsidR="009C1ED5">
        <w:t xml:space="preserve">lužeb </w:t>
      </w:r>
      <w:r w:rsidR="00132BC0">
        <w:t>organizátora</w:t>
      </w:r>
      <w:r w:rsidR="00090D1C">
        <w:t>/organizátorů</w:t>
      </w:r>
      <w:r w:rsidR="00BB5045">
        <w:t xml:space="preserve"> </w:t>
      </w:r>
      <w:r w:rsidR="00BB5045" w:rsidRPr="00BB5045">
        <w:t xml:space="preserve">(na výkony dle působnosti </w:t>
      </w:r>
      <w:r w:rsidR="00FF2829">
        <w:t>O</w:t>
      </w:r>
      <w:r w:rsidR="00BB5045" w:rsidRPr="00BB5045">
        <w:t>rganizátorů)</w:t>
      </w:r>
      <w:r w:rsidR="008409A7">
        <w:t xml:space="preserve">. CDV neobsahuje </w:t>
      </w:r>
      <w:r w:rsidR="00BF2B4B" w:rsidRPr="004C507D">
        <w:t>náklady na zastávkovou péči</w:t>
      </w:r>
      <w:r w:rsidR="008409A7">
        <w:t xml:space="preserve"> a vjezdy do autobusových nádraží/terminálů</w:t>
      </w:r>
      <w:r w:rsidR="00BF2B4B" w:rsidRPr="004C507D">
        <w:t xml:space="preserve"> </w:t>
      </w:r>
      <w:r w:rsidR="008409A7">
        <w:t>a mýto, hrazené na objednaných výkonech dle jízdního řádu (mimo režijní výkony)</w:t>
      </w:r>
      <w:r w:rsidR="000B76D6">
        <w:t>, které se</w:t>
      </w:r>
      <w:r w:rsidR="008409A7">
        <w:t xml:space="preserve"> </w:t>
      </w:r>
      <w:r w:rsidR="000B76D6">
        <w:t xml:space="preserve">pro výpočet </w:t>
      </w:r>
      <w:r w:rsidR="000B4599">
        <w:t>K</w:t>
      </w:r>
      <w:r w:rsidR="000B76D6">
        <w:t xml:space="preserve">ompenzace připočítávají až </w:t>
      </w:r>
      <w:r w:rsidR="00F45B9D">
        <w:t xml:space="preserve">k nákladům vypočteným z ujetých </w:t>
      </w:r>
      <w:r w:rsidR="000B76D6">
        <w:t xml:space="preserve">výkonů hrazených dle postupů stanovených touto </w:t>
      </w:r>
      <w:r w:rsidR="009C294C">
        <w:t>S</w:t>
      </w:r>
      <w:r w:rsidR="000B76D6">
        <w:t>mlouvou</w:t>
      </w:r>
      <w:r w:rsidR="00F45B9D">
        <w:t>.</w:t>
      </w:r>
      <w:r w:rsidR="008409A7">
        <w:t xml:space="preserve"> </w:t>
      </w:r>
    </w:p>
    <w:p w14:paraId="624D1DF6" w14:textId="77777777" w:rsidR="001403BE" w:rsidRPr="009D04BA" w:rsidRDefault="001403BE" w:rsidP="008C119D">
      <w:pPr>
        <w:pStyle w:val="Odstavec1bezslovn"/>
        <w:keepNext/>
        <w:spacing w:after="120"/>
        <w:ind w:left="567"/>
        <w:rPr>
          <w:b/>
          <w:i/>
          <w:iCs/>
        </w:rPr>
      </w:pPr>
      <w:r>
        <w:rPr>
          <w:b/>
          <w:i/>
          <w:iCs/>
        </w:rPr>
        <w:t xml:space="preserve">„Dispečerský systém“ </w:t>
      </w:r>
    </w:p>
    <w:p w14:paraId="4383418E" w14:textId="77777777" w:rsidR="001403BE" w:rsidRPr="0061750C" w:rsidRDefault="001403BE" w:rsidP="008C119D">
      <w:pPr>
        <w:pStyle w:val="Odstavec1bezslovn"/>
        <w:spacing w:after="120"/>
        <w:ind w:left="567"/>
      </w:pPr>
      <w:r w:rsidRPr="0061750C">
        <w:t xml:space="preserve">je programové vybavení pro monitorování provozu vozidel v reálném čase. </w:t>
      </w:r>
      <w:r>
        <w:t>Ke dni uzavření této Smlouvy je tímto programovým vybavením l</w:t>
      </w:r>
      <w:r w:rsidRPr="0061750C">
        <w:t xml:space="preserve">okální aplikace </w:t>
      </w:r>
      <w:proofErr w:type="spellStart"/>
      <w:r w:rsidRPr="0061750C">
        <w:t>MPVDesktop</w:t>
      </w:r>
      <w:proofErr w:type="spellEnd"/>
      <w:r>
        <w:t>,</w:t>
      </w:r>
      <w:r w:rsidRPr="0061750C">
        <w:t xml:space="preserve"> určen</w:t>
      </w:r>
      <w:r w:rsidR="00875C51">
        <w:t>á</w:t>
      </w:r>
      <w:r w:rsidRPr="0061750C">
        <w:t xml:space="preserve"> k zadávání denního vypravení, zadávání mimořádností v provozu, správě číselníku vozidel, zasílání zpráv do vozidel a zadávání informací na zastávkové informační panely</w:t>
      </w:r>
      <w:r>
        <w:t xml:space="preserve"> (dále jen „</w:t>
      </w:r>
      <w:proofErr w:type="spellStart"/>
      <w:r w:rsidRPr="00C6028F">
        <w:rPr>
          <w:b/>
          <w:bCs/>
        </w:rPr>
        <w:t>MPVDesktop</w:t>
      </w:r>
      <w:proofErr w:type="spellEnd"/>
      <w:r>
        <w:t>“) a</w:t>
      </w:r>
      <w:r w:rsidRPr="0061750C">
        <w:t xml:space="preserve"> </w:t>
      </w:r>
      <w:r>
        <w:t>i</w:t>
      </w:r>
      <w:r w:rsidRPr="0061750C">
        <w:t xml:space="preserve">nternetová verze </w:t>
      </w:r>
      <w:proofErr w:type="spellStart"/>
      <w:r w:rsidRPr="0061750C">
        <w:t>MPVnet</w:t>
      </w:r>
      <w:proofErr w:type="spellEnd"/>
      <w:r>
        <w:t>, která</w:t>
      </w:r>
      <w:r w:rsidRPr="0061750C">
        <w:t xml:space="preserve"> slouží k monitoringu provozu na </w:t>
      </w:r>
      <w:r w:rsidR="0058548C">
        <w:t>L</w:t>
      </w:r>
      <w:r w:rsidRPr="0061750C">
        <w:t>inkách, sledování pravidelnosti provozu, grafickému zobrazení pohybu vozidel na mapovém podkladu, generování sestav a pro informování cestujících</w:t>
      </w:r>
      <w:r>
        <w:t xml:space="preserve"> (dále jen „</w:t>
      </w:r>
      <w:proofErr w:type="spellStart"/>
      <w:r w:rsidRPr="00C6028F">
        <w:rPr>
          <w:b/>
          <w:bCs/>
        </w:rPr>
        <w:t>MPVnet</w:t>
      </w:r>
      <w:proofErr w:type="spellEnd"/>
      <w:r>
        <w:t>“)</w:t>
      </w:r>
      <w:r w:rsidRPr="0061750C">
        <w:t>.</w:t>
      </w:r>
      <w:r>
        <w:t xml:space="preserve"> V případě změny Dispečerského systému bude uzavřen mezi smluvními stranami dodatek k této Smlouvě.</w:t>
      </w:r>
    </w:p>
    <w:p w14:paraId="1D76C09A" w14:textId="77777777" w:rsidR="00A10EEE" w:rsidRDefault="00DC4BB9" w:rsidP="008C119D">
      <w:pPr>
        <w:pStyle w:val="Odstavec1bezslovn"/>
        <w:keepNext/>
        <w:spacing w:after="120"/>
        <w:ind w:left="567"/>
        <w:rPr>
          <w:b/>
          <w:bCs/>
          <w:i/>
          <w:iCs/>
        </w:rPr>
      </w:pPr>
      <w:r>
        <w:rPr>
          <w:b/>
          <w:bCs/>
          <w:i/>
          <w:iCs/>
        </w:rPr>
        <w:t>„</w:t>
      </w:r>
      <w:r w:rsidR="00A10EEE">
        <w:rPr>
          <w:b/>
          <w:bCs/>
          <w:i/>
          <w:iCs/>
        </w:rPr>
        <w:t>Doba plnění</w:t>
      </w:r>
      <w:r>
        <w:rPr>
          <w:b/>
          <w:bCs/>
          <w:i/>
          <w:iCs/>
        </w:rPr>
        <w:t>“</w:t>
      </w:r>
      <w:r w:rsidR="00A10EEE">
        <w:rPr>
          <w:b/>
          <w:bCs/>
          <w:i/>
          <w:iCs/>
        </w:rPr>
        <w:t xml:space="preserve"> </w:t>
      </w:r>
    </w:p>
    <w:p w14:paraId="6FC78984" w14:textId="77777777" w:rsidR="00A81CEE" w:rsidRPr="00A81CEE" w:rsidRDefault="00A81CEE" w:rsidP="008C119D">
      <w:pPr>
        <w:pStyle w:val="Odstavec1bezslovn"/>
        <w:spacing w:after="120"/>
        <w:ind w:left="567"/>
        <w:rPr>
          <w:b/>
          <w:bCs/>
          <w:i/>
          <w:iCs/>
        </w:rPr>
      </w:pPr>
      <w:r w:rsidRPr="00A81CEE">
        <w:t>znamená dobu</w:t>
      </w:r>
      <w:r w:rsidR="00AA6632">
        <w:t xml:space="preserve"> počínající okamžikem Zahájení provozu,</w:t>
      </w:r>
      <w:r w:rsidRPr="00A81CEE">
        <w:t xml:space="preserve"> ve které bude </w:t>
      </w:r>
      <w:r w:rsidR="0053312A">
        <w:t>D</w:t>
      </w:r>
      <w:r w:rsidRPr="00A81CEE">
        <w:t xml:space="preserve">opravce poskytovat </w:t>
      </w:r>
      <w:r w:rsidR="00AA6632">
        <w:t>V</w:t>
      </w:r>
      <w:r w:rsidRPr="00A81CEE">
        <w:t xml:space="preserve">eřejné služby dle podmínek této </w:t>
      </w:r>
      <w:r w:rsidR="00753FB5">
        <w:t>S</w:t>
      </w:r>
      <w:r w:rsidRPr="00A81CEE">
        <w:t xml:space="preserve">mlouvy. Veřejné služby podle této </w:t>
      </w:r>
      <w:r w:rsidR="00753FB5">
        <w:t>S</w:t>
      </w:r>
      <w:r w:rsidRPr="00A81CEE">
        <w:t xml:space="preserve">mlouvy budou </w:t>
      </w:r>
      <w:r w:rsidR="0053312A">
        <w:t>D</w:t>
      </w:r>
      <w:r w:rsidRPr="00A81CEE">
        <w:t>opravcem poskytovány po dobu</w:t>
      </w:r>
      <w:r w:rsidR="00AA6632">
        <w:t xml:space="preserve"> </w:t>
      </w:r>
      <w:r w:rsidRPr="00A81CEE">
        <w:t>120 měsíců</w:t>
      </w:r>
      <w:r w:rsidR="00AA6632">
        <w:t xml:space="preserve"> od Zahájení provozu</w:t>
      </w:r>
      <w:r w:rsidRPr="00A81CEE">
        <w:t xml:space="preserve">. </w:t>
      </w:r>
    </w:p>
    <w:p w14:paraId="54F38849" w14:textId="77777777" w:rsidR="00A81E8F" w:rsidRDefault="009055A4" w:rsidP="008C119D">
      <w:pPr>
        <w:pStyle w:val="Odstavec1bezslovn"/>
        <w:keepNext/>
        <w:spacing w:after="120"/>
        <w:ind w:left="567"/>
        <w:rPr>
          <w:b/>
          <w:bCs/>
          <w:i/>
          <w:iCs/>
        </w:rPr>
      </w:pPr>
      <w:r>
        <w:rPr>
          <w:b/>
          <w:bCs/>
          <w:i/>
          <w:iCs/>
        </w:rPr>
        <w:t>„</w:t>
      </w:r>
      <w:r w:rsidR="00A81E8F">
        <w:rPr>
          <w:b/>
          <w:bCs/>
          <w:i/>
          <w:iCs/>
        </w:rPr>
        <w:t>Dopravní úřad</w:t>
      </w:r>
      <w:r w:rsidR="008C1BB4">
        <w:rPr>
          <w:b/>
          <w:bCs/>
          <w:i/>
          <w:iCs/>
        </w:rPr>
        <w:t>“</w:t>
      </w:r>
    </w:p>
    <w:p w14:paraId="1DC031C3" w14:textId="77777777" w:rsidR="00A81E8F" w:rsidRDefault="00A81E8F" w:rsidP="008C119D">
      <w:pPr>
        <w:pStyle w:val="Odstavec1bezslovn"/>
        <w:spacing w:after="120"/>
        <w:ind w:left="567"/>
      </w:pPr>
      <w:r>
        <w:t>znamená p</w:t>
      </w:r>
      <w:r>
        <w:rPr>
          <w:rFonts w:eastAsia="TimesNewRoman"/>
        </w:rPr>
        <w:t>ř</w:t>
      </w:r>
      <w:r>
        <w:t>íslušný krajský ú</w:t>
      </w:r>
      <w:r>
        <w:rPr>
          <w:rFonts w:eastAsia="TimesNewRoman"/>
        </w:rPr>
        <w:t>ř</w:t>
      </w:r>
      <w:r>
        <w:t xml:space="preserve">ad </w:t>
      </w:r>
      <w:r w:rsidR="00BB5045">
        <w:t xml:space="preserve">Středočeského kraje </w:t>
      </w:r>
      <w:r>
        <w:t>nebo Magistrát HMP, vykonávající v rámci p</w:t>
      </w:r>
      <w:r>
        <w:rPr>
          <w:rFonts w:eastAsia="TimesNewRoman"/>
        </w:rPr>
        <w:t>ř</w:t>
      </w:r>
      <w:r>
        <w:t>enesené p</w:t>
      </w:r>
      <w:r>
        <w:rPr>
          <w:rFonts w:eastAsia="TimesNewRoman"/>
        </w:rPr>
        <w:t>ů</w:t>
      </w:r>
      <w:r>
        <w:t xml:space="preserve">sobnosti své pravomoci dle zákona </w:t>
      </w:r>
      <w:r>
        <w:rPr>
          <w:rFonts w:eastAsia="TimesNewRoman"/>
        </w:rPr>
        <w:t>č</w:t>
      </w:r>
      <w:r>
        <w:t>. 111/1994 Sb. o silni</w:t>
      </w:r>
      <w:r>
        <w:rPr>
          <w:rFonts w:eastAsia="TimesNewRoman"/>
        </w:rPr>
        <w:t>č</w:t>
      </w:r>
      <w:r>
        <w:t>ní doprav</w:t>
      </w:r>
      <w:r>
        <w:rPr>
          <w:rFonts w:eastAsia="TimesNewRoman"/>
        </w:rPr>
        <w:t xml:space="preserve">ě, ve znění </w:t>
      </w:r>
      <w:r w:rsidRPr="00A10EEE">
        <w:t>pozdějších</w:t>
      </w:r>
      <w:r>
        <w:rPr>
          <w:rFonts w:eastAsia="TimesNewRoman"/>
        </w:rPr>
        <w:t xml:space="preserve"> předpisů (dále jen „</w:t>
      </w:r>
      <w:r w:rsidRPr="00245593">
        <w:rPr>
          <w:rFonts w:eastAsia="TimesNewRoman"/>
          <w:b/>
        </w:rPr>
        <w:t>zákon o silniční dopravě</w:t>
      </w:r>
      <w:r>
        <w:rPr>
          <w:rFonts w:eastAsia="TimesNewRoman"/>
        </w:rPr>
        <w:t>“).</w:t>
      </w:r>
    </w:p>
    <w:p w14:paraId="7141C620" w14:textId="77777777" w:rsidR="00482092" w:rsidRDefault="00482092" w:rsidP="008C119D">
      <w:pPr>
        <w:pStyle w:val="Odstavec1bezslovn"/>
        <w:keepNext/>
        <w:spacing w:after="120"/>
        <w:ind w:left="567"/>
        <w:rPr>
          <w:b/>
          <w:bCs/>
          <w:i/>
          <w:iCs/>
        </w:rPr>
      </w:pPr>
      <w:r>
        <w:rPr>
          <w:b/>
          <w:bCs/>
          <w:i/>
          <w:iCs/>
        </w:rPr>
        <w:t>„DPP“</w:t>
      </w:r>
    </w:p>
    <w:p w14:paraId="035AB3FD" w14:textId="77777777" w:rsidR="00482092" w:rsidRDefault="00482092" w:rsidP="008C119D">
      <w:pPr>
        <w:pStyle w:val="Odstavec1bezslovn"/>
        <w:spacing w:after="120"/>
        <w:ind w:left="567"/>
      </w:pPr>
      <w:r>
        <w:t>je Dopravní podnik hl. m. Prahy, akciová společnost, se sídlem Praha 9, Sokolovská</w:t>
      </w:r>
      <w:r w:rsidR="00832FF8" w:rsidRPr="00832FF8">
        <w:t>42/217</w:t>
      </w:r>
      <w:r>
        <w:t>, PSČ 19022, IČO: 00005886, DIČ: 00005886, zapsána v obchodním rejstříku u Městského soudu v Praze, oddíl B, vložka 847.</w:t>
      </w:r>
    </w:p>
    <w:p w14:paraId="49B795D9" w14:textId="77777777" w:rsidR="00447D1F" w:rsidRPr="00C2727F" w:rsidRDefault="00447D1F" w:rsidP="00D92223">
      <w:pPr>
        <w:pStyle w:val="Odstavec1bezslovn"/>
        <w:keepNext/>
        <w:spacing w:after="120"/>
        <w:ind w:left="567"/>
        <w:rPr>
          <w:b/>
          <w:bCs/>
          <w:i/>
          <w:iCs/>
        </w:rPr>
      </w:pPr>
      <w:r w:rsidRPr="00C2727F">
        <w:rPr>
          <w:b/>
          <w:bCs/>
          <w:i/>
          <w:iCs/>
        </w:rPr>
        <w:t>„EČV“</w:t>
      </w:r>
    </w:p>
    <w:p w14:paraId="22FC94BA" w14:textId="77777777" w:rsidR="00447D1F" w:rsidRDefault="00447D1F" w:rsidP="008C119D">
      <w:pPr>
        <w:pStyle w:val="Odstavec1bezslovn"/>
        <w:spacing w:after="120"/>
        <w:ind w:left="567"/>
      </w:pPr>
      <w:r w:rsidRPr="00447D1F">
        <w:t>čist</w:t>
      </w:r>
      <w:r>
        <w:t>á</w:t>
      </w:r>
      <w:r w:rsidRPr="00447D1F">
        <w:t xml:space="preserve"> a energeticky účinn</w:t>
      </w:r>
      <w:r>
        <w:t>á</w:t>
      </w:r>
      <w:r w:rsidRPr="00447D1F">
        <w:t xml:space="preserve"> silniční</w:t>
      </w:r>
      <w:r>
        <w:t xml:space="preserve"> vozid</w:t>
      </w:r>
      <w:r w:rsidRPr="00447D1F">
        <w:t>l</w:t>
      </w:r>
      <w:r>
        <w:t>a</w:t>
      </w:r>
      <w:r w:rsidR="001A65F8">
        <w:t xml:space="preserve"> splňující zejména požadavky na </w:t>
      </w:r>
      <w:r w:rsidR="002F5C6F" w:rsidRPr="00D25439">
        <w:t>ekologicky čist</w:t>
      </w:r>
      <w:r w:rsidR="002F5C6F">
        <w:t>á</w:t>
      </w:r>
      <w:r w:rsidR="002F5C6F" w:rsidRPr="00D25439">
        <w:t xml:space="preserve"> </w:t>
      </w:r>
      <w:r w:rsidR="00444E03">
        <w:t xml:space="preserve">vozidla ve smyslu </w:t>
      </w:r>
      <w:r w:rsidR="004226AB" w:rsidRPr="001664C3">
        <w:t>směrnic</w:t>
      </w:r>
      <w:r w:rsidR="004226AB">
        <w:t>e</w:t>
      </w:r>
      <w:r w:rsidR="004226AB" w:rsidRPr="001664C3">
        <w:t xml:space="preserve"> Evropského parlamentu a Rady (EU) 2019/1161 ze dne 20. června 2019, kterou se mění </w:t>
      </w:r>
      <w:hyperlink r:id="rId8" w:history="1">
        <w:r w:rsidR="004226AB" w:rsidRPr="001664C3">
          <w:t>směrnice 2009/33/ES o podpoře čistých a energeticky účinných silničních vozidel podíl ekologicky čistých nebo nízkoemisních vozidel</w:t>
        </w:r>
      </w:hyperlink>
      <w:r w:rsidR="002F5C6F">
        <w:t>, nestanoví-li právní předpisy na tato vozidla podmínky přísnější</w:t>
      </w:r>
      <w:r w:rsidR="00C2727F">
        <w:t>.</w:t>
      </w:r>
    </w:p>
    <w:p w14:paraId="4EE276D1" w14:textId="77777777" w:rsidR="00A81E8F" w:rsidRDefault="00A81E8F" w:rsidP="008C119D">
      <w:pPr>
        <w:pStyle w:val="Odstavec1bezslovn"/>
        <w:keepNext/>
        <w:spacing w:after="120"/>
        <w:ind w:left="567"/>
        <w:rPr>
          <w:b/>
          <w:bCs/>
          <w:i/>
          <w:iCs/>
        </w:rPr>
      </w:pPr>
      <w:r>
        <w:rPr>
          <w:b/>
          <w:bCs/>
          <w:i/>
          <w:iCs/>
        </w:rPr>
        <w:t>„Finanční vyhodnocení“</w:t>
      </w:r>
    </w:p>
    <w:p w14:paraId="60F50232" w14:textId="77777777" w:rsidR="00A81E8F" w:rsidRDefault="00A81E8F" w:rsidP="008C119D">
      <w:pPr>
        <w:pStyle w:val="Odstavec1bezslovn"/>
        <w:spacing w:after="120"/>
        <w:ind w:left="567"/>
      </w:pPr>
      <w:r>
        <w:t xml:space="preserve">je určení skutečné výše </w:t>
      </w:r>
      <w:r w:rsidR="000B4599">
        <w:t>K</w:t>
      </w:r>
      <w:r>
        <w:t xml:space="preserve">ompenzace a dalších hodnot rozhodných pro posouzení plnění této </w:t>
      </w:r>
      <w:r w:rsidR="00753FB5">
        <w:t>S</w:t>
      </w:r>
      <w:r>
        <w:t xml:space="preserve">mlouvy </w:t>
      </w:r>
      <w:r w:rsidR="0053312A">
        <w:t>D</w:t>
      </w:r>
      <w:r>
        <w:t xml:space="preserve">opravcem ze strany </w:t>
      </w:r>
      <w:r w:rsidR="00185052">
        <w:t>O</w:t>
      </w:r>
      <w:r>
        <w:t xml:space="preserve">bjednatele v souladu s touto </w:t>
      </w:r>
      <w:r w:rsidR="00753FB5">
        <w:t>S</w:t>
      </w:r>
      <w:r>
        <w:t>mlouvou za příslušné období (zpravidla kalendářní čtvrtletí nebo kalendářní rok)</w:t>
      </w:r>
      <w:r w:rsidR="0053047D">
        <w:t xml:space="preserve"> s tím, že ve čtvrtletí nemusí být zahrnuty všechny přesn</w:t>
      </w:r>
      <w:r w:rsidR="002E169E">
        <w:t>é</w:t>
      </w:r>
      <w:r w:rsidR="0053047D">
        <w:t xml:space="preserve"> parametry výkonů, protože referenční výkony jsou plánovány jako celoroční a není zohledněno jejich přesné rozložení v jednotlivých čtvrtletích (např. vliv prázdnin – omezení škol</w:t>
      </w:r>
      <w:r w:rsidR="00605E6F">
        <w:t>ní docházky</w:t>
      </w:r>
      <w:r w:rsidR="0053047D">
        <w:t xml:space="preserve"> nebo posílení z důvodu cestovního ruchu)</w:t>
      </w:r>
      <w:r w:rsidR="00605E6F">
        <w:t>. P</w:t>
      </w:r>
      <w:r w:rsidR="0053047D">
        <w:t>okud nejsou jasně identifikované a v 1.,</w:t>
      </w:r>
      <w:r w:rsidR="00B21C20">
        <w:t xml:space="preserve"> </w:t>
      </w:r>
      <w:r w:rsidR="0053047D">
        <w:t>2., a 3. čtvrtletí</w:t>
      </w:r>
      <w:r w:rsidR="00605E6F">
        <w:t>,</w:t>
      </w:r>
      <w:r w:rsidR="0053047D">
        <w:t xml:space="preserve"> </w:t>
      </w:r>
      <w:r w:rsidR="002E169E">
        <w:t xml:space="preserve">je </w:t>
      </w:r>
      <w:r w:rsidR="0053047D">
        <w:t>finanční vyhodnocení jen předběžné a bude upřesněno až ve finančním vyhodnocení za kalendářní rok</w:t>
      </w:r>
      <w:r w:rsidR="000D69BC">
        <w:t xml:space="preserve"> (nebo uzavřené období např. při ukončení </w:t>
      </w:r>
      <w:r w:rsidR="00753FB5">
        <w:t>S</w:t>
      </w:r>
      <w:r w:rsidR="000D69BC">
        <w:t>mlouvy)</w:t>
      </w:r>
      <w:r>
        <w:t>.</w:t>
      </w:r>
    </w:p>
    <w:p w14:paraId="326222F0" w14:textId="77777777" w:rsidR="00A81E8F" w:rsidRDefault="00A81E8F" w:rsidP="008C119D">
      <w:pPr>
        <w:pStyle w:val="Odstavec1bezslovn"/>
        <w:keepNext/>
        <w:spacing w:after="120"/>
        <w:ind w:left="567"/>
        <w:rPr>
          <w:b/>
          <w:bCs/>
          <w:i/>
          <w:iCs/>
        </w:rPr>
      </w:pPr>
      <w:r>
        <w:rPr>
          <w:b/>
          <w:bCs/>
          <w:i/>
          <w:iCs/>
        </w:rPr>
        <w:t>„Finanční vyrovnání“</w:t>
      </w:r>
    </w:p>
    <w:p w14:paraId="79E324CE" w14:textId="77777777" w:rsidR="00A81E8F" w:rsidRDefault="00A81E8F" w:rsidP="008C119D">
      <w:pPr>
        <w:pStyle w:val="Odstavec1bezslovn"/>
        <w:spacing w:after="120"/>
        <w:ind w:left="567"/>
      </w:pPr>
      <w:r>
        <w:t xml:space="preserve">je zúčtování záloh poskytnutých </w:t>
      </w:r>
      <w:r w:rsidR="00185052">
        <w:t>O</w:t>
      </w:r>
      <w:r>
        <w:t xml:space="preserve">bjednatelem </w:t>
      </w:r>
      <w:r w:rsidR="0053312A">
        <w:t>D</w:t>
      </w:r>
      <w:r>
        <w:t xml:space="preserve">opravci na plnění podle této </w:t>
      </w:r>
      <w:r w:rsidR="00753FB5">
        <w:t>S</w:t>
      </w:r>
      <w:r>
        <w:t xml:space="preserve">mlouvy v souladu s touto </w:t>
      </w:r>
      <w:r w:rsidR="00753FB5">
        <w:t>S</w:t>
      </w:r>
      <w:r>
        <w:t xml:space="preserve">mlouvou za příslušné období (zpravidla kalendářní rok) oproti skutečné výši </w:t>
      </w:r>
      <w:r w:rsidR="000B4599">
        <w:t>K</w:t>
      </w:r>
      <w:r>
        <w:t xml:space="preserve">ompenzace, na kterou má </w:t>
      </w:r>
      <w:r w:rsidR="0053312A">
        <w:t>D</w:t>
      </w:r>
      <w:r>
        <w:t xml:space="preserve">opravce na základě </w:t>
      </w:r>
      <w:r w:rsidR="00967329">
        <w:t>F</w:t>
      </w:r>
      <w:r>
        <w:t xml:space="preserve">inančního vyhodnocení za toto období nárok.  </w:t>
      </w:r>
    </w:p>
    <w:p w14:paraId="1A07E7F4" w14:textId="77777777" w:rsidR="004A4397" w:rsidRPr="004A4397" w:rsidRDefault="004A4397" w:rsidP="008C119D">
      <w:pPr>
        <w:pStyle w:val="Odstavec1bezslovn"/>
        <w:keepNext/>
        <w:spacing w:after="120"/>
        <w:ind w:left="567"/>
        <w:rPr>
          <w:b/>
          <w:i/>
          <w:szCs w:val="12"/>
        </w:rPr>
      </w:pPr>
      <w:r w:rsidRPr="004A4397">
        <w:rPr>
          <w:b/>
          <w:i/>
          <w:szCs w:val="12"/>
        </w:rPr>
        <w:lastRenderedPageBreak/>
        <w:t>„</w:t>
      </w:r>
      <w:r w:rsidRPr="00861D74">
        <w:rPr>
          <w:b/>
          <w:bCs/>
          <w:i/>
          <w:iCs/>
        </w:rPr>
        <w:t>Jízdní</w:t>
      </w:r>
      <w:r w:rsidRPr="004A4397">
        <w:rPr>
          <w:b/>
          <w:i/>
          <w:szCs w:val="12"/>
        </w:rPr>
        <w:t xml:space="preserve"> řády“</w:t>
      </w:r>
    </w:p>
    <w:p w14:paraId="3C5A2B85" w14:textId="77777777" w:rsidR="004A4397" w:rsidRDefault="004A4397">
      <w:pPr>
        <w:pStyle w:val="Odstaveca"/>
        <w:numPr>
          <w:ilvl w:val="0"/>
          <w:numId w:val="22"/>
        </w:numPr>
        <w:ind w:left="1418" w:hanging="284"/>
        <w:rPr>
          <w:b/>
          <w:bCs/>
          <w:i/>
          <w:iCs/>
        </w:rPr>
      </w:pPr>
      <w:r>
        <w:rPr>
          <w:b/>
          <w:bCs/>
          <w:i/>
          <w:iCs/>
        </w:rPr>
        <w:t>„</w:t>
      </w:r>
      <w:bookmarkStart w:id="2" w:name="_Hlk77859237"/>
      <w:r w:rsidRPr="007A04D1">
        <w:rPr>
          <w:b/>
          <w:bCs/>
          <w:i/>
          <w:iCs/>
        </w:rPr>
        <w:t>Referenční jízdní řád“</w:t>
      </w:r>
    </w:p>
    <w:p w14:paraId="6A4469C7" w14:textId="77777777" w:rsidR="004A4397" w:rsidRDefault="004A4397" w:rsidP="00933E9D">
      <w:pPr>
        <w:pStyle w:val="Odstavec1bezslovn"/>
        <w:spacing w:after="120"/>
        <w:ind w:left="1418"/>
      </w:pPr>
      <w:r>
        <w:t xml:space="preserve">znamená </w:t>
      </w:r>
      <w:r w:rsidR="00735370">
        <w:t xml:space="preserve">základní </w:t>
      </w:r>
      <w:r>
        <w:t xml:space="preserve">jízdní </w:t>
      </w:r>
      <w:r>
        <w:rPr>
          <w:rFonts w:eastAsia="TimesNewRoman"/>
        </w:rPr>
        <w:t>ř</w:t>
      </w:r>
      <w:r>
        <w:t xml:space="preserve">ád příslušné </w:t>
      </w:r>
      <w:r w:rsidR="0058548C">
        <w:t>L</w:t>
      </w:r>
      <w:r>
        <w:t>inky vycházející z aktuální pot</w:t>
      </w:r>
      <w:r>
        <w:rPr>
          <w:rFonts w:eastAsia="TimesNewRoman"/>
        </w:rPr>
        <w:t>ř</w:t>
      </w:r>
      <w:r>
        <w:t xml:space="preserve">eby </w:t>
      </w:r>
      <w:r w:rsidR="00691949">
        <w:t xml:space="preserve">Objednatele </w:t>
      </w:r>
      <w:r>
        <w:t xml:space="preserve">v okamžiku zahájení </w:t>
      </w:r>
      <w:r w:rsidR="0064712E">
        <w:t xml:space="preserve">Zadávacího </w:t>
      </w:r>
      <w:r>
        <w:rPr>
          <w:rFonts w:eastAsia="TimesNewRoman"/>
        </w:rPr>
        <w:t>ř</w:t>
      </w:r>
      <w:r>
        <w:t>ízení</w:t>
      </w:r>
      <w:r w:rsidRPr="00B00E5B">
        <w:t>,</w:t>
      </w:r>
      <w:r>
        <w:t xml:space="preserve"> který vymezuje rozsah zajišt</w:t>
      </w:r>
      <w:r>
        <w:rPr>
          <w:rFonts w:eastAsia="TimesNewRoman"/>
        </w:rPr>
        <w:t>ě</w:t>
      </w:r>
      <w:r>
        <w:t xml:space="preserve">ní dopravní obslužnosti a </w:t>
      </w:r>
      <w:r w:rsidRPr="00933E9D">
        <w:rPr>
          <w:bCs/>
          <w:iCs/>
        </w:rPr>
        <w:t>časové</w:t>
      </w:r>
      <w:r>
        <w:t xml:space="preserve"> polohy jednotlivých spoj</w:t>
      </w:r>
      <w:r>
        <w:rPr>
          <w:rFonts w:eastAsia="TimesNewRoman"/>
        </w:rPr>
        <w:t xml:space="preserve">ů </w:t>
      </w:r>
      <w:r>
        <w:t xml:space="preserve">na příslušných </w:t>
      </w:r>
      <w:r w:rsidR="0058548C">
        <w:t>L</w:t>
      </w:r>
      <w:r>
        <w:t xml:space="preserve">inkách autobusové dopravy. Součástí </w:t>
      </w:r>
      <w:r w:rsidR="004C556B">
        <w:t>R</w:t>
      </w:r>
      <w:r w:rsidR="00A81CEE">
        <w:t>eferenčního</w:t>
      </w:r>
      <w:r>
        <w:t xml:space="preserve"> jízdního řádu je i stanovení </w:t>
      </w:r>
      <w:r w:rsidR="00BA10D0">
        <w:t>R</w:t>
      </w:r>
      <w:r>
        <w:t xml:space="preserve">eferenčního objemu </w:t>
      </w:r>
      <w:r w:rsidR="009272AC">
        <w:t>dopravních výkonů a předpoklad O</w:t>
      </w:r>
      <w:r>
        <w:t xml:space="preserve">bjednatele o počtu vypravených vozidel nezbytných k zajištění provozu. Referenční jízdní </w:t>
      </w:r>
      <w:r>
        <w:rPr>
          <w:rFonts w:eastAsia="TimesNewRoman"/>
        </w:rPr>
        <w:t>ř</w:t>
      </w:r>
      <w:r>
        <w:t xml:space="preserve">ád je </w:t>
      </w:r>
      <w:r w:rsidRPr="008E7C46">
        <w:t>p</w:t>
      </w:r>
      <w:r w:rsidRPr="008E7C46">
        <w:rPr>
          <w:rFonts w:eastAsia="TimesNewRoman"/>
        </w:rPr>
        <w:t>ř</w:t>
      </w:r>
      <w:r w:rsidRPr="008E7C46">
        <w:t xml:space="preserve">ílohou </w:t>
      </w:r>
      <w:r w:rsidRPr="008E7C46">
        <w:rPr>
          <w:rFonts w:eastAsia="TimesNewRoman"/>
        </w:rPr>
        <w:t>č</w:t>
      </w:r>
      <w:r w:rsidRPr="008E7C46">
        <w:t>. 1</w:t>
      </w:r>
      <w:r>
        <w:t xml:space="preserve"> k této </w:t>
      </w:r>
      <w:r w:rsidR="00753FB5">
        <w:t>S</w:t>
      </w:r>
      <w:r>
        <w:t>mlouv</w:t>
      </w:r>
      <w:r>
        <w:rPr>
          <w:rFonts w:eastAsia="TimesNewRoman"/>
        </w:rPr>
        <w:t>ě</w:t>
      </w:r>
      <w:r w:rsidR="00DC4BB9">
        <w:rPr>
          <w:rFonts w:eastAsia="TimesNewRoman"/>
        </w:rPr>
        <w:t>.</w:t>
      </w:r>
      <w:r w:rsidR="00DC4BB9">
        <w:rPr>
          <w:rFonts w:ascii="Segoe UI" w:hAnsi="Segoe UI" w:cs="Segoe UI"/>
          <w:b/>
          <w:bCs/>
          <w:i/>
          <w:iCs/>
        </w:rPr>
        <w:t xml:space="preserve"> </w:t>
      </w:r>
      <w:r w:rsidRPr="007A04D1">
        <w:t xml:space="preserve">Je základním vstupem pro stanovení ekonomických parametrů této Smlouvy a posuzování plnění a úhrady </w:t>
      </w:r>
      <w:r w:rsidR="000B4599">
        <w:t>K</w:t>
      </w:r>
      <w:r w:rsidRPr="007A04D1">
        <w:t>ompenzace v průběhu trvání této Smlouvy.</w:t>
      </w:r>
    </w:p>
    <w:p w14:paraId="5D9AD6AD" w14:textId="77777777" w:rsidR="00A56C7D" w:rsidRDefault="004A4397">
      <w:pPr>
        <w:pStyle w:val="Odstaveca"/>
        <w:numPr>
          <w:ilvl w:val="0"/>
          <w:numId w:val="22"/>
        </w:numPr>
        <w:ind w:left="1418" w:hanging="284"/>
        <w:rPr>
          <w:b/>
          <w:bCs/>
          <w:i/>
          <w:iCs/>
        </w:rPr>
      </w:pPr>
      <w:r w:rsidRPr="007A04D1">
        <w:rPr>
          <w:b/>
          <w:bCs/>
          <w:i/>
          <w:iCs/>
        </w:rPr>
        <w:t xml:space="preserve">„Závazný jízdní řád“ </w:t>
      </w:r>
    </w:p>
    <w:p w14:paraId="182A8D75" w14:textId="77777777" w:rsidR="004A4397" w:rsidRDefault="004A4397" w:rsidP="00933E9D">
      <w:pPr>
        <w:pStyle w:val="Odstavec1bezslovn"/>
        <w:spacing w:after="120"/>
        <w:ind w:left="1418"/>
      </w:pPr>
      <w:r w:rsidRPr="007A04D1">
        <w:t xml:space="preserve">je jízdní řád zpracovaný pro </w:t>
      </w:r>
      <w:r>
        <w:t xml:space="preserve">aktuální plnění této </w:t>
      </w:r>
      <w:r w:rsidR="00753FB5">
        <w:t>S</w:t>
      </w:r>
      <w:r>
        <w:t xml:space="preserve">mlouvy </w:t>
      </w:r>
      <w:r w:rsidRPr="007A04D1">
        <w:t xml:space="preserve">a určuje </w:t>
      </w:r>
      <w:r w:rsidR="00710D5F">
        <w:t>Z</w:t>
      </w:r>
      <w:r w:rsidRPr="007A04D1">
        <w:t xml:space="preserve">ávazný rozsah </w:t>
      </w:r>
      <w:r w:rsidRPr="00933E9D">
        <w:rPr>
          <w:bCs/>
          <w:iCs/>
        </w:rPr>
        <w:t>dopravních</w:t>
      </w:r>
      <w:r w:rsidRPr="007A04D1">
        <w:t xml:space="preserve"> výkonů. Tento jízdní řád bude </w:t>
      </w:r>
      <w:r>
        <w:t xml:space="preserve">aktualizován podle potřeby </w:t>
      </w:r>
      <w:r w:rsidR="009272AC">
        <w:t>O</w:t>
      </w:r>
      <w:r>
        <w:t>bjednatele</w:t>
      </w:r>
      <w:r w:rsidR="00002C05">
        <w:t xml:space="preserve"> postupem stanoveným touto Smlouvou a bude uvedený</w:t>
      </w:r>
      <w:r>
        <w:t xml:space="preserve"> </w:t>
      </w:r>
      <w:r w:rsidRPr="00FF22A7">
        <w:t xml:space="preserve">v příloze č. </w:t>
      </w:r>
      <w:r w:rsidR="00002C05" w:rsidRPr="00FF22A7">
        <w:t xml:space="preserve">3 </w:t>
      </w:r>
      <w:r w:rsidRPr="00FF22A7">
        <w:t>této Smlouvy.</w:t>
      </w:r>
    </w:p>
    <w:p w14:paraId="3381767B" w14:textId="77777777" w:rsidR="003A5EDF" w:rsidRDefault="003A5EDF">
      <w:pPr>
        <w:pStyle w:val="Odstaveca"/>
        <w:numPr>
          <w:ilvl w:val="0"/>
          <w:numId w:val="22"/>
        </w:numPr>
        <w:ind w:left="1418" w:hanging="284"/>
        <w:rPr>
          <w:b/>
          <w:i/>
        </w:rPr>
      </w:pPr>
      <w:r w:rsidRPr="003A5EDF">
        <w:rPr>
          <w:b/>
          <w:i/>
        </w:rPr>
        <w:t>„Vozový jízdní řád“</w:t>
      </w:r>
      <w:r w:rsidR="00006E76">
        <w:rPr>
          <w:b/>
          <w:i/>
        </w:rPr>
        <w:t xml:space="preserve"> </w:t>
      </w:r>
      <w:r w:rsidR="00006E76" w:rsidRPr="008D0B21">
        <w:rPr>
          <w:b/>
          <w:i/>
        </w:rPr>
        <w:t>(</w:t>
      </w:r>
      <w:r w:rsidR="00006E76">
        <w:rPr>
          <w:b/>
          <w:i/>
        </w:rPr>
        <w:t>„</w:t>
      </w:r>
      <w:r w:rsidR="00006E76" w:rsidRPr="008D0B21">
        <w:rPr>
          <w:b/>
          <w:i/>
        </w:rPr>
        <w:t>VJŘ</w:t>
      </w:r>
      <w:r w:rsidR="00006E76">
        <w:rPr>
          <w:b/>
          <w:i/>
        </w:rPr>
        <w:t>“</w:t>
      </w:r>
      <w:r w:rsidR="00006E76" w:rsidRPr="008D0B21">
        <w:rPr>
          <w:b/>
          <w:i/>
        </w:rPr>
        <w:t>)</w:t>
      </w:r>
    </w:p>
    <w:p w14:paraId="08AB1046" w14:textId="77777777" w:rsidR="00DD553F" w:rsidRPr="00DD553F" w:rsidRDefault="00DD553F" w:rsidP="00933E9D">
      <w:pPr>
        <w:pStyle w:val="Odstavec1bezslovn"/>
        <w:spacing w:after="120"/>
        <w:ind w:left="1418"/>
        <w:rPr>
          <w:bCs/>
          <w:iCs/>
        </w:rPr>
      </w:pPr>
      <w:r w:rsidRPr="00DD553F">
        <w:rPr>
          <w:bCs/>
          <w:iCs/>
        </w:rPr>
        <w:t xml:space="preserve">je </w:t>
      </w:r>
      <w:r w:rsidRPr="00933E9D">
        <w:t>souhrn</w:t>
      </w:r>
      <w:r w:rsidRPr="00DD553F">
        <w:rPr>
          <w:bCs/>
          <w:iCs/>
        </w:rPr>
        <w:t xml:space="preserve"> dopravních a provozních informací pro konkrétní vůz (pořadí) a provozní den.</w:t>
      </w:r>
    </w:p>
    <w:p w14:paraId="259BFAC3" w14:textId="77777777" w:rsidR="00DD553F" w:rsidRPr="00DD553F" w:rsidRDefault="00DD553F" w:rsidP="00933E9D">
      <w:pPr>
        <w:pStyle w:val="Odstavec1bezslovn"/>
        <w:spacing w:after="120"/>
        <w:ind w:left="1418"/>
        <w:rPr>
          <w:bCs/>
          <w:iCs/>
        </w:rPr>
      </w:pPr>
      <w:r w:rsidRPr="00DD553F">
        <w:rPr>
          <w:bCs/>
          <w:iCs/>
        </w:rPr>
        <w:t>Obsahuje zejména</w:t>
      </w:r>
      <w:r w:rsidR="002E5195">
        <w:rPr>
          <w:bCs/>
          <w:iCs/>
        </w:rPr>
        <w:t>:</w:t>
      </w:r>
    </w:p>
    <w:p w14:paraId="6BEFE08E" w14:textId="77777777" w:rsidR="00DD553F" w:rsidRPr="00DD553F" w:rsidRDefault="00DD553F" w:rsidP="00EC4BC7">
      <w:pPr>
        <w:pStyle w:val="Odstavecaodrky"/>
        <w:tabs>
          <w:tab w:val="clear" w:pos="1361"/>
        </w:tabs>
        <w:ind w:left="1701" w:hanging="283"/>
        <w:rPr>
          <w:bCs/>
          <w:iCs/>
        </w:rPr>
      </w:pPr>
      <w:r w:rsidRPr="00DD553F">
        <w:rPr>
          <w:bCs/>
          <w:iCs/>
        </w:rPr>
        <w:t xml:space="preserve">typ vozu a </w:t>
      </w:r>
      <w:r w:rsidRPr="00EC4BC7">
        <w:t>platnost</w:t>
      </w:r>
      <w:r w:rsidRPr="00DD553F">
        <w:rPr>
          <w:bCs/>
          <w:iCs/>
        </w:rPr>
        <w:t xml:space="preserve"> VJŘ</w:t>
      </w:r>
      <w:r w:rsidR="00605E6F">
        <w:rPr>
          <w:bCs/>
          <w:iCs/>
        </w:rPr>
        <w:t>;</w:t>
      </w:r>
    </w:p>
    <w:p w14:paraId="6C869FFE" w14:textId="77777777" w:rsidR="00DD553F" w:rsidRPr="00DD553F" w:rsidRDefault="00DD553F" w:rsidP="00EC4BC7">
      <w:pPr>
        <w:pStyle w:val="Odstavecaodrky"/>
        <w:tabs>
          <w:tab w:val="clear" w:pos="1361"/>
        </w:tabs>
        <w:ind w:left="1701" w:hanging="283"/>
        <w:rPr>
          <w:bCs/>
          <w:iCs/>
        </w:rPr>
      </w:pPr>
      <w:r w:rsidRPr="00DD553F">
        <w:rPr>
          <w:bCs/>
          <w:iCs/>
        </w:rPr>
        <w:t xml:space="preserve">souhrn </w:t>
      </w:r>
      <w:r w:rsidRPr="00EC4BC7">
        <w:t>spojů</w:t>
      </w:r>
      <w:r w:rsidRPr="00DD553F">
        <w:rPr>
          <w:bCs/>
          <w:iCs/>
        </w:rPr>
        <w:t xml:space="preserve"> veřejných (linkových) a neveřejných (technických přejezdů), které jsou časově seřazeny tak, jak jsou v daný provozní den daným vozidlem vykonávány. V případě, že daný spoj nejede ve vybrané dny, je tato skutečnost u spoje vyznačena časovým kódem (negativní značkou)</w:t>
      </w:r>
      <w:r w:rsidR="00605E6F">
        <w:rPr>
          <w:bCs/>
          <w:iCs/>
        </w:rPr>
        <w:t>;</w:t>
      </w:r>
      <w:r w:rsidRPr="00DD553F">
        <w:rPr>
          <w:bCs/>
          <w:iCs/>
        </w:rPr>
        <w:t xml:space="preserve"> </w:t>
      </w:r>
    </w:p>
    <w:p w14:paraId="03B4CF95" w14:textId="77777777" w:rsidR="00DD553F" w:rsidRPr="00DD553F" w:rsidRDefault="00DD553F" w:rsidP="00EC4BC7">
      <w:pPr>
        <w:pStyle w:val="Odstavecaodrky"/>
        <w:tabs>
          <w:tab w:val="clear" w:pos="1361"/>
        </w:tabs>
        <w:ind w:left="1701" w:hanging="283"/>
        <w:rPr>
          <w:bCs/>
          <w:iCs/>
        </w:rPr>
      </w:pPr>
      <w:r w:rsidRPr="00DD553F">
        <w:rPr>
          <w:bCs/>
          <w:iCs/>
        </w:rPr>
        <w:t xml:space="preserve">seznam </w:t>
      </w:r>
      <w:r w:rsidRPr="00EC4BC7">
        <w:t>důležitých</w:t>
      </w:r>
      <w:r w:rsidRPr="00DD553F">
        <w:rPr>
          <w:bCs/>
          <w:iCs/>
        </w:rPr>
        <w:t xml:space="preserve"> zastávek (kontrolních bodů), které charakterizují trasu daného spoje včetně časů odjezdů (příp. příjezdů) do/z těchto zastávek. Součástí jsou také všechny informace o přestupech a návaznostech po trase</w:t>
      </w:r>
      <w:r w:rsidR="00605E6F">
        <w:rPr>
          <w:bCs/>
          <w:iCs/>
        </w:rPr>
        <w:t>;</w:t>
      </w:r>
      <w:r w:rsidRPr="00DD553F">
        <w:rPr>
          <w:bCs/>
          <w:iCs/>
        </w:rPr>
        <w:t xml:space="preserve"> </w:t>
      </w:r>
    </w:p>
    <w:p w14:paraId="4A8C47CB" w14:textId="77777777" w:rsidR="00DD553F" w:rsidRPr="00DD553F" w:rsidRDefault="00DD553F" w:rsidP="00EC4BC7">
      <w:pPr>
        <w:pStyle w:val="Odstavecaodrky"/>
        <w:tabs>
          <w:tab w:val="clear" w:pos="1361"/>
        </w:tabs>
        <w:ind w:left="1701" w:hanging="283"/>
        <w:rPr>
          <w:bCs/>
          <w:iCs/>
        </w:rPr>
      </w:pPr>
      <w:r w:rsidRPr="00DD553F">
        <w:rPr>
          <w:bCs/>
          <w:iCs/>
        </w:rPr>
        <w:t xml:space="preserve">vyznačení </w:t>
      </w:r>
      <w:r w:rsidRPr="00EC4BC7">
        <w:t>bezpečnostních</w:t>
      </w:r>
      <w:r w:rsidRPr="00DD553F">
        <w:rPr>
          <w:bCs/>
          <w:iCs/>
        </w:rPr>
        <w:t xml:space="preserve"> přestávek a přestávek dle </w:t>
      </w:r>
      <w:r w:rsidR="00E30505">
        <w:rPr>
          <w:bCs/>
          <w:iCs/>
        </w:rPr>
        <w:t>zákona č. 262/2006 Sb., z</w:t>
      </w:r>
      <w:r w:rsidRPr="00DD553F">
        <w:rPr>
          <w:bCs/>
          <w:iCs/>
        </w:rPr>
        <w:t>ákoník práce</w:t>
      </w:r>
      <w:r w:rsidR="00E30505">
        <w:rPr>
          <w:bCs/>
          <w:iCs/>
        </w:rPr>
        <w:t>, ve znění pozdějších předpisů</w:t>
      </w:r>
      <w:r w:rsidR="00605E6F">
        <w:rPr>
          <w:bCs/>
          <w:iCs/>
        </w:rPr>
        <w:t>;</w:t>
      </w:r>
    </w:p>
    <w:p w14:paraId="02AB0739" w14:textId="77777777" w:rsidR="00DD553F" w:rsidRPr="00DD553F" w:rsidRDefault="00DD553F" w:rsidP="00EC4BC7">
      <w:pPr>
        <w:pStyle w:val="Odstavecaodrky"/>
        <w:tabs>
          <w:tab w:val="clear" w:pos="1361"/>
        </w:tabs>
        <w:ind w:left="1701" w:hanging="283"/>
        <w:rPr>
          <w:bCs/>
          <w:iCs/>
        </w:rPr>
      </w:pPr>
      <w:r w:rsidRPr="00DD553F">
        <w:rPr>
          <w:bCs/>
          <w:iCs/>
        </w:rPr>
        <w:t>v případě, že se v daný den na vozidle střídá více řidičů, je tato skutečnost ve vozovém jízdním řádu také vyznačena místem a časem střídání</w:t>
      </w:r>
      <w:r w:rsidR="002E5195">
        <w:rPr>
          <w:bCs/>
          <w:iCs/>
        </w:rPr>
        <w:t>.</w:t>
      </w:r>
    </w:p>
    <w:bookmarkEnd w:id="2"/>
    <w:p w14:paraId="7640CC54" w14:textId="77777777" w:rsidR="00A81E8F" w:rsidRDefault="00A81E8F" w:rsidP="008C119D">
      <w:pPr>
        <w:pStyle w:val="Odstavec1bezslovn"/>
        <w:keepNext/>
        <w:spacing w:after="120"/>
        <w:ind w:left="567"/>
        <w:rPr>
          <w:b/>
          <w:bCs/>
          <w:i/>
          <w:iCs/>
        </w:rPr>
      </w:pPr>
      <w:r>
        <w:rPr>
          <w:b/>
          <w:bCs/>
          <w:i/>
          <w:iCs/>
        </w:rPr>
        <w:t>„Kompenzace“</w:t>
      </w:r>
    </w:p>
    <w:p w14:paraId="2EEB9C51" w14:textId="77777777" w:rsidR="00A81CEE" w:rsidRDefault="00A81E8F" w:rsidP="008C119D">
      <w:pPr>
        <w:pStyle w:val="Odstavec1bezslovn"/>
        <w:spacing w:after="120"/>
        <w:ind w:left="567"/>
      </w:pPr>
      <w:r>
        <w:t>znamená finan</w:t>
      </w:r>
      <w:r>
        <w:rPr>
          <w:rFonts w:eastAsia="TimesNewRoman"/>
        </w:rPr>
        <w:t>č</w:t>
      </w:r>
      <w:r>
        <w:t>ní vyjád</w:t>
      </w:r>
      <w:r>
        <w:rPr>
          <w:rFonts w:eastAsia="TimesNewRoman"/>
        </w:rPr>
        <w:t>ř</w:t>
      </w:r>
      <w:r>
        <w:t xml:space="preserve">ení nároku </w:t>
      </w:r>
      <w:r w:rsidR="00691949">
        <w:t xml:space="preserve">Dopravce </w:t>
      </w:r>
      <w:r>
        <w:t>za pln</w:t>
      </w:r>
      <w:r>
        <w:rPr>
          <w:rFonts w:eastAsia="TimesNewRoman"/>
        </w:rPr>
        <w:t>ě</w:t>
      </w:r>
      <w:r>
        <w:t>ní závazku ve</w:t>
      </w:r>
      <w:r>
        <w:rPr>
          <w:rFonts w:eastAsia="TimesNewRoman"/>
        </w:rPr>
        <w:t>ř</w:t>
      </w:r>
      <w:r>
        <w:t>ejné služby, vypo</w:t>
      </w:r>
      <w:r>
        <w:rPr>
          <w:rFonts w:eastAsia="TimesNewRoman"/>
        </w:rPr>
        <w:t>č</w:t>
      </w:r>
      <w:r>
        <w:t xml:space="preserve">teného a vypláceného </w:t>
      </w:r>
      <w:r w:rsidR="00691949">
        <w:t xml:space="preserve">Dopravci </w:t>
      </w:r>
      <w:r>
        <w:t xml:space="preserve">za podmínek stanovených dále touto </w:t>
      </w:r>
      <w:r w:rsidR="00753FB5">
        <w:t>S</w:t>
      </w:r>
      <w:r>
        <w:t>mlouvou.</w:t>
      </w:r>
      <w:r w:rsidR="00A81CEE">
        <w:t xml:space="preserve"> </w:t>
      </w:r>
      <w:r w:rsidR="00A81CEE" w:rsidRPr="00A81CEE">
        <w:t xml:space="preserve">Smluvní strany </w:t>
      </w:r>
      <w:r w:rsidR="00A81CEE">
        <w:t>berou na vědomí</w:t>
      </w:r>
      <w:r w:rsidR="00A81CEE" w:rsidRPr="00A81CEE">
        <w:t xml:space="preserve">, že </w:t>
      </w:r>
      <w:r w:rsidR="006616B0">
        <w:t>S</w:t>
      </w:r>
      <w:r w:rsidR="00A81CEE" w:rsidRPr="00A81CEE">
        <w:t xml:space="preserve">mlouva je uzavřena </w:t>
      </w:r>
      <w:r w:rsidR="004B5160">
        <w:t>v brutto režimu</w:t>
      </w:r>
      <w:r w:rsidR="00A81CEE" w:rsidRPr="00A81CEE">
        <w:t xml:space="preserve">, tj. že příležitosti a rizika spojená s časovým vývojem výše výnosů jsou plně na straně </w:t>
      </w:r>
      <w:r w:rsidR="00BA28DB">
        <w:t>O</w:t>
      </w:r>
      <w:r w:rsidR="00A81CEE" w:rsidRPr="00A81CEE">
        <w:t>bjednatele.</w:t>
      </w:r>
      <w:r w:rsidR="00A81CEE">
        <w:t xml:space="preserve"> Dopravce bere na vědomí, že </w:t>
      </w:r>
      <w:r w:rsidR="00A574BD">
        <w:t>K</w:t>
      </w:r>
      <w:r w:rsidR="00A81CEE" w:rsidRPr="00A81CEE">
        <w:t xml:space="preserve">ompenzaci ve stanoveném rozsahu poskytuje </w:t>
      </w:r>
      <w:r w:rsidR="00E957B3">
        <w:t>O</w:t>
      </w:r>
      <w:r w:rsidR="00A81CEE" w:rsidRPr="00A81CEE">
        <w:t xml:space="preserve">bjednatel ze svého rozpočtu. Protože tržby ani jiné výnosy </w:t>
      </w:r>
      <w:r w:rsidR="00BA28DB">
        <w:t>D</w:t>
      </w:r>
      <w:r w:rsidR="00A81CEE" w:rsidRPr="00A81CEE">
        <w:t xml:space="preserve">opravce neodevzdává </w:t>
      </w:r>
      <w:r w:rsidR="00BA28DB">
        <w:t>O</w:t>
      </w:r>
      <w:r w:rsidR="00A81CEE" w:rsidRPr="00A81CEE">
        <w:t xml:space="preserve">bjednateli </w:t>
      </w:r>
      <w:r w:rsidR="00A81CEE" w:rsidRPr="002E27C6">
        <w:t>(</w:t>
      </w:r>
      <w:r w:rsidR="001F35A5" w:rsidRPr="002E27C6">
        <w:t>jen o nich informuje a dokládá jejich výši</w:t>
      </w:r>
      <w:r w:rsidR="00A81CEE" w:rsidRPr="00A81CEE">
        <w:t xml:space="preserve">), je vypočítaná </w:t>
      </w:r>
      <w:r w:rsidR="00A574BD">
        <w:t>K</w:t>
      </w:r>
      <w:r w:rsidR="00A81CEE" w:rsidRPr="00A81CEE">
        <w:t xml:space="preserve">ompenzace postupy dle této </w:t>
      </w:r>
      <w:r w:rsidR="00753FB5">
        <w:t>S</w:t>
      </w:r>
      <w:r w:rsidR="00A81CEE" w:rsidRPr="00A81CEE">
        <w:t xml:space="preserve">mlouvy o skutečné tržby snížena, přestože </w:t>
      </w:r>
      <w:r w:rsidR="00BA28DB">
        <w:t>D</w:t>
      </w:r>
      <w:r w:rsidR="00A81CEE" w:rsidRPr="00A81CEE">
        <w:t>opravce nenese riziko výnosů</w:t>
      </w:r>
      <w:r w:rsidR="00D80444">
        <w:t>.</w:t>
      </w:r>
    </w:p>
    <w:p w14:paraId="1FD8AC44" w14:textId="77777777" w:rsidR="0059157E" w:rsidRDefault="0059157E" w:rsidP="00D92223">
      <w:pPr>
        <w:pStyle w:val="Odstavec1bezslovn"/>
        <w:keepNext/>
        <w:spacing w:after="120"/>
        <w:ind w:left="567"/>
        <w:rPr>
          <w:b/>
          <w:i/>
        </w:rPr>
      </w:pPr>
      <w:r w:rsidRPr="0059157E">
        <w:rPr>
          <w:b/>
          <w:i/>
        </w:rPr>
        <w:t>„Konsorcium dopravců“</w:t>
      </w:r>
    </w:p>
    <w:p w14:paraId="56556233" w14:textId="77777777" w:rsidR="00891B3D" w:rsidRPr="009C420B" w:rsidRDefault="00891B3D" w:rsidP="008C119D">
      <w:pPr>
        <w:pStyle w:val="Odstavec1bezslovn"/>
        <w:spacing w:after="120"/>
        <w:ind w:left="567"/>
        <w:rPr>
          <w:bCs/>
          <w:iCs/>
        </w:rPr>
      </w:pPr>
      <w:r w:rsidRPr="009C420B">
        <w:rPr>
          <w:bCs/>
          <w:iCs/>
        </w:rPr>
        <w:t xml:space="preserve">je uskupení </w:t>
      </w:r>
      <w:r>
        <w:rPr>
          <w:bCs/>
          <w:iCs/>
        </w:rPr>
        <w:t xml:space="preserve">dodavatelů </w:t>
      </w:r>
      <w:r w:rsidR="00AB544A">
        <w:rPr>
          <w:bCs/>
          <w:iCs/>
        </w:rPr>
        <w:t xml:space="preserve">na straně Dopravce </w:t>
      </w:r>
      <w:r>
        <w:rPr>
          <w:bCs/>
          <w:iCs/>
        </w:rPr>
        <w:t xml:space="preserve">v situaci, kdy tito dodavatelé </w:t>
      </w:r>
      <w:r w:rsidR="00AB544A">
        <w:rPr>
          <w:bCs/>
          <w:iCs/>
        </w:rPr>
        <w:t xml:space="preserve">podali společnou </w:t>
      </w:r>
      <w:r>
        <w:rPr>
          <w:bCs/>
          <w:iCs/>
        </w:rPr>
        <w:t xml:space="preserve">nabídku </w:t>
      </w:r>
      <w:r w:rsidR="00AB544A">
        <w:rPr>
          <w:bCs/>
          <w:iCs/>
        </w:rPr>
        <w:t xml:space="preserve">do Zadávacího řízení jako jeden účastník </w:t>
      </w:r>
      <w:r w:rsidR="00E30505">
        <w:rPr>
          <w:bCs/>
          <w:iCs/>
        </w:rPr>
        <w:t>Z</w:t>
      </w:r>
      <w:r w:rsidR="00AB544A">
        <w:rPr>
          <w:bCs/>
          <w:iCs/>
        </w:rPr>
        <w:t>adávacího řízení.</w:t>
      </w:r>
      <w:r w:rsidR="008E7D4A">
        <w:rPr>
          <w:bCs/>
          <w:iCs/>
        </w:rPr>
        <w:t xml:space="preserve"> Pro vyloučení všech pochybností smluvní strany uvádí, že i v případě Konsorcia dopravců </w:t>
      </w:r>
      <w:r w:rsidR="00E22FDB" w:rsidRPr="009C420B">
        <w:rPr>
          <w:bCs/>
          <w:iCs/>
        </w:rPr>
        <w:t xml:space="preserve">je uskupení </w:t>
      </w:r>
      <w:r w:rsidR="00E22FDB">
        <w:rPr>
          <w:bCs/>
          <w:iCs/>
        </w:rPr>
        <w:t xml:space="preserve">dodavatelů </w:t>
      </w:r>
      <w:r w:rsidR="008E7D4A">
        <w:rPr>
          <w:bCs/>
          <w:iCs/>
        </w:rPr>
        <w:t>považován</w:t>
      </w:r>
      <w:r w:rsidR="00E22FDB">
        <w:rPr>
          <w:bCs/>
          <w:iCs/>
        </w:rPr>
        <w:t>o</w:t>
      </w:r>
      <w:r w:rsidR="008E7D4A">
        <w:rPr>
          <w:bCs/>
          <w:iCs/>
        </w:rPr>
        <w:t xml:space="preserve"> za jednu smluvní stranu </w:t>
      </w:r>
      <w:r w:rsidR="00E22FDB">
        <w:rPr>
          <w:bCs/>
          <w:iCs/>
        </w:rPr>
        <w:t>– Dopravce – se</w:t>
      </w:r>
      <w:r w:rsidR="008E7D4A">
        <w:rPr>
          <w:bCs/>
          <w:iCs/>
        </w:rPr>
        <w:t xml:space="preserve"> všemi důsledky z toho vyplývajícími</w:t>
      </w:r>
      <w:r w:rsidR="00E22FDB">
        <w:rPr>
          <w:bCs/>
          <w:iCs/>
        </w:rPr>
        <w:t xml:space="preserve">, kdy například </w:t>
      </w:r>
      <w:r w:rsidR="00C11A58">
        <w:rPr>
          <w:bCs/>
          <w:iCs/>
        </w:rPr>
        <w:t>informace</w:t>
      </w:r>
      <w:r w:rsidR="003860B6">
        <w:rPr>
          <w:bCs/>
          <w:iCs/>
        </w:rPr>
        <w:t xml:space="preserve"> související s plněním této Smlouvy</w:t>
      </w:r>
      <w:r w:rsidR="00C11A58">
        <w:rPr>
          <w:bCs/>
          <w:iCs/>
        </w:rPr>
        <w:t>, které tvoří obchodní tajemství jednoho člena Konsorcia dopravců</w:t>
      </w:r>
      <w:r w:rsidR="003860B6">
        <w:rPr>
          <w:bCs/>
          <w:iCs/>
        </w:rPr>
        <w:t>, je Objednatel oprávněn sdělit i dalšímu členu Konsorcia dopravců.</w:t>
      </w:r>
      <w:r w:rsidR="007D15E5">
        <w:rPr>
          <w:bCs/>
          <w:iCs/>
        </w:rPr>
        <w:t xml:space="preserve"> </w:t>
      </w:r>
      <w:r w:rsidR="00E67A17">
        <w:rPr>
          <w:bCs/>
          <w:iCs/>
        </w:rPr>
        <w:lastRenderedPageBreak/>
        <w:t>Všichni č</w:t>
      </w:r>
      <w:r w:rsidR="007D15E5">
        <w:rPr>
          <w:bCs/>
          <w:iCs/>
        </w:rPr>
        <w:t>lenové Konsorcia dopravců musí mít v souladu s odst.</w:t>
      </w:r>
      <w:r w:rsidR="00197EE6">
        <w:rPr>
          <w:bCs/>
          <w:iCs/>
        </w:rPr>
        <w:t xml:space="preserve"> </w:t>
      </w:r>
      <w:r w:rsidR="007D15E5">
        <w:rPr>
          <w:bCs/>
          <w:iCs/>
        </w:rPr>
        <w:t xml:space="preserve">9.3 dokumentace </w:t>
      </w:r>
      <w:r w:rsidR="008B1968">
        <w:rPr>
          <w:bCs/>
          <w:iCs/>
        </w:rPr>
        <w:t>Z</w:t>
      </w:r>
      <w:r w:rsidR="007D15E5">
        <w:rPr>
          <w:bCs/>
          <w:iCs/>
        </w:rPr>
        <w:t xml:space="preserve">adávacího řízení </w:t>
      </w:r>
      <w:r w:rsidR="00E67A17">
        <w:rPr>
          <w:szCs w:val="22"/>
        </w:rPr>
        <w:t>na ve</w:t>
      </w:r>
      <w:r w:rsidR="00E67A17">
        <w:rPr>
          <w:rFonts w:eastAsia="TimesNewRoman" w:hint="eastAsia"/>
          <w:szCs w:val="22"/>
        </w:rPr>
        <w:t>ř</w:t>
      </w:r>
      <w:r w:rsidR="00E67A17">
        <w:rPr>
          <w:szCs w:val="22"/>
        </w:rPr>
        <w:t>ejnou zakázku „</w:t>
      </w:r>
      <w:r w:rsidR="00E67A17" w:rsidRPr="00935021">
        <w:rPr>
          <w:b/>
          <w:szCs w:val="22"/>
        </w:rPr>
        <w:t>Výb</w:t>
      </w:r>
      <w:r w:rsidR="00E67A17" w:rsidRPr="00935021">
        <w:rPr>
          <w:rFonts w:hint="eastAsia"/>
          <w:b/>
          <w:szCs w:val="22"/>
        </w:rPr>
        <w:t>ě</w:t>
      </w:r>
      <w:r w:rsidR="00E67A17" w:rsidRPr="00935021">
        <w:rPr>
          <w:b/>
          <w:szCs w:val="22"/>
        </w:rPr>
        <w:t>r dopravc</w:t>
      </w:r>
      <w:r w:rsidR="00E67A17" w:rsidRPr="00935021">
        <w:rPr>
          <w:rFonts w:hint="eastAsia"/>
          <w:b/>
          <w:szCs w:val="22"/>
        </w:rPr>
        <w:t>ů</w:t>
      </w:r>
      <w:r w:rsidR="00E67A17" w:rsidRPr="00935021">
        <w:rPr>
          <w:b/>
          <w:szCs w:val="22"/>
        </w:rPr>
        <w:t xml:space="preserve"> pro uzav</w:t>
      </w:r>
      <w:r w:rsidR="00E67A17" w:rsidRPr="00935021">
        <w:rPr>
          <w:rFonts w:hint="eastAsia"/>
          <w:b/>
          <w:szCs w:val="22"/>
        </w:rPr>
        <w:t>ř</w:t>
      </w:r>
      <w:r w:rsidR="00E67A17" w:rsidRPr="00935021">
        <w:rPr>
          <w:b/>
          <w:szCs w:val="22"/>
        </w:rPr>
        <w:t>ení smluv o ve</w:t>
      </w:r>
      <w:r w:rsidR="00E67A17" w:rsidRPr="00935021">
        <w:rPr>
          <w:rFonts w:hint="eastAsia"/>
          <w:b/>
          <w:szCs w:val="22"/>
        </w:rPr>
        <w:t>ř</w:t>
      </w:r>
      <w:r w:rsidR="00E67A17" w:rsidRPr="00935021">
        <w:rPr>
          <w:b/>
          <w:szCs w:val="22"/>
        </w:rPr>
        <w:t xml:space="preserve">ejných službách v přepravě cestujících </w:t>
      </w:r>
      <w:r w:rsidR="00E67A17">
        <w:rPr>
          <w:b/>
          <w:szCs w:val="22"/>
        </w:rPr>
        <w:t>na příměstských linkách PID</w:t>
      </w:r>
      <w:r w:rsidR="00E67A17">
        <w:rPr>
          <w:szCs w:val="22"/>
        </w:rPr>
        <w:t xml:space="preserve"> oblast [</w:t>
      </w:r>
      <w:r w:rsidR="00E67A17" w:rsidRPr="000B5FFE">
        <w:rPr>
          <w:szCs w:val="22"/>
          <w:highlight w:val="yellow"/>
        </w:rPr>
        <w:t>BUDE DOPLNĚNO OBJEDNATELEM</w:t>
      </w:r>
      <w:r w:rsidR="00E67A17" w:rsidRPr="00396331">
        <w:rPr>
          <w:szCs w:val="22"/>
        </w:rPr>
        <w:t>]</w:t>
      </w:r>
      <w:r w:rsidR="00E67A17">
        <w:rPr>
          <w:szCs w:val="22"/>
        </w:rPr>
        <w:t xml:space="preserve"> – název oblasti [</w:t>
      </w:r>
      <w:r w:rsidR="00E67A17" w:rsidRPr="000B5FFE">
        <w:rPr>
          <w:szCs w:val="22"/>
          <w:highlight w:val="yellow"/>
        </w:rPr>
        <w:t>BUDE DOPLNĚNO OBJEDNATELEM</w:t>
      </w:r>
      <w:r w:rsidR="00E67A17" w:rsidRPr="00396331">
        <w:rPr>
          <w:szCs w:val="22"/>
        </w:rPr>
        <w:t>]</w:t>
      </w:r>
      <w:r w:rsidR="00E67A17">
        <w:rPr>
          <w:szCs w:val="22"/>
        </w:rPr>
        <w:t xml:space="preserve"> uzavřenu </w:t>
      </w:r>
      <w:r w:rsidR="00E67A17" w:rsidRPr="008F7B83">
        <w:t>smlouv</w:t>
      </w:r>
      <w:r w:rsidR="00E67A17">
        <w:t>u</w:t>
      </w:r>
      <w:r w:rsidR="00E67A17" w:rsidRPr="008F7B83">
        <w:t xml:space="preserve">, z níž bude závazně vyplývat, že všichni tito </w:t>
      </w:r>
      <w:r w:rsidR="00E67A17">
        <w:t>členové Konsorcia dopravců</w:t>
      </w:r>
      <w:r w:rsidR="00E67A17" w:rsidRPr="008F7B83">
        <w:t xml:space="preserve"> budou vůči </w:t>
      </w:r>
      <w:r w:rsidR="00E67A17">
        <w:t>Objednateli</w:t>
      </w:r>
      <w:r w:rsidR="00E67A17" w:rsidRPr="008F7B83">
        <w:t xml:space="preserve"> a jakýmkoliv třetím osobám z jakýchkoliv závazků vzniklých v souvislosti s plněním </w:t>
      </w:r>
      <w:r w:rsidR="00E67A17">
        <w:t>této Smlouvy</w:t>
      </w:r>
      <w:r w:rsidR="00E67A17" w:rsidRPr="008F7B83">
        <w:t xml:space="preserve"> či vzniklých v důsledku prodlení či jiného porušení smluvních nebo jiných povinností v souvislosti s plněním </w:t>
      </w:r>
      <w:r w:rsidR="00E67A17">
        <w:t>této Smlouvy</w:t>
      </w:r>
      <w:r w:rsidR="00E67A17" w:rsidRPr="008F7B83">
        <w:t xml:space="preserve"> </w:t>
      </w:r>
      <w:r w:rsidR="00E67A17" w:rsidRPr="00197EE6">
        <w:t>zavázáni společně a nerozdílně</w:t>
      </w:r>
      <w:r w:rsidR="00E67A17" w:rsidRPr="008F7B83">
        <w:t xml:space="preserve">, a to po celou dobu </w:t>
      </w:r>
      <w:r w:rsidR="00E67A17">
        <w:t>trvání Smlouvy</w:t>
      </w:r>
      <w:r w:rsidR="00E67A17" w:rsidRPr="008F7B83">
        <w:t>, i po dobu trvání jiných závazků vyplývajících z</w:t>
      </w:r>
      <w:r w:rsidR="00E67A17">
        <w:t xml:space="preserve"> plnění této Smlouvy. </w:t>
      </w:r>
      <w:r w:rsidR="00E67A17" w:rsidRPr="008F7B83">
        <w:t>Příslušná smlouva musí rovněž zřetelně vymezovat, který z</w:t>
      </w:r>
      <w:r w:rsidR="00E67A17">
        <w:t> členů Konsorcia dopravců</w:t>
      </w:r>
      <w:r w:rsidR="00E67A17" w:rsidRPr="008F7B83">
        <w:t xml:space="preserve"> je oprávněn zastupovat </w:t>
      </w:r>
      <w:r w:rsidR="00E67A17">
        <w:t>Konsorcium dopravců</w:t>
      </w:r>
      <w:r w:rsidR="00E67A17" w:rsidRPr="008F7B83">
        <w:t xml:space="preserve"> ve věcech spojených s</w:t>
      </w:r>
      <w:r w:rsidR="00E67A17">
        <w:t> </w:t>
      </w:r>
      <w:r w:rsidR="00E67A17" w:rsidRPr="008F7B83">
        <w:t xml:space="preserve">plněním </w:t>
      </w:r>
      <w:r w:rsidR="00E67A17">
        <w:t>této Smlouvy</w:t>
      </w:r>
      <w:r w:rsidR="00E67A17" w:rsidRPr="008F7B83">
        <w:t xml:space="preserve"> či jeho určité části a který z</w:t>
      </w:r>
      <w:r w:rsidR="00E67A17">
        <w:t> členů Konsorcia dopravců</w:t>
      </w:r>
      <w:r w:rsidR="00E67A17" w:rsidRPr="008F7B83">
        <w:t xml:space="preserve"> </w:t>
      </w:r>
      <w:r w:rsidR="00E67A17">
        <w:t>je</w:t>
      </w:r>
      <w:r w:rsidR="00E67A17" w:rsidRPr="008F7B83">
        <w:t xml:space="preserve"> fakturačním místem</w:t>
      </w:r>
      <w:r w:rsidR="00E67A17">
        <w:t xml:space="preserve">. </w:t>
      </w:r>
      <w:r w:rsidR="00B70A2F">
        <w:t>Tuto smlouvu je Konsorcium dopravců povinno Objednateli na vyžádání bezodkladně předložit a o případných změnách této smlouvy Objednatele bezodkladně informovat.</w:t>
      </w:r>
    </w:p>
    <w:p w14:paraId="24A532E5" w14:textId="77777777" w:rsidR="00A81E8F" w:rsidRPr="009C420B" w:rsidRDefault="00A81E8F" w:rsidP="008C119D">
      <w:pPr>
        <w:pStyle w:val="Odstavec1bezslovn"/>
        <w:keepNext/>
        <w:spacing w:after="120"/>
        <w:ind w:left="567"/>
        <w:rPr>
          <w:b/>
          <w:i/>
        </w:rPr>
      </w:pPr>
      <w:r w:rsidRPr="009C420B">
        <w:rPr>
          <w:b/>
          <w:i/>
        </w:rPr>
        <w:t>„</w:t>
      </w:r>
      <w:r w:rsidRPr="009C420B">
        <w:rPr>
          <w:b/>
          <w:bCs/>
          <w:i/>
          <w:iCs/>
        </w:rPr>
        <w:t xml:space="preserve">Linkový </w:t>
      </w:r>
      <w:r w:rsidRPr="009C420B">
        <w:rPr>
          <w:b/>
          <w:i/>
        </w:rPr>
        <w:t>km“</w:t>
      </w:r>
    </w:p>
    <w:p w14:paraId="709E3209" w14:textId="77777777" w:rsidR="00BA1240" w:rsidRDefault="00A81E8F" w:rsidP="008C119D">
      <w:pPr>
        <w:pStyle w:val="Odstavec1bezslovn"/>
        <w:spacing w:after="120"/>
        <w:ind w:left="567"/>
      </w:pPr>
      <w:r w:rsidRPr="009C420B">
        <w:t xml:space="preserve">je dopravní výkon dle jízdního řádu včetně minimální trasy potřebné k obratu autobusu v obratišti/konečné a minimální dopravní výkony vynucených přejezdů mezi spoji zajišťované </w:t>
      </w:r>
      <w:r w:rsidR="0053312A">
        <w:t>D</w:t>
      </w:r>
      <w:r w:rsidRPr="009C420B">
        <w:t>opravcem</w:t>
      </w:r>
      <w:r w:rsidR="00201F42" w:rsidRPr="009C420B">
        <w:t xml:space="preserve"> na přímý požadavek </w:t>
      </w:r>
      <w:r w:rsidR="009C420B" w:rsidRPr="009C420B">
        <w:t>O</w:t>
      </w:r>
      <w:r w:rsidR="00201F42" w:rsidRPr="009C420B">
        <w:t>bjednatele</w:t>
      </w:r>
      <w:r w:rsidRPr="009C420B">
        <w:t xml:space="preserve">. Tyto dopravní výkony jsou specifikovány v příloze č. </w:t>
      </w:r>
      <w:r w:rsidR="001C786D" w:rsidRPr="009C420B">
        <w:t>1 a budou upřesněny v</w:t>
      </w:r>
      <w:r w:rsidR="000B1B6B">
        <w:t> </w:t>
      </w:r>
      <w:r w:rsidR="001C786D" w:rsidRPr="009C420B">
        <w:t>přílo</w:t>
      </w:r>
      <w:r w:rsidR="000B1B6B">
        <w:t xml:space="preserve">hách </w:t>
      </w:r>
      <w:r w:rsidR="001C786D" w:rsidRPr="009C420B">
        <w:t xml:space="preserve">č. </w:t>
      </w:r>
      <w:r w:rsidRPr="009C420B">
        <w:t>3</w:t>
      </w:r>
      <w:r w:rsidR="00ED7A21" w:rsidRPr="009C420B">
        <w:t xml:space="preserve"> </w:t>
      </w:r>
      <w:r w:rsidR="000B1B6B">
        <w:t xml:space="preserve">a 5 </w:t>
      </w:r>
      <w:r w:rsidR="00ED7A21" w:rsidRPr="009C420B">
        <w:t xml:space="preserve">této </w:t>
      </w:r>
      <w:r w:rsidR="00560618">
        <w:t>S</w:t>
      </w:r>
      <w:r w:rsidR="00ED7A21" w:rsidRPr="009C420B">
        <w:t xml:space="preserve">mlouvy </w:t>
      </w:r>
      <w:r w:rsidRPr="009C420B">
        <w:t xml:space="preserve">jako denní dopravní výkon </w:t>
      </w:r>
      <w:r w:rsidR="0058548C">
        <w:t>L</w:t>
      </w:r>
      <w:r w:rsidRPr="009C420B">
        <w:t>inky v jednotlivých provozních dnech.</w:t>
      </w:r>
    </w:p>
    <w:p w14:paraId="7FF281F8" w14:textId="77777777" w:rsidR="004B69F2" w:rsidRPr="00BA1240" w:rsidRDefault="004B69F2" w:rsidP="008C119D">
      <w:pPr>
        <w:pStyle w:val="Odstavec1bezslovn"/>
        <w:keepNext/>
        <w:spacing w:after="120"/>
        <w:ind w:left="567"/>
        <w:rPr>
          <w:b/>
          <w:i/>
        </w:rPr>
      </w:pPr>
      <w:r>
        <w:rPr>
          <w:b/>
          <w:i/>
        </w:rPr>
        <w:t>„</w:t>
      </w:r>
      <w:r w:rsidRPr="00861D74">
        <w:rPr>
          <w:b/>
          <w:bCs/>
          <w:i/>
          <w:iCs/>
        </w:rPr>
        <w:t>Mě</w:t>
      </w:r>
      <w:r w:rsidRPr="00A56C7D">
        <w:rPr>
          <w:b/>
          <w:bCs/>
          <w:i/>
          <w:iCs/>
        </w:rPr>
        <w:t>stská</w:t>
      </w:r>
      <w:r w:rsidRPr="00BA1240">
        <w:rPr>
          <w:b/>
          <w:i/>
        </w:rPr>
        <w:t xml:space="preserve"> linka</w:t>
      </w:r>
      <w:r>
        <w:rPr>
          <w:b/>
          <w:i/>
        </w:rPr>
        <w:t xml:space="preserve"> místní MHD“</w:t>
      </w:r>
    </w:p>
    <w:p w14:paraId="15710D4B" w14:textId="50CD8516" w:rsidR="004B69F2" w:rsidRDefault="004B69F2" w:rsidP="008C119D">
      <w:pPr>
        <w:pStyle w:val="Odstavec1bezslovn"/>
        <w:spacing w:after="120"/>
        <w:ind w:left="567"/>
      </w:pPr>
      <w:r w:rsidRPr="00BA1240">
        <w:t>je souhrn dopravních spojení na trase dopravní cesty určené výchozí a konečnou zastávkou a ostatními zastávkami na území</w:t>
      </w:r>
      <w:r w:rsidR="000A16BC">
        <w:t xml:space="preserve"> měst</w:t>
      </w:r>
      <w:r w:rsidR="000A16BC" w:rsidRPr="000A16BC">
        <w:rPr>
          <w:b/>
          <w:i/>
          <w:sz w:val="20"/>
          <w:szCs w:val="20"/>
        </w:rPr>
        <w:t xml:space="preserve"> </w:t>
      </w:r>
      <w:r w:rsidR="000A16BC" w:rsidRPr="006F24A4">
        <w:t>Středočeského kraje, provozujících vlastní MHD</w:t>
      </w:r>
      <w:r w:rsidRPr="00BA1240">
        <w:t>, na níž jsou pravidelně poskytovány přepravní služby podle platné licence a podle schváleného jízdního řádu</w:t>
      </w:r>
      <w:r w:rsidR="000A16BC">
        <w:t xml:space="preserve">. </w:t>
      </w:r>
      <w:r w:rsidRPr="00BA1240">
        <w:t>Slouží k zajišťování dopravní obslužnosti na území</w:t>
      </w:r>
      <w:r w:rsidR="000A16BC">
        <w:t xml:space="preserve"> měst Středočeského kraje provozující vlastní MHD</w:t>
      </w:r>
      <w:r w:rsidRPr="00BA1240">
        <w:t>.</w:t>
      </w:r>
      <w:r w:rsidRPr="00B73F45">
        <w:t xml:space="preserve"> Všechna ujednání </w:t>
      </w:r>
      <w:r w:rsidR="00AD7A96">
        <w:t>S</w:t>
      </w:r>
      <w:r w:rsidR="00AD7A96" w:rsidRPr="00B73F45">
        <w:t xml:space="preserve">mlouvy </w:t>
      </w:r>
      <w:r>
        <w:t xml:space="preserve">se </w:t>
      </w:r>
      <w:r w:rsidRPr="00B73F45">
        <w:t>vztahují</w:t>
      </w:r>
      <w:r>
        <w:t xml:space="preserve"> k </w:t>
      </w:r>
      <w:r w:rsidR="000E1654">
        <w:t>P</w:t>
      </w:r>
      <w:r w:rsidR="000A16BC">
        <w:t>ří</w:t>
      </w:r>
      <w:r>
        <w:t>městským linkám</w:t>
      </w:r>
      <w:r w:rsidR="000A16BC">
        <w:t xml:space="preserve"> PID, </w:t>
      </w:r>
      <w:r>
        <w:t xml:space="preserve">není-li výslovně uvedeno jinak v konkrétním ujednání této </w:t>
      </w:r>
      <w:r w:rsidR="00AD7A96">
        <w:t>Smlouvy</w:t>
      </w:r>
      <w:r w:rsidR="006F24A4">
        <w:t>. Městské</w:t>
      </w:r>
      <w:r w:rsidR="000A16BC">
        <w:t xml:space="preserve"> linky místních MHD mohou mít stanovené výjimky pro platnost jízdních dokladů PID </w:t>
      </w:r>
      <w:r w:rsidR="008F5F53">
        <w:t xml:space="preserve">nebo platnost tarifu místní MHD </w:t>
      </w:r>
      <w:r w:rsidR="000A16BC">
        <w:t>a jejich prodej v</w:t>
      </w:r>
      <w:r w:rsidR="009C420B">
        <w:t> </w:t>
      </w:r>
      <w:r w:rsidR="000A16BC">
        <w:t>autobusech</w:t>
      </w:r>
      <w:r w:rsidR="009C420B">
        <w:t xml:space="preserve"> nebo jiným distribučním kanálem konkrétního města</w:t>
      </w:r>
      <w:r w:rsidR="000A16BC" w:rsidRPr="000D7970">
        <w:t>.</w:t>
      </w:r>
      <w:r w:rsidR="000D7970" w:rsidRPr="000D7970">
        <w:rPr>
          <w:rFonts w:asciiTheme="minorHAnsi" w:eastAsiaTheme="minorHAnsi" w:hAnsiTheme="minorHAnsi" w:cstheme="minorBidi"/>
          <w:sz w:val="22"/>
          <w:szCs w:val="22"/>
          <w:lang w:eastAsia="en-US"/>
        </w:rPr>
        <w:t xml:space="preserve"> </w:t>
      </w:r>
      <w:r w:rsidR="000D7970" w:rsidRPr="000D7970">
        <w:t>Tyto tarifní úpravy jsou uvedeny v Tarifu PID v jeho příloze č. 5 - Místní tarify MHD platné v</w:t>
      </w:r>
      <w:r w:rsidR="00954E96">
        <w:t> </w:t>
      </w:r>
      <w:r w:rsidR="000D7970" w:rsidRPr="000D7970">
        <w:t>souběhu s Tarifem PID.</w:t>
      </w:r>
      <w:r w:rsidR="000A16BC">
        <w:t xml:space="preserve"> Tyto linky jsou součástí jen některých svazků.</w:t>
      </w:r>
    </w:p>
    <w:p w14:paraId="2D17B603" w14:textId="77777777" w:rsidR="00A61732" w:rsidRPr="00A81CEE" w:rsidRDefault="006F24A4" w:rsidP="008C119D">
      <w:pPr>
        <w:pStyle w:val="Odstavec1bezslovn"/>
        <w:keepNext/>
        <w:spacing w:after="120"/>
        <w:ind w:left="567"/>
        <w:rPr>
          <w:b/>
          <w:i/>
        </w:rPr>
      </w:pPr>
      <w:r>
        <w:rPr>
          <w:b/>
          <w:i/>
        </w:rPr>
        <w:t>„</w:t>
      </w:r>
      <w:r w:rsidR="00A61732" w:rsidRPr="00A81CEE">
        <w:rPr>
          <w:b/>
          <w:i/>
        </w:rPr>
        <w:t>Příměstská linka PID“</w:t>
      </w:r>
    </w:p>
    <w:p w14:paraId="01AE5AAC" w14:textId="3C58E396" w:rsidR="00A61732" w:rsidRDefault="00A61732" w:rsidP="008C119D">
      <w:pPr>
        <w:pStyle w:val="Odstavec1bezslovn"/>
        <w:spacing w:after="120"/>
        <w:ind w:left="567"/>
      </w:pPr>
      <w:r w:rsidRPr="008F378D">
        <w:t>je souhrn dopravních spojení na trase dopravní cesty určené výchozí a konečnou zastávkou a ostatními za</w:t>
      </w:r>
      <w:r w:rsidRPr="00AA6632">
        <w:t>stávkami, kde některé</w:t>
      </w:r>
      <w:r w:rsidRPr="008F378D">
        <w:t xml:space="preserve"> zastávky jsou mimo území hl. m. Prahy a některé na území hl. m. Prahy nebo všechny mimo území hl. m. Prahy, na níž jsou pravidelně poskytovány přepravní služby podle platné licence a podle schváleného jízdního řádu PID. Slouží k zajištění dopravní obslužnosti hl. m. Prahy a příměstských oblastí nebo jen příměstských oblastí s</w:t>
      </w:r>
      <w:r w:rsidR="00954E96">
        <w:t> </w:t>
      </w:r>
      <w:r w:rsidRPr="008F378D">
        <w:t xml:space="preserve">vazbou na jiné </w:t>
      </w:r>
      <w:r w:rsidR="0058548C">
        <w:t>L</w:t>
      </w:r>
      <w:r w:rsidRPr="008F378D">
        <w:t>inky PID.</w:t>
      </w:r>
    </w:p>
    <w:p w14:paraId="18D93A33" w14:textId="77777777" w:rsidR="00A61732" w:rsidRPr="00A61732" w:rsidRDefault="00A61732" w:rsidP="008C119D">
      <w:pPr>
        <w:pStyle w:val="Normlnodsazen"/>
        <w:keepNext/>
        <w:overflowPunct/>
        <w:autoSpaceDE/>
        <w:autoSpaceDN/>
        <w:adjustRightInd/>
        <w:spacing w:after="120"/>
        <w:ind w:left="567"/>
        <w:textAlignment w:val="auto"/>
        <w:outlineLvl w:val="1"/>
        <w:rPr>
          <w:b/>
          <w:i/>
        </w:rPr>
      </w:pPr>
      <w:r w:rsidRPr="00A61732">
        <w:rPr>
          <w:b/>
          <w:i/>
        </w:rPr>
        <w:t>„Mezikrajská linka“</w:t>
      </w:r>
    </w:p>
    <w:p w14:paraId="609A7578" w14:textId="143B4861" w:rsidR="00D92223" w:rsidRDefault="00A61732" w:rsidP="00D92223">
      <w:pPr>
        <w:pStyle w:val="Normlnodsazen"/>
        <w:overflowPunct/>
        <w:autoSpaceDE/>
        <w:autoSpaceDN/>
        <w:adjustRightInd/>
        <w:spacing w:after="120"/>
        <w:ind w:left="567"/>
        <w:textAlignment w:val="auto"/>
        <w:outlineLvl w:val="1"/>
      </w:pPr>
      <w:r w:rsidRPr="00D67530">
        <w:t xml:space="preserve">je </w:t>
      </w:r>
      <w:r w:rsidR="00451304">
        <w:t>A</w:t>
      </w:r>
      <w:r w:rsidRPr="00D67530">
        <w:t xml:space="preserve">utobusová linka PID, která </w:t>
      </w:r>
      <w:r w:rsidR="00690388">
        <w:t xml:space="preserve">svým linkovým vedením </w:t>
      </w:r>
      <w:r w:rsidRPr="00D67530">
        <w:t>přechází ze systému PID do jiného integrovaného dopravního systému zavedeného na území kraje</w:t>
      </w:r>
      <w:r w:rsidR="00691949">
        <w:t>/ů</w:t>
      </w:r>
      <w:r w:rsidRPr="00D67530">
        <w:t xml:space="preserve"> sousedícího</w:t>
      </w:r>
      <w:r w:rsidR="00691949">
        <w:t>/ch</w:t>
      </w:r>
      <w:r w:rsidRPr="00D67530">
        <w:t xml:space="preserve"> se Středočeským krajem</w:t>
      </w:r>
      <w:r w:rsidR="00761E8F">
        <w:t>,</w:t>
      </w:r>
      <w:r w:rsidR="0071714A" w:rsidRPr="0071714A">
        <w:rPr>
          <w:sz w:val="20"/>
        </w:rPr>
        <w:t xml:space="preserve"> </w:t>
      </w:r>
      <w:r w:rsidR="0071714A" w:rsidRPr="0071714A">
        <w:t>na níž jsou pravidelně poskytovány přepravní služby podle platné licence a podle schváleného jízdního řádu</w:t>
      </w:r>
      <w:r w:rsidR="00761E8F">
        <w:t xml:space="preserve"> PID</w:t>
      </w:r>
      <w:r w:rsidRPr="00D67530">
        <w:t xml:space="preserve">. Taková </w:t>
      </w:r>
      <w:r w:rsidR="0058548C">
        <w:t>L</w:t>
      </w:r>
      <w:r w:rsidRPr="00D67530">
        <w:t>inka obsahuje kromě úseků (zastávek) zařazených do PID i úseky (zastávky) zařazené do sousedního</w:t>
      </w:r>
      <w:r w:rsidR="00691949">
        <w:t>/ch</w:t>
      </w:r>
      <w:r w:rsidRPr="00D67530">
        <w:t xml:space="preserve"> IDS</w:t>
      </w:r>
      <w:r w:rsidR="00691949" w:rsidRPr="00691949">
        <w:t xml:space="preserve"> </w:t>
      </w:r>
      <w:r w:rsidR="00691949">
        <w:t>nebo v tarifu Dopravce či jiného tarifu vyhlášeného sousedním krajem</w:t>
      </w:r>
      <w:r>
        <w:t>, popřípadě jsou na ní nebo na jejích vymezených úsecích uznávány oba tarify</w:t>
      </w:r>
      <w:r w:rsidR="0068505E">
        <w:t xml:space="preserve"> souběžně</w:t>
      </w:r>
      <w:r w:rsidR="00691949" w:rsidRPr="00D67530">
        <w:t xml:space="preserve">. </w:t>
      </w:r>
      <w:r w:rsidR="00691949">
        <w:t xml:space="preserve">Pro tyto </w:t>
      </w:r>
      <w:r w:rsidR="0058548C">
        <w:t>L</w:t>
      </w:r>
      <w:r w:rsidR="00691949">
        <w:t>inky platí na území dalšího kraje/ů Mezikrajský standard kvality, který je uveden v příloze č. 10 b)</w:t>
      </w:r>
      <w:r w:rsidR="00520379">
        <w:t xml:space="preserve"> Smlouvy</w:t>
      </w:r>
      <w:r w:rsidR="00691949">
        <w:t xml:space="preserve">. Konkrétní specifikace je uvedena v podmínkách této </w:t>
      </w:r>
      <w:r w:rsidR="00560618">
        <w:t>S</w:t>
      </w:r>
      <w:r w:rsidR="00691949">
        <w:t xml:space="preserve">mlouvy, je-li součástí svazku objednávaného dle této </w:t>
      </w:r>
      <w:r w:rsidR="00560618">
        <w:t>S</w:t>
      </w:r>
      <w:r w:rsidR="00691949">
        <w:t xml:space="preserve">mlouvy </w:t>
      </w:r>
      <w:r w:rsidR="00691949">
        <w:lastRenderedPageBreak/>
        <w:t xml:space="preserve">i tento typ </w:t>
      </w:r>
      <w:r w:rsidR="00731E8E">
        <w:t>L</w:t>
      </w:r>
      <w:r w:rsidR="00691949">
        <w:t xml:space="preserve">inek. Není-li </w:t>
      </w:r>
      <w:r w:rsidR="0039518C">
        <w:t>M</w:t>
      </w:r>
      <w:r w:rsidR="00691949">
        <w:t>ezikrajská/é linka/y součástí svazku</w:t>
      </w:r>
      <w:r w:rsidR="00691949" w:rsidRPr="00F54818">
        <w:rPr>
          <w:sz w:val="20"/>
        </w:rPr>
        <w:t xml:space="preserve"> </w:t>
      </w:r>
      <w:r w:rsidR="00691949" w:rsidRPr="00F54818">
        <w:t xml:space="preserve">objednávaného dle této </w:t>
      </w:r>
      <w:r w:rsidR="00560618">
        <w:t>S</w:t>
      </w:r>
      <w:r w:rsidR="00691949" w:rsidRPr="00F54818">
        <w:t>mlouvy</w:t>
      </w:r>
      <w:r w:rsidR="00520379">
        <w:t>,</w:t>
      </w:r>
      <w:r w:rsidR="00691949">
        <w:t xml:space="preserve"> není příloha č. 10 b ve </w:t>
      </w:r>
      <w:r w:rsidR="00560618">
        <w:t>S</w:t>
      </w:r>
      <w:r w:rsidR="00691949">
        <w:t>mlouvě uvedena</w:t>
      </w:r>
      <w:r w:rsidRPr="00D67530">
        <w:t xml:space="preserve">. </w:t>
      </w:r>
      <w:r w:rsidR="00A75CD7">
        <w:t>Podklady k</w:t>
      </w:r>
      <w:r w:rsidR="00F97B79">
        <w:t> </w:t>
      </w:r>
      <w:r w:rsidR="00A75CD7">
        <w:t>tarif</w:t>
      </w:r>
      <w:r w:rsidR="00F97B79">
        <w:t xml:space="preserve">ům sousedních krajů budou Dopravci </w:t>
      </w:r>
      <w:r w:rsidR="00F97B79" w:rsidRPr="007D747C">
        <w:t xml:space="preserve">předloženy </w:t>
      </w:r>
      <w:r w:rsidR="000D7970" w:rsidRPr="007D747C">
        <w:rPr>
          <w:rFonts w:eastAsiaTheme="minorHAnsi"/>
          <w:lang w:eastAsia="en-US"/>
        </w:rPr>
        <w:t>organizátorem IDSK</w:t>
      </w:r>
      <w:r w:rsidR="000D7970" w:rsidRPr="007D747C">
        <w:rPr>
          <w:rFonts w:asciiTheme="minorHAnsi" w:eastAsiaTheme="minorHAnsi" w:hAnsiTheme="minorHAnsi" w:cstheme="minorBidi"/>
          <w:sz w:val="22"/>
          <w:szCs w:val="22"/>
          <w:lang w:eastAsia="en-US"/>
        </w:rPr>
        <w:t xml:space="preserve"> </w:t>
      </w:r>
      <w:r w:rsidR="00F97B79">
        <w:t xml:space="preserve">nejpozději do dvou měsíců od podpisu Smlouvy. </w:t>
      </w:r>
      <w:r w:rsidR="000D7970" w:rsidRPr="000D7970">
        <w:t xml:space="preserve">Obecné tarifní úpravy jsou uvedeny v Tarifu PID v jeho příloze č. 6 – Překryvy s jinými dopravními integrovanými systémy. </w:t>
      </w:r>
      <w:r w:rsidR="00915333">
        <w:t>Uznávání tarifu vyhlášeného jiným krajem</w:t>
      </w:r>
      <w:r w:rsidR="00915333" w:rsidRPr="00F97B79">
        <w:t xml:space="preserve"> </w:t>
      </w:r>
      <w:r w:rsidR="00915333">
        <w:t xml:space="preserve">může vyžadovat uzavření smlouvy mezi Dopravcem a tímto krajem či </w:t>
      </w:r>
      <w:r w:rsidR="00451304">
        <w:t>o</w:t>
      </w:r>
      <w:r w:rsidR="00445355">
        <w:t>rganizátorem</w:t>
      </w:r>
      <w:r w:rsidR="00915333">
        <w:t xml:space="preserve"> integrované dopravy tohoto kraje nebo jinou osobou. V takovém případě je Dopravce povinen takové smlouvy uzavřít. </w:t>
      </w:r>
      <w:r w:rsidR="00F97B79" w:rsidRPr="00F97B79">
        <w:t xml:space="preserve">Náklady </w:t>
      </w:r>
      <w:r w:rsidR="00BF61B5">
        <w:t xml:space="preserve">Dopravce </w:t>
      </w:r>
      <w:r w:rsidR="00F97B79" w:rsidRPr="00F97B79">
        <w:t xml:space="preserve">na implementaci tarifu sousedního kraje </w:t>
      </w:r>
      <w:r w:rsidR="00BF61B5">
        <w:t>i</w:t>
      </w:r>
      <w:r w:rsidR="00F97B79" w:rsidRPr="00F97B79">
        <w:t xml:space="preserve"> náklady v</w:t>
      </w:r>
      <w:r w:rsidR="00954E96">
        <w:t> </w:t>
      </w:r>
      <w:r w:rsidR="00F97B79" w:rsidRPr="00F97B79">
        <w:t>souvislosti se změnou</w:t>
      </w:r>
      <w:r w:rsidR="00F97B79">
        <w:t xml:space="preserve"> </w:t>
      </w:r>
      <w:r w:rsidR="00F97B79" w:rsidRPr="00F97B79">
        <w:t>tarifu sousedního kraje</w:t>
      </w:r>
      <w:r w:rsidR="00F97B79">
        <w:t xml:space="preserve"> budou</w:t>
      </w:r>
      <w:r w:rsidR="00BF61B5" w:rsidRPr="00515A99">
        <w:t xml:space="preserve"> Objednatelem kompenzovány v rámci </w:t>
      </w:r>
      <w:r w:rsidR="00B23949">
        <w:t>Ostatních nákladů systému</w:t>
      </w:r>
      <w:r w:rsidR="00F97B79" w:rsidRPr="00F97B79">
        <w:t>.</w:t>
      </w:r>
      <w:r w:rsidR="000D7970" w:rsidRPr="000D7970">
        <w:t xml:space="preserve"> Tyto Mezikrajské linky jsou součástí jen některých svazků.</w:t>
      </w:r>
      <w:r w:rsidR="000D7970" w:rsidDel="000D7970">
        <w:t xml:space="preserve"> </w:t>
      </w:r>
    </w:p>
    <w:p w14:paraId="20995D41" w14:textId="77777777" w:rsidR="00762414" w:rsidRDefault="00A81E8F" w:rsidP="00D92223">
      <w:pPr>
        <w:pStyle w:val="Normlnodsazen"/>
        <w:keepNext/>
        <w:overflowPunct/>
        <w:autoSpaceDE/>
        <w:autoSpaceDN/>
        <w:adjustRightInd/>
        <w:spacing w:after="120"/>
        <w:ind w:left="567"/>
        <w:textAlignment w:val="auto"/>
        <w:outlineLvl w:val="1"/>
        <w:rPr>
          <w:b/>
          <w:bCs/>
          <w:i/>
          <w:iCs/>
        </w:rPr>
      </w:pPr>
      <w:r>
        <w:rPr>
          <w:b/>
          <w:bCs/>
          <w:i/>
          <w:iCs/>
        </w:rPr>
        <w:t>„</w:t>
      </w:r>
      <w:r w:rsidRPr="00D92223">
        <w:rPr>
          <w:b/>
          <w:i/>
        </w:rPr>
        <w:t>Nabídková</w:t>
      </w:r>
      <w:r>
        <w:rPr>
          <w:b/>
          <w:bCs/>
          <w:i/>
          <w:iCs/>
        </w:rPr>
        <w:t xml:space="preserve"> cena dodatečného dopravního výkonu“ (dále také jen „NCDDV“)</w:t>
      </w:r>
      <w:r w:rsidR="00FC37FD" w:rsidRPr="00FC37FD">
        <w:t xml:space="preserve"> </w:t>
      </w:r>
    </w:p>
    <w:p w14:paraId="369B463A" w14:textId="5480D25D" w:rsidR="00BF5BE0" w:rsidRPr="00BF5BE0" w:rsidRDefault="00A81E8F" w:rsidP="008C119D">
      <w:pPr>
        <w:pStyle w:val="Odstavec1bezslovn"/>
        <w:spacing w:after="120"/>
        <w:ind w:left="567"/>
      </w:pPr>
      <w:r>
        <w:t xml:space="preserve">znamená zvýšení nebo snížení ceny za jeden dodatečný linkový kilometr pro </w:t>
      </w:r>
      <w:r w:rsidR="00412736">
        <w:t xml:space="preserve">příslušný typ </w:t>
      </w:r>
      <w:r w:rsidR="00FC37FD">
        <w:t xml:space="preserve">vozidla provozovaného na svazku </w:t>
      </w:r>
      <w:r w:rsidR="00731E8E">
        <w:t>L</w:t>
      </w:r>
      <w:r w:rsidR="001A7EC0">
        <w:t>inek</w:t>
      </w:r>
      <w:r w:rsidR="002E05FA">
        <w:t>,</w:t>
      </w:r>
      <w:r w:rsidR="001A7EC0">
        <w:t xml:space="preserve"> </w:t>
      </w:r>
      <w:r>
        <w:t>na n</w:t>
      </w:r>
      <w:r w:rsidR="001A7EC0">
        <w:t>ěm</w:t>
      </w:r>
      <w:r>
        <w:t xml:space="preserve">ž </w:t>
      </w:r>
      <w:r w:rsidR="00AA7360">
        <w:t xml:space="preserve">Dopravce </w:t>
      </w:r>
      <w:r>
        <w:t xml:space="preserve">plní své závazky v souladu s touto </w:t>
      </w:r>
      <w:r w:rsidR="00560618">
        <w:t>S</w:t>
      </w:r>
      <w:r>
        <w:t xml:space="preserve">mlouvou, v případě navýšení/snížení skutečného rozsahu výkonů podle této </w:t>
      </w:r>
      <w:r w:rsidR="00560618">
        <w:t>S</w:t>
      </w:r>
      <w:r>
        <w:t>mlouvy ve srovnání s </w:t>
      </w:r>
      <w:r w:rsidR="007F6B23">
        <w:t xml:space="preserve">Referenčním </w:t>
      </w:r>
      <w:r>
        <w:t xml:space="preserve">jízdním řádem za předpokladu, že se změnou dopravního výkonu nezvyšuje počet vypravených vozidel nezbytných k zajištění provozu příslušné </w:t>
      </w:r>
      <w:r w:rsidR="0058548C">
        <w:t>L</w:t>
      </w:r>
      <w:r>
        <w:t xml:space="preserve">inky uvedený </w:t>
      </w:r>
      <w:r w:rsidR="007F6B23">
        <w:t>O</w:t>
      </w:r>
      <w:r>
        <w:t>bjednatelem v </w:t>
      </w:r>
      <w:r w:rsidR="007F6B23">
        <w:t xml:space="preserve">Referenčním </w:t>
      </w:r>
      <w:r>
        <w:t xml:space="preserve">jízdním řádu, a to dále v </w:t>
      </w:r>
      <w:r>
        <w:rPr>
          <w:rFonts w:eastAsia="TimesNewRoman"/>
        </w:rPr>
        <w:t>č</w:t>
      </w:r>
      <w:r>
        <w:t>len</w:t>
      </w:r>
      <w:r>
        <w:rPr>
          <w:rFonts w:eastAsia="TimesNewRoman"/>
        </w:rPr>
        <w:t>ě</w:t>
      </w:r>
      <w:r>
        <w:t xml:space="preserve">ní podle typu vozidla </w:t>
      </w:r>
      <w:r w:rsidR="00991126" w:rsidRPr="00991126">
        <w:t xml:space="preserve">a podle území </w:t>
      </w:r>
      <w:r w:rsidR="00935DD5">
        <w:t>O</w:t>
      </w:r>
      <w:r w:rsidR="00991126" w:rsidRPr="00991126">
        <w:t>bjednatele</w:t>
      </w:r>
      <w:r>
        <w:t xml:space="preserve">. Nabídková cena dodatečného výkonu pro </w:t>
      </w:r>
      <w:r w:rsidR="0058548C">
        <w:t>L</w:t>
      </w:r>
      <w:r>
        <w:t>ink</w:t>
      </w:r>
      <w:r w:rsidR="005F4ACA">
        <w:t>y oblasti</w:t>
      </w:r>
      <w:r>
        <w:t>, kter</w:t>
      </w:r>
      <w:r w:rsidR="005F4ACA">
        <w:t>é</w:t>
      </w:r>
      <w:r>
        <w:t xml:space="preserve"> </w:t>
      </w:r>
      <w:r w:rsidR="005F4ACA">
        <w:t>jsou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w:t>
      </w:r>
      <w:r w:rsidR="00954E96">
        <w:t> </w:t>
      </w:r>
      <w:proofErr w:type="spellStart"/>
      <w:r w:rsidR="0066702B">
        <w:t>Kb</w:t>
      </w:r>
      <w:proofErr w:type="spellEnd"/>
      <w:r w:rsidR="0066702B">
        <w:t xml:space="preserve">+ a </w:t>
      </w:r>
      <w:r>
        <w:t xml:space="preserve">je uvedena </w:t>
      </w:r>
      <w:r w:rsidRPr="00B00E5B">
        <w:t xml:space="preserve">v </w:t>
      </w:r>
      <w:r w:rsidRPr="008E7C46">
        <w:t>p</w:t>
      </w:r>
      <w:r w:rsidRPr="008E7C46">
        <w:rPr>
          <w:rFonts w:eastAsia="TimesNewRoman"/>
        </w:rPr>
        <w:t>ř</w:t>
      </w:r>
      <w:r w:rsidRPr="008E7C46">
        <w:t xml:space="preserve">íloze </w:t>
      </w:r>
      <w:r w:rsidRPr="008E7C46">
        <w:rPr>
          <w:rFonts w:eastAsia="TimesNewRoman"/>
        </w:rPr>
        <w:t>č</w:t>
      </w:r>
      <w:r w:rsidRPr="008E7C46">
        <w:t>. 4.</w:t>
      </w:r>
      <w:r w:rsidR="001958FA" w:rsidRPr="001958FA">
        <w:t xml:space="preserve"> </w:t>
      </w:r>
      <w:r w:rsidR="00BF2E1A" w:rsidRPr="00BF2E1A">
        <w:t xml:space="preserve">Nabídková cena </w:t>
      </w:r>
      <w:r w:rsidR="00BF2E1A">
        <w:t xml:space="preserve">dodatečného </w:t>
      </w:r>
      <w:r w:rsidR="00BF2E1A" w:rsidRPr="00BF2E1A">
        <w:t>dopravního výkonu v</w:t>
      </w:r>
      <w:r w:rsidR="00954E96">
        <w:t> </w:t>
      </w:r>
      <w:r w:rsidR="00BF2E1A" w:rsidRPr="00BF2E1A">
        <w:t>sobě</w:t>
      </w:r>
      <w:r w:rsidR="00954E96">
        <w:t> </w:t>
      </w:r>
      <w:r w:rsidR="00BF2E1A" w:rsidRPr="00BF2E1A">
        <w:t xml:space="preserve">obsahuje ekonomicky oprávněné náklady </w:t>
      </w:r>
      <w:r w:rsidR="00AA7360">
        <w:t>D</w:t>
      </w:r>
      <w:r w:rsidR="00AA7360" w:rsidRPr="00BF2E1A">
        <w:t xml:space="preserve">opravce </w:t>
      </w:r>
      <w:r w:rsidR="00BF2E1A" w:rsidRPr="00BF2E1A">
        <w:t xml:space="preserve">na zajištění výkonů svazku včetně přiměřených </w:t>
      </w:r>
      <w:r w:rsidR="001F43C5">
        <w:t xml:space="preserve">provozních </w:t>
      </w:r>
      <w:r w:rsidR="00BF2E1A" w:rsidRPr="00BF2E1A">
        <w:t>záloh a přiměřený zisk.</w:t>
      </w:r>
      <w:r w:rsidR="00BF5BE0" w:rsidRPr="00BF5BE0">
        <w:t xml:space="preserve"> </w:t>
      </w:r>
      <w:r w:rsidR="00BF5BE0">
        <w:t xml:space="preserve">NCDDV </w:t>
      </w:r>
      <w:r w:rsidR="00BF5BE0" w:rsidRPr="00BF5BE0">
        <w:t xml:space="preserve">neobsahuje </w:t>
      </w:r>
      <w:r w:rsidR="00BF5BE0">
        <w:t xml:space="preserve">Služby </w:t>
      </w:r>
      <w:r w:rsidR="008D28E8">
        <w:t xml:space="preserve">organizátorů, </w:t>
      </w:r>
      <w:r w:rsidR="008D28E8" w:rsidRPr="00BF5BE0">
        <w:t>náklady</w:t>
      </w:r>
      <w:r w:rsidR="00BF5BE0" w:rsidRPr="00BF5BE0">
        <w:t xml:space="preserve"> na zastávkovou péči a vjezdy do autobusových nádraží/terminálů a mýto, hrazené na objednaných výkonech dle jízdního řádu (mimo režijní výkony), které se pro výpočet </w:t>
      </w:r>
      <w:r w:rsidR="00A574BD">
        <w:t>K</w:t>
      </w:r>
      <w:r w:rsidR="00BF5BE0" w:rsidRPr="00BF5BE0">
        <w:t>ompenzace připočítávají</w:t>
      </w:r>
      <w:r w:rsidR="009C294C">
        <w:t xml:space="preserve"> dle postupů stanovených touto S</w:t>
      </w:r>
      <w:r w:rsidR="00BF5BE0" w:rsidRPr="00BF5BE0">
        <w:t xml:space="preserve">mlouvou. </w:t>
      </w:r>
    </w:p>
    <w:p w14:paraId="7DE20113" w14:textId="77777777" w:rsidR="00762414" w:rsidRDefault="00A81E8F" w:rsidP="008C119D">
      <w:pPr>
        <w:pStyle w:val="Odstavec1bezslovn"/>
        <w:keepNext/>
        <w:spacing w:after="120"/>
        <w:ind w:left="567"/>
        <w:rPr>
          <w:b/>
          <w:bCs/>
          <w:i/>
          <w:iCs/>
        </w:rPr>
      </w:pPr>
      <w:r>
        <w:rPr>
          <w:b/>
          <w:bCs/>
          <w:i/>
          <w:iCs/>
        </w:rPr>
        <w:t xml:space="preserve">„Nabídková cena dopravního výkonu“ (dále </w:t>
      </w:r>
      <w:r w:rsidR="0066702B">
        <w:rPr>
          <w:b/>
          <w:bCs/>
          <w:i/>
          <w:iCs/>
        </w:rPr>
        <w:t xml:space="preserve">také </w:t>
      </w:r>
      <w:r>
        <w:rPr>
          <w:b/>
          <w:bCs/>
          <w:i/>
          <w:iCs/>
        </w:rPr>
        <w:t>jen „nabídková cena“ nebo „NCDV“)</w:t>
      </w:r>
      <w:r w:rsidR="0066702B" w:rsidRPr="00FC37FD" w:rsidDel="0066702B">
        <w:rPr>
          <w:b/>
          <w:bCs/>
          <w:i/>
          <w:iCs/>
        </w:rPr>
        <w:t xml:space="preserve"> </w:t>
      </w:r>
    </w:p>
    <w:p w14:paraId="62502638" w14:textId="77777777" w:rsidR="00E3312E" w:rsidRPr="00E3312E" w:rsidRDefault="00A81E8F" w:rsidP="008C119D">
      <w:pPr>
        <w:pStyle w:val="Odstavec1bezslovn"/>
        <w:spacing w:after="120"/>
        <w:ind w:left="567"/>
      </w:pPr>
      <w:r>
        <w:t>znamená cenu za jeden linkový kilometr pro p</w:t>
      </w:r>
      <w:r>
        <w:rPr>
          <w:rFonts w:eastAsia="TimesNewRoman"/>
        </w:rPr>
        <w:t>ř</w:t>
      </w:r>
      <w:r>
        <w:t xml:space="preserve">íslušnou </w:t>
      </w:r>
      <w:r w:rsidR="0058548C">
        <w:t>L</w:t>
      </w:r>
      <w:r w:rsidRPr="00C37186">
        <w:t xml:space="preserve">inku </w:t>
      </w:r>
      <w:r w:rsidR="00FC37FD" w:rsidRPr="00C37186">
        <w:t>pro</w:t>
      </w:r>
      <w:r w:rsidR="00FC37FD">
        <w:t xml:space="preserve"> </w:t>
      </w:r>
      <w:r w:rsidR="00412736">
        <w:t xml:space="preserve">typ </w:t>
      </w:r>
      <w:r w:rsidR="00FC37FD">
        <w:t>vozidla provozovaného na svazku</w:t>
      </w:r>
      <w:r w:rsidR="001A7EC0">
        <w:t xml:space="preserve"> </w:t>
      </w:r>
      <w:r w:rsidR="00731E8E">
        <w:t>L</w:t>
      </w:r>
      <w:r w:rsidR="001A7EC0">
        <w:t>inek, na němž</w:t>
      </w:r>
      <w:r>
        <w:t xml:space="preserve"> </w:t>
      </w:r>
      <w:r w:rsidR="00AA7360">
        <w:t xml:space="preserve">Dopravce </w:t>
      </w:r>
      <w:r>
        <w:t xml:space="preserve">plní své závazky v souladu s touto </w:t>
      </w:r>
      <w:r w:rsidR="00560618">
        <w:t>S</w:t>
      </w:r>
      <w:r>
        <w:t>mlouvou, a to dále v</w:t>
      </w:r>
      <w:r w:rsidR="00010679">
        <w:t> </w:t>
      </w:r>
      <w:r>
        <w:rPr>
          <w:rFonts w:eastAsia="TimesNewRoman"/>
        </w:rPr>
        <w:t>č</w:t>
      </w:r>
      <w:r>
        <w:t>len</w:t>
      </w:r>
      <w:r>
        <w:rPr>
          <w:rFonts w:eastAsia="TimesNewRoman"/>
        </w:rPr>
        <w:t>ě</w:t>
      </w:r>
      <w:r>
        <w:t xml:space="preserve">ní podle typu </w:t>
      </w:r>
      <w:r w:rsidR="00347786">
        <w:t xml:space="preserve">vozidla </w:t>
      </w:r>
      <w:r w:rsidR="00991126" w:rsidRPr="00991126">
        <w:t>a pod</w:t>
      </w:r>
      <w:r w:rsidR="00935DD5">
        <w:t>le území O</w:t>
      </w:r>
      <w:r w:rsidR="00991126" w:rsidRPr="00991126">
        <w:t>bjednatele</w:t>
      </w:r>
      <w:r w:rsidR="00347786">
        <w:t xml:space="preserve">. </w:t>
      </w:r>
      <w:r>
        <w:t xml:space="preserve">Nabídková cena dopravního výkonu pro </w:t>
      </w:r>
      <w:r w:rsidR="0058548C">
        <w:t>L</w:t>
      </w:r>
      <w:r>
        <w:t>ink</w:t>
      </w:r>
      <w:r w:rsidR="005F4ACA">
        <w:t>y oblasti</w:t>
      </w:r>
      <w:r>
        <w:t>, kter</w:t>
      </w:r>
      <w:r w:rsidR="005F4ACA">
        <w:t>é</w:t>
      </w:r>
      <w:r>
        <w:t xml:space="preserve"> j</w:t>
      </w:r>
      <w:r w:rsidR="005F4ACA">
        <w:t>sou</w:t>
      </w:r>
      <w:r>
        <w:t xml:space="preserve"> předmětem této </w:t>
      </w:r>
      <w:r w:rsidR="00560618">
        <w:t>S</w:t>
      </w:r>
      <w:r>
        <w:t xml:space="preserve">mlouvy, </w:t>
      </w:r>
      <w:r w:rsidR="0066702B">
        <w:t>se specifikuje</w:t>
      </w:r>
      <w:r w:rsidR="0066702B" w:rsidRPr="001B5E80">
        <w:t xml:space="preserve"> </w:t>
      </w:r>
      <w:r w:rsidR="0066702B">
        <w:t xml:space="preserve">samostatně pro jednotlivé </w:t>
      </w:r>
      <w:r w:rsidR="00B23B0D">
        <w:t xml:space="preserve">typy </w:t>
      </w:r>
      <w:r w:rsidR="0066702B">
        <w:t xml:space="preserve">vozidel </w:t>
      </w:r>
      <w:proofErr w:type="spellStart"/>
      <w:r w:rsidR="0066702B">
        <w:t>Mn</w:t>
      </w:r>
      <w:proofErr w:type="spellEnd"/>
      <w:r w:rsidR="0066702B">
        <w:t xml:space="preserve">, </w:t>
      </w:r>
      <w:proofErr w:type="spellStart"/>
      <w:r w:rsidR="0066702B">
        <w:t>Md</w:t>
      </w:r>
      <w:proofErr w:type="spellEnd"/>
      <w:r w:rsidR="0066702B">
        <w:t xml:space="preserve">, </w:t>
      </w:r>
      <w:proofErr w:type="spellStart"/>
      <w:r w:rsidR="0066702B">
        <w:t>Md</w:t>
      </w:r>
      <w:proofErr w:type="spellEnd"/>
      <w:r w:rsidR="0066702B">
        <w:t xml:space="preserve">+, </w:t>
      </w:r>
      <w:proofErr w:type="spellStart"/>
      <w:r w:rsidR="0066702B">
        <w:t>Sd</w:t>
      </w:r>
      <w:proofErr w:type="spellEnd"/>
      <w:r w:rsidR="0066702B">
        <w:t xml:space="preserve">, </w:t>
      </w:r>
      <w:proofErr w:type="spellStart"/>
      <w:r w:rsidR="0066702B">
        <w:t>Sd</w:t>
      </w:r>
      <w:proofErr w:type="spellEnd"/>
      <w:r w:rsidR="0066702B">
        <w:t xml:space="preserve">+, </w:t>
      </w:r>
      <w:proofErr w:type="spellStart"/>
      <w:r w:rsidR="0066702B">
        <w:t>Kb</w:t>
      </w:r>
      <w:proofErr w:type="spellEnd"/>
      <w:r w:rsidR="0066702B">
        <w:t xml:space="preserve"> a </w:t>
      </w:r>
      <w:proofErr w:type="spellStart"/>
      <w:r w:rsidR="0066702B">
        <w:t>Kb</w:t>
      </w:r>
      <w:proofErr w:type="spellEnd"/>
      <w:r w:rsidR="0066702B">
        <w:t xml:space="preserve">+ a </w:t>
      </w:r>
      <w:r>
        <w:t xml:space="preserve">je uvedena v </w:t>
      </w:r>
      <w:r w:rsidRPr="008E7C46">
        <w:t>p</w:t>
      </w:r>
      <w:r w:rsidRPr="008E7C46">
        <w:rPr>
          <w:rFonts w:eastAsia="TimesNewRoman"/>
        </w:rPr>
        <w:t>ř</w:t>
      </w:r>
      <w:r w:rsidRPr="008E7C46">
        <w:t xml:space="preserve">íloze </w:t>
      </w:r>
      <w:r w:rsidRPr="008E7C46">
        <w:rPr>
          <w:rFonts w:eastAsia="TimesNewRoman"/>
        </w:rPr>
        <w:t>č</w:t>
      </w:r>
      <w:r w:rsidRPr="008E7C46">
        <w:t>. 4</w:t>
      </w:r>
      <w:r w:rsidR="00010679">
        <w:t xml:space="preserve"> Smlouvy</w:t>
      </w:r>
      <w:r w:rsidRPr="00B00E5B">
        <w:t>.</w:t>
      </w:r>
      <w:r w:rsidR="001958FA" w:rsidRPr="001958FA">
        <w:t xml:space="preserve"> Nabídková cena dopravního výkonu v sobě obsahuje ekonomicky oprávněné náklady </w:t>
      </w:r>
      <w:r w:rsidR="00AA7360">
        <w:t>D</w:t>
      </w:r>
      <w:r w:rsidR="00AA7360" w:rsidRPr="001958FA">
        <w:t xml:space="preserve">opravce </w:t>
      </w:r>
      <w:r w:rsidR="001958FA" w:rsidRPr="001958FA">
        <w:t xml:space="preserve">na zajištění výkonů svazku včetně přiměřených </w:t>
      </w:r>
      <w:r w:rsidR="001F43C5">
        <w:t xml:space="preserve">provozních </w:t>
      </w:r>
      <w:r w:rsidR="001958FA" w:rsidRPr="001958FA">
        <w:t>záloh a přiměřený zisk.</w:t>
      </w:r>
      <w:r w:rsidR="00E3312E" w:rsidRPr="00E3312E">
        <w:t xml:space="preserve"> NCDV neobsahuje Služby organizátorů, náklady na zastávkovou péči a vjezdy do autobusových nádraží/terminálů a mýto, hrazené na objednaných výkonech dle jízdního řádu (mimo režijní výkony), které se pro výpočet </w:t>
      </w:r>
      <w:r w:rsidR="00A574BD">
        <w:t>K</w:t>
      </w:r>
      <w:r w:rsidR="00E3312E" w:rsidRPr="00E3312E">
        <w:t>ompenzace připočítávají</w:t>
      </w:r>
      <w:r w:rsidR="00311CAD">
        <w:t xml:space="preserve"> dle postupů stanovených touto S</w:t>
      </w:r>
      <w:r w:rsidR="00E3312E" w:rsidRPr="00E3312E">
        <w:t xml:space="preserve">mlouvou. </w:t>
      </w:r>
    </w:p>
    <w:p w14:paraId="37D716F9" w14:textId="77777777" w:rsidR="00DD5704" w:rsidRPr="00DD5704" w:rsidRDefault="002B2B84" w:rsidP="008C119D">
      <w:pPr>
        <w:pStyle w:val="Odstavec1bezslovn"/>
        <w:keepNext/>
        <w:spacing w:after="120"/>
        <w:ind w:left="567"/>
        <w:rPr>
          <w:b/>
          <w:i/>
        </w:rPr>
      </w:pPr>
      <w:r w:rsidRPr="00DD5704">
        <w:rPr>
          <w:b/>
          <w:i/>
        </w:rPr>
        <w:t>„</w:t>
      </w:r>
      <w:r w:rsidRPr="00861D74">
        <w:rPr>
          <w:b/>
          <w:bCs/>
          <w:i/>
          <w:iCs/>
        </w:rPr>
        <w:t>Operativní</w:t>
      </w:r>
      <w:r w:rsidRPr="00DD5704">
        <w:rPr>
          <w:b/>
          <w:i/>
        </w:rPr>
        <w:t xml:space="preserve"> záloha“</w:t>
      </w:r>
    </w:p>
    <w:p w14:paraId="5199261F" w14:textId="77777777" w:rsidR="00DD5704" w:rsidRPr="00DD5704" w:rsidRDefault="00DD5704" w:rsidP="008C119D">
      <w:pPr>
        <w:pStyle w:val="Odstavec1bezslovn"/>
        <w:spacing w:after="120"/>
        <w:ind w:left="567"/>
      </w:pPr>
      <w:r>
        <w:t xml:space="preserve">je </w:t>
      </w:r>
      <w:r w:rsidRPr="00DD5704">
        <w:t xml:space="preserve">pohotovostní autobus obsazený řidičem vystavený </w:t>
      </w:r>
      <w:r w:rsidR="00F37BF8">
        <w:t>D</w:t>
      </w:r>
      <w:r w:rsidRPr="00DD5704">
        <w:t>opravcem</w:t>
      </w:r>
      <w:r w:rsidR="00F37BF8">
        <w:t xml:space="preserve"> nebo dopravcem z jiného svazku</w:t>
      </w:r>
      <w:r w:rsidRPr="00DD5704">
        <w:t xml:space="preserve"> na tento výkon a operovaný dispečinkem PID. Operativní zálohy v autobusové dopravě </w:t>
      </w:r>
      <w:r>
        <w:t xml:space="preserve">jsou </w:t>
      </w:r>
      <w:r w:rsidRPr="00DD5704">
        <w:t>určeny pro operativní krytí výpadků v</w:t>
      </w:r>
      <w:r w:rsidR="00935DD5">
        <w:t xml:space="preserve"> definovaném časovém </w:t>
      </w:r>
      <w:r w:rsidRPr="00DD5704">
        <w:t>období</w:t>
      </w:r>
      <w:r w:rsidR="00396331">
        <w:t>,</w:t>
      </w:r>
      <w:r w:rsidRPr="00DD5704">
        <w:t xml:space="preserve"> než se </w:t>
      </w:r>
      <w:r w:rsidR="00F37BF8">
        <w:t>D</w:t>
      </w:r>
      <w:r w:rsidRPr="00DD5704">
        <w:t xml:space="preserve">opravci podaří na výkon doplnit svoje vozidlo provozní zálohy. Současně </w:t>
      </w:r>
      <w:r>
        <w:t xml:space="preserve">je dispečink PID oprávněn </w:t>
      </w:r>
      <w:r w:rsidRPr="00DD5704">
        <w:t xml:space="preserve">autobusy </w:t>
      </w:r>
      <w:r w:rsidR="00983CE8">
        <w:t>O</w:t>
      </w:r>
      <w:r w:rsidRPr="00DD5704">
        <w:t xml:space="preserve">perativních záloh </w:t>
      </w:r>
      <w:r>
        <w:t xml:space="preserve">využít </w:t>
      </w:r>
      <w:r w:rsidRPr="00DD5704">
        <w:t xml:space="preserve">při vzniku operativní náhradní autobusové dopravy při mimořádnostech na železnici, kde je zapotřebí urychleně a nečekaně reagovat (stržená trolej, porucha koleje, srážka s osobou nebo vozidlem atd. </w:t>
      </w:r>
      <w:r w:rsidR="00E7344A">
        <w:t>–</w:t>
      </w:r>
      <w:r w:rsidRPr="00DD5704">
        <w:t xml:space="preserve"> situace</w:t>
      </w:r>
      <w:r w:rsidR="00E7344A">
        <w:t>,</w:t>
      </w:r>
      <w:r w:rsidRPr="00DD5704">
        <w:t xml:space="preserve"> při nichž je náhle zastaven nebo výrazně omezen železniční provoz).</w:t>
      </w:r>
      <w:r>
        <w:t xml:space="preserve"> </w:t>
      </w:r>
      <w:r w:rsidR="001A6DA4">
        <w:t>Rozsah použití a p</w:t>
      </w:r>
      <w:r>
        <w:t xml:space="preserve">odmínky aktivace </w:t>
      </w:r>
      <w:r w:rsidR="00983CE8">
        <w:t>O</w:t>
      </w:r>
      <w:r w:rsidR="00935DD5">
        <w:t xml:space="preserve">perativní </w:t>
      </w:r>
      <w:r>
        <w:t>zálohy</w:t>
      </w:r>
      <w:r w:rsidR="00DB2CE6">
        <w:t xml:space="preserve">, úhrad </w:t>
      </w:r>
      <w:r w:rsidR="00A574BD">
        <w:t>K</w:t>
      </w:r>
      <w:r w:rsidR="00DB2CE6">
        <w:t xml:space="preserve">ompenzace a vypořádání plateb mezi dopravci </w:t>
      </w:r>
      <w:r>
        <w:t>j</w:t>
      </w:r>
      <w:r w:rsidR="001A6DA4">
        <w:t>sou</w:t>
      </w:r>
      <w:r>
        <w:t xml:space="preserve"> stanoven</w:t>
      </w:r>
      <w:r w:rsidR="001A6DA4">
        <w:t>y</w:t>
      </w:r>
      <w:r>
        <w:t xml:space="preserve"> </w:t>
      </w:r>
      <w:r w:rsidR="00DB2CE6">
        <w:t>jako vyhrazená změna</w:t>
      </w:r>
      <w:r w:rsidR="004C1D3E">
        <w:t xml:space="preserve"> </w:t>
      </w:r>
      <w:r w:rsidR="001A6DA4">
        <w:t xml:space="preserve">závazku ze Smlouvy, </w:t>
      </w:r>
      <w:r w:rsidR="004C1D3E">
        <w:t xml:space="preserve">a není proto předmětem základního nacenění </w:t>
      </w:r>
      <w:r w:rsidR="00C7157A">
        <w:t xml:space="preserve">Nabídkové </w:t>
      </w:r>
      <w:r w:rsidR="004C1D3E">
        <w:t xml:space="preserve">ceny dopravního výkonu ani </w:t>
      </w:r>
      <w:r w:rsidR="00C7157A">
        <w:t xml:space="preserve">Nabídkové </w:t>
      </w:r>
      <w:r w:rsidR="004C1D3E">
        <w:t>ceny dodatečného dopravního výkonu</w:t>
      </w:r>
      <w:r>
        <w:t>.</w:t>
      </w:r>
    </w:p>
    <w:p w14:paraId="7B586107" w14:textId="77777777" w:rsidR="00BB5045" w:rsidRPr="00D20843" w:rsidRDefault="00D20843" w:rsidP="008C119D">
      <w:pPr>
        <w:pStyle w:val="Odstavec1bezslovn"/>
        <w:keepNext/>
        <w:spacing w:after="120"/>
        <w:ind w:left="567"/>
        <w:rPr>
          <w:b/>
          <w:i/>
        </w:rPr>
      </w:pPr>
      <w:r w:rsidRPr="00D20843">
        <w:rPr>
          <w:b/>
          <w:i/>
        </w:rPr>
        <w:lastRenderedPageBreak/>
        <w:t>„</w:t>
      </w:r>
      <w:r w:rsidR="00BB5045" w:rsidRPr="00D20843">
        <w:rPr>
          <w:b/>
          <w:i/>
        </w:rPr>
        <w:t xml:space="preserve">Organizátoři společného integrovaného dopravního systému </w:t>
      </w:r>
      <w:r w:rsidR="0047349C" w:rsidRPr="00D20843">
        <w:rPr>
          <w:b/>
          <w:i/>
        </w:rPr>
        <w:t xml:space="preserve">hl. m. </w:t>
      </w:r>
      <w:r w:rsidR="00BB5045" w:rsidRPr="00D20843">
        <w:rPr>
          <w:b/>
          <w:i/>
        </w:rPr>
        <w:t>Prahy</w:t>
      </w:r>
      <w:r w:rsidR="00330288" w:rsidRPr="00D20843">
        <w:rPr>
          <w:b/>
          <w:i/>
        </w:rPr>
        <w:t xml:space="preserve"> </w:t>
      </w:r>
      <w:r w:rsidR="00BB5045" w:rsidRPr="00D20843">
        <w:rPr>
          <w:b/>
          <w:i/>
        </w:rPr>
        <w:t>a Středočeského kraje</w:t>
      </w:r>
      <w:r w:rsidRPr="00D20843">
        <w:rPr>
          <w:b/>
          <w:i/>
        </w:rPr>
        <w:t>“</w:t>
      </w:r>
    </w:p>
    <w:p w14:paraId="088F4DB8" w14:textId="77777777" w:rsidR="0047349C" w:rsidRDefault="0047349C">
      <w:pPr>
        <w:pStyle w:val="Odstaveca"/>
        <w:numPr>
          <w:ilvl w:val="0"/>
          <w:numId w:val="23"/>
        </w:numPr>
        <w:ind w:left="1418" w:hanging="284"/>
        <w:rPr>
          <w:b/>
          <w:bCs/>
          <w:i/>
          <w:iCs/>
        </w:rPr>
      </w:pPr>
      <w:r>
        <w:rPr>
          <w:b/>
          <w:bCs/>
          <w:i/>
          <w:iCs/>
        </w:rPr>
        <w:t>„IDSK“</w:t>
      </w:r>
      <w:r w:rsidR="006B24E2">
        <w:rPr>
          <w:b/>
          <w:bCs/>
          <w:i/>
          <w:iCs/>
        </w:rPr>
        <w:t xml:space="preserve"> (nebo jen „Organizátor“, je-li </w:t>
      </w:r>
      <w:r w:rsidR="00327153">
        <w:rPr>
          <w:b/>
          <w:bCs/>
          <w:i/>
          <w:iCs/>
        </w:rPr>
        <w:t xml:space="preserve">z kontextu </w:t>
      </w:r>
      <w:r w:rsidR="006B24E2">
        <w:rPr>
          <w:b/>
          <w:bCs/>
          <w:i/>
          <w:iCs/>
        </w:rPr>
        <w:t>srozumitelné obecné označení)</w:t>
      </w:r>
    </w:p>
    <w:p w14:paraId="7CA54F33" w14:textId="13852907" w:rsidR="0047349C" w:rsidRPr="0047349C" w:rsidRDefault="00C131E9" w:rsidP="00933E9D">
      <w:pPr>
        <w:pStyle w:val="Odstavec1bezslovn"/>
        <w:spacing w:after="120"/>
        <w:ind w:left="1418"/>
      </w:pPr>
      <w:r>
        <w:t xml:space="preserve">je Integrovaná doprava Středočeského kraje, příspěvková organizace, se sídlem </w:t>
      </w:r>
      <w:r w:rsidR="003C0F20">
        <w:t>Sokolovská 100/94</w:t>
      </w:r>
      <w:r>
        <w:t xml:space="preserve">, </w:t>
      </w:r>
      <w:r w:rsidR="003C0F20">
        <w:t>Karlín</w:t>
      </w:r>
      <w:r>
        <w:t xml:space="preserve">, </w:t>
      </w:r>
      <w:r w:rsidR="003C0F20">
        <w:t>186 00 Praha 8</w:t>
      </w:r>
      <w:r>
        <w:t xml:space="preserve">, IČO: </w:t>
      </w:r>
      <w:r w:rsidRPr="00482092">
        <w:t>05792291</w:t>
      </w:r>
      <w:r>
        <w:t>, DIČ: CZ</w:t>
      </w:r>
      <w:r w:rsidRPr="00482092">
        <w:t>05792291</w:t>
      </w:r>
      <w:r>
        <w:t xml:space="preserve">, zapsána v obchodním rejstříku u Městského soudu v Praze, oddíl </w:t>
      </w:r>
      <w:proofErr w:type="spellStart"/>
      <w:r>
        <w:t>Pr</w:t>
      </w:r>
      <w:proofErr w:type="spellEnd"/>
      <w:r>
        <w:t>, vložka 1564</w:t>
      </w:r>
      <w:r w:rsidRPr="0047349C">
        <w:t xml:space="preserve"> </w:t>
      </w:r>
      <w:r w:rsidR="0047349C">
        <w:t>a</w:t>
      </w:r>
      <w:r w:rsidR="00954E96">
        <w:t> </w:t>
      </w:r>
      <w:r w:rsidR="0047349C" w:rsidRPr="0047349C">
        <w:t xml:space="preserve">zastupuje </w:t>
      </w:r>
      <w:r w:rsidR="009F331A">
        <w:t>O</w:t>
      </w:r>
      <w:r w:rsidR="0047349C" w:rsidRPr="0047349C">
        <w:t>bjednatele na základě zřizovací listiny, která je zveřejněna</w:t>
      </w:r>
      <w:r w:rsidR="00203CF1">
        <w:t xml:space="preserve"> v obchodním rejstříku, ve sbírce listin.  </w:t>
      </w:r>
      <w:r w:rsidR="0047349C">
        <w:t xml:space="preserve">IDSK </w:t>
      </w:r>
      <w:r w:rsidR="0047349C" w:rsidRPr="0047349C">
        <w:t xml:space="preserve">zajišťuje pro </w:t>
      </w:r>
      <w:r w:rsidR="007B38A7">
        <w:t>D</w:t>
      </w:r>
      <w:r w:rsidR="0047349C" w:rsidRPr="0047349C">
        <w:t>opravce tzv. systémové služby</w:t>
      </w:r>
      <w:r w:rsidR="0047349C">
        <w:t xml:space="preserve"> ve spolupráci s ROPID</w:t>
      </w:r>
      <w:r w:rsidR="0047349C" w:rsidRPr="0047349C">
        <w:t>.</w:t>
      </w:r>
    </w:p>
    <w:p w14:paraId="6CDC630B" w14:textId="77777777" w:rsidR="006B24E2" w:rsidRPr="006B24E2" w:rsidRDefault="0047349C">
      <w:pPr>
        <w:pStyle w:val="Odstaveca"/>
        <w:numPr>
          <w:ilvl w:val="0"/>
          <w:numId w:val="23"/>
        </w:numPr>
        <w:ind w:left="1418" w:hanging="284"/>
        <w:rPr>
          <w:b/>
          <w:bCs/>
          <w:i/>
          <w:iCs/>
        </w:rPr>
      </w:pPr>
      <w:r w:rsidRPr="00C90549">
        <w:rPr>
          <w:b/>
          <w:bCs/>
          <w:i/>
          <w:iCs/>
        </w:rPr>
        <w:t>„</w:t>
      </w:r>
      <w:r w:rsidRPr="00B87E18">
        <w:rPr>
          <w:b/>
          <w:bCs/>
          <w:i/>
          <w:iCs/>
        </w:rPr>
        <w:t>ROPID“</w:t>
      </w:r>
      <w:r w:rsidRPr="00C8022B">
        <w:rPr>
          <w:b/>
          <w:bCs/>
          <w:i/>
          <w:iCs/>
        </w:rPr>
        <w:t xml:space="preserve"> </w:t>
      </w:r>
      <w:r w:rsidR="006B24E2" w:rsidRPr="006B24E2">
        <w:rPr>
          <w:b/>
          <w:bCs/>
          <w:i/>
          <w:iCs/>
        </w:rPr>
        <w:t xml:space="preserve">(nebo jen „Organizátor“, je-li </w:t>
      </w:r>
      <w:r w:rsidR="00327153">
        <w:rPr>
          <w:b/>
          <w:bCs/>
          <w:i/>
          <w:iCs/>
        </w:rPr>
        <w:t xml:space="preserve">z kontextu </w:t>
      </w:r>
      <w:r w:rsidR="006B24E2" w:rsidRPr="006B24E2">
        <w:rPr>
          <w:b/>
          <w:bCs/>
          <w:i/>
          <w:iCs/>
        </w:rPr>
        <w:t>srozumitelné obecné označení)</w:t>
      </w:r>
    </w:p>
    <w:p w14:paraId="5DD07F3A" w14:textId="77777777" w:rsidR="0047349C" w:rsidRDefault="0047349C" w:rsidP="00933E9D">
      <w:pPr>
        <w:pStyle w:val="Odstavec1bezslovn"/>
        <w:spacing w:after="120"/>
        <w:ind w:left="1418"/>
      </w:pPr>
      <w:r>
        <w:t xml:space="preserve">je </w:t>
      </w:r>
      <w:r w:rsidRPr="008616C8">
        <w:t>R</w:t>
      </w:r>
      <w:r w:rsidRPr="005D5A66">
        <w:t>egionální</w:t>
      </w:r>
      <w:r>
        <w:t xml:space="preserve"> </w:t>
      </w:r>
      <w:r w:rsidRPr="005D5A66">
        <w:t>organizátor</w:t>
      </w:r>
      <w:r>
        <w:t xml:space="preserve"> p</w:t>
      </w:r>
      <w:r w:rsidRPr="005D5A66">
        <w:t>ražské integrované dopravy</w:t>
      </w:r>
      <w:r>
        <w:t xml:space="preserve">, příspěvková organizace, </w:t>
      </w:r>
      <w:r w:rsidRPr="005D5A66">
        <w:t>se sídlem Rytířská 406/10, Staré Město, 110 00 Praha 1, IČ</w:t>
      </w:r>
      <w:r>
        <w:t>O</w:t>
      </w:r>
      <w:r w:rsidRPr="005D5A66">
        <w:t>: 60437359, DIČ: CZ60437359</w:t>
      </w:r>
      <w:r>
        <w:t>, zřízená</w:t>
      </w:r>
      <w:r w:rsidRPr="005D5A66">
        <w:t xml:space="preserve"> ke dni 1. 12. 1993 usnesením 33. Zastupitelstva hlavního města Prahy č. 15 ze dne 25. 11. 1993, zřizovací listina nově vydána a schválena usnesením Zastupitelstva hlavního města Prahy č.</w:t>
      </w:r>
      <w:r>
        <w:t> </w:t>
      </w:r>
      <w:r w:rsidRPr="005D5A66">
        <w:t>39/66 ze dne 6.</w:t>
      </w:r>
      <w:r>
        <w:t xml:space="preserve"> </w:t>
      </w:r>
      <w:r w:rsidRPr="005D5A66">
        <w:t>9.</w:t>
      </w:r>
      <w:r>
        <w:t xml:space="preserve"> </w:t>
      </w:r>
      <w:r w:rsidRPr="005D5A66">
        <w:t>2018</w:t>
      </w:r>
      <w:r>
        <w:t xml:space="preserve">. ROPID je organizátorem integrovaného dopravního systému (PID) a zastupuje </w:t>
      </w:r>
      <w:r w:rsidR="00856147">
        <w:t xml:space="preserve">Objednatele </w:t>
      </w:r>
      <w:r>
        <w:t xml:space="preserve">na základě zřizovací listiny, která je zveřejněna na stránkách: </w:t>
      </w:r>
      <w:hyperlink r:id="rId9" w:history="1">
        <w:r w:rsidRPr="00637FC4">
          <w:rPr>
            <w:rStyle w:val="Hypertextovodkaz"/>
            <w:i/>
          </w:rPr>
          <w:t>https://pid.cz/o-organizaci/zrizovaci-listina-organizace-ropid</w:t>
        </w:r>
      </w:hyperlink>
      <w:r w:rsidRPr="00C8022B">
        <w:t xml:space="preserve">. </w:t>
      </w:r>
      <w:r>
        <w:t xml:space="preserve">ROPID zajišťuje pro </w:t>
      </w:r>
      <w:r w:rsidR="007B38A7">
        <w:t>D</w:t>
      </w:r>
      <w:r>
        <w:t>opravce tzv. systémové služby ve spolupráci s IDSK.</w:t>
      </w:r>
    </w:p>
    <w:p w14:paraId="22ADB302" w14:textId="77777777" w:rsidR="00327153" w:rsidRPr="00327153" w:rsidRDefault="0047349C">
      <w:pPr>
        <w:pStyle w:val="Odstaveca"/>
        <w:numPr>
          <w:ilvl w:val="0"/>
          <w:numId w:val="23"/>
        </w:numPr>
        <w:ind w:left="1418" w:hanging="284"/>
        <w:rPr>
          <w:b/>
          <w:bCs/>
          <w:i/>
          <w:iCs/>
        </w:rPr>
      </w:pPr>
      <w:r w:rsidRPr="0047349C">
        <w:rPr>
          <w:b/>
          <w:i/>
        </w:rPr>
        <w:t>„</w:t>
      </w:r>
      <w:r w:rsidRPr="00E33204">
        <w:rPr>
          <w:b/>
          <w:bCs/>
          <w:i/>
          <w:iCs/>
        </w:rPr>
        <w:t>Společný</w:t>
      </w:r>
      <w:r w:rsidRPr="0047349C">
        <w:rPr>
          <w:b/>
          <w:i/>
        </w:rPr>
        <w:t xml:space="preserve"> organizátor“</w:t>
      </w:r>
      <w:r w:rsidR="00327153" w:rsidRPr="00327153">
        <w:rPr>
          <w:b/>
          <w:bCs/>
          <w:i/>
          <w:iCs/>
        </w:rPr>
        <w:t xml:space="preserve"> (nebo jen „Organizátor“)</w:t>
      </w:r>
    </w:p>
    <w:p w14:paraId="7CB90C85" w14:textId="77777777" w:rsidR="006A59BE" w:rsidRPr="006A59BE" w:rsidRDefault="0047349C" w:rsidP="00933E9D">
      <w:pPr>
        <w:pStyle w:val="Odstavec1bezslovn"/>
        <w:spacing w:after="120"/>
        <w:ind w:left="1418"/>
      </w:pPr>
      <w:r>
        <w:t xml:space="preserve">HMP a </w:t>
      </w:r>
      <w:proofErr w:type="spellStart"/>
      <w:r w:rsidR="006A59BE">
        <w:t>SčK</w:t>
      </w:r>
      <w:proofErr w:type="spellEnd"/>
      <w:r w:rsidR="006A59BE">
        <w:t xml:space="preserve"> </w:t>
      </w:r>
      <w:r>
        <w:t xml:space="preserve">vyvíjejí snahu o vytvoření společného organizátora. K datu založení takového subjektu převezme tento nový </w:t>
      </w:r>
      <w:r w:rsidR="00564A98">
        <w:t>S</w:t>
      </w:r>
      <w:r>
        <w:t xml:space="preserve">polečný organizátor činnosti systémových služeb obou výše uvedených </w:t>
      </w:r>
      <w:r w:rsidR="00564A98">
        <w:t>O</w:t>
      </w:r>
      <w:r>
        <w:t>rganizátorů a práva a povinnosti vyplývající z této Smlouvy na něj přejdou v plném rozsahu.</w:t>
      </w:r>
      <w:r w:rsidR="006A59BE" w:rsidRPr="006A59BE">
        <w:t xml:space="preserve"> V případě, že by </w:t>
      </w:r>
      <w:r w:rsidR="006A59BE">
        <w:t xml:space="preserve">k založení </w:t>
      </w:r>
      <w:r w:rsidR="00564A98">
        <w:t>S</w:t>
      </w:r>
      <w:r w:rsidR="006A59BE">
        <w:t xml:space="preserve">polečného organizátora </w:t>
      </w:r>
      <w:r w:rsidR="006A59BE" w:rsidRPr="006A59BE">
        <w:t xml:space="preserve">došlo v době před ukončením </w:t>
      </w:r>
      <w:r w:rsidR="008B1968">
        <w:t>Z</w:t>
      </w:r>
      <w:r w:rsidR="006533D5">
        <w:t>adávacího</w:t>
      </w:r>
      <w:r w:rsidR="006A59BE" w:rsidRPr="006A59BE">
        <w:t xml:space="preserve"> řízení nebo v průběhu trvání této </w:t>
      </w:r>
      <w:r w:rsidR="00D04BB9">
        <w:t>S</w:t>
      </w:r>
      <w:r w:rsidR="006A59BE" w:rsidRPr="006A59BE">
        <w:t>mlouvy, bude tento nový název smluvními stranami akceptován se všemi svými dopady zejména, nikoli však výlučně, pokud jde o dopady na názvy a texty dokumentů,</w:t>
      </w:r>
      <w:r w:rsidR="00D04BB9">
        <w:t xml:space="preserve"> zastupování </w:t>
      </w:r>
      <w:r w:rsidR="0012741B">
        <w:t xml:space="preserve">HMP a </w:t>
      </w:r>
      <w:proofErr w:type="spellStart"/>
      <w:r w:rsidR="0012741B">
        <w:t>SčK</w:t>
      </w:r>
      <w:proofErr w:type="spellEnd"/>
      <w:r w:rsidR="0012741B">
        <w:t xml:space="preserve"> </w:t>
      </w:r>
      <w:r w:rsidR="006C0AA7">
        <w:t>ve věcech této Smlouvy</w:t>
      </w:r>
      <w:r w:rsidR="00D04BB9">
        <w:t>,</w:t>
      </w:r>
      <w:r w:rsidR="006A59BE" w:rsidRPr="006A59BE">
        <w:t xml:space="preserve"> změnu loga, změnu korporátního designu atd. </w:t>
      </w:r>
    </w:p>
    <w:p w14:paraId="62223E61" w14:textId="77777777" w:rsidR="0015413B" w:rsidRDefault="0015413B" w:rsidP="008C119D">
      <w:pPr>
        <w:pStyle w:val="Odstavec1bezslovn"/>
        <w:keepNext/>
        <w:spacing w:after="120"/>
        <w:ind w:left="567"/>
        <w:rPr>
          <w:b/>
          <w:bCs/>
          <w:i/>
          <w:iCs/>
        </w:rPr>
      </w:pPr>
      <w:r w:rsidRPr="0015413B">
        <w:rPr>
          <w:b/>
          <w:bCs/>
          <w:i/>
          <w:iCs/>
        </w:rPr>
        <w:t>„Ostatní náklady systému“(„ONS“)</w:t>
      </w:r>
    </w:p>
    <w:p w14:paraId="56BFF703" w14:textId="350DAF17" w:rsidR="0015413B" w:rsidRPr="006259D2" w:rsidRDefault="00B10E97" w:rsidP="008C119D">
      <w:pPr>
        <w:pStyle w:val="Odstavec1bezslovn"/>
        <w:spacing w:after="120"/>
        <w:ind w:left="567"/>
      </w:pPr>
      <w:r w:rsidRPr="00B10E97">
        <w:t xml:space="preserve">jsou náklady, které vzniknou Dopravci na základě přímého požadavku Objednatele, které nevznikají nebo nejsou </w:t>
      </w:r>
      <w:r w:rsidR="007E1FB5">
        <w:t xml:space="preserve">předem </w:t>
      </w:r>
      <w:r w:rsidRPr="00B10E97">
        <w:t xml:space="preserve">přesně známy a specifikovány a vzniknou v době trvání Smlouvy. </w:t>
      </w:r>
      <w:r w:rsidR="00BD784D">
        <w:t>M</w:t>
      </w:r>
      <w:r w:rsidRPr="00B10E97">
        <w:rPr>
          <w:bCs/>
        </w:rPr>
        <w:t xml:space="preserve">ožné ONS </w:t>
      </w:r>
      <w:r w:rsidR="00BD784D">
        <w:rPr>
          <w:bCs/>
        </w:rPr>
        <w:t xml:space="preserve">jsou </w:t>
      </w:r>
      <w:r w:rsidRPr="00B10E97">
        <w:rPr>
          <w:bCs/>
        </w:rPr>
        <w:t xml:space="preserve">specifikovány a jsou stanoveny postupy jejich </w:t>
      </w:r>
      <w:r w:rsidR="00173A87">
        <w:rPr>
          <w:bCs/>
        </w:rPr>
        <w:t xml:space="preserve">kalkulace </w:t>
      </w:r>
      <w:r w:rsidRPr="00B10E97">
        <w:rPr>
          <w:bCs/>
        </w:rPr>
        <w:t>a doložení takto vzniklých nákladů a jejich zahrnutí do výpočtu Kompenzace.</w:t>
      </w:r>
      <w:r w:rsidR="00132AB8">
        <w:rPr>
          <w:bCs/>
        </w:rPr>
        <w:t xml:space="preserve"> </w:t>
      </w:r>
      <w:r w:rsidR="004945D9">
        <w:rPr>
          <w:bCs/>
        </w:rPr>
        <w:t>Ostatní náklady systému je Dopravce povinen vždy řádně a průkazně doložit</w:t>
      </w:r>
      <w:r w:rsidR="00B255FB">
        <w:rPr>
          <w:bCs/>
        </w:rPr>
        <w:t xml:space="preserve">, přičemž Objednatel není povinen hradit náklady, které by přesahovaly náklady v místě a čase obvyklé, případně je Objednatel oprávněn požadovat doložení nákladů také průzkumem trhu </w:t>
      </w:r>
      <w:r w:rsidR="00641738">
        <w:rPr>
          <w:bCs/>
        </w:rPr>
        <w:t>provedeným Dopravcem</w:t>
      </w:r>
      <w:r w:rsidR="004945D9">
        <w:rPr>
          <w:bCs/>
        </w:rPr>
        <w:t xml:space="preserve">. </w:t>
      </w:r>
      <w:r w:rsidR="00132AB8">
        <w:rPr>
          <w:bCs/>
        </w:rPr>
        <w:t xml:space="preserve">Za ONS </w:t>
      </w:r>
      <w:r w:rsidR="00132AB8" w:rsidRPr="003D7176">
        <w:t xml:space="preserve">je považován rozdíl mezi uhrazenými náklady </w:t>
      </w:r>
      <w:r w:rsidR="00132AB8">
        <w:t>D</w:t>
      </w:r>
      <w:r w:rsidR="00132AB8" w:rsidRPr="003D7176">
        <w:t>opravce za přepravní kontrolu D</w:t>
      </w:r>
      <w:r w:rsidR="00132AB8">
        <w:t>PP</w:t>
      </w:r>
      <w:r w:rsidR="00132AB8" w:rsidRPr="003D7176">
        <w:t xml:space="preserve"> a obdrženými přirážkami od cestujících ze systému jednotné přepravní kontroly na základě smlouvy uzavřené </w:t>
      </w:r>
      <w:r w:rsidR="00132AB8" w:rsidRPr="00333CE6">
        <w:t>podle čl. X</w:t>
      </w:r>
      <w:r w:rsidR="00333CE6" w:rsidRPr="00333CE6">
        <w:t>I</w:t>
      </w:r>
      <w:r w:rsidR="00132AB8" w:rsidRPr="00333CE6">
        <w:t xml:space="preserve"> odst. 5 této</w:t>
      </w:r>
      <w:r w:rsidR="00132AB8" w:rsidRPr="003D7176">
        <w:t xml:space="preserve"> </w:t>
      </w:r>
      <w:r w:rsidR="00132AB8">
        <w:t>S</w:t>
      </w:r>
      <w:r w:rsidR="00132AB8" w:rsidRPr="003D7176">
        <w:t xml:space="preserve">mlouvy, přináležející </w:t>
      </w:r>
      <w:r w:rsidR="00132AB8" w:rsidRPr="00A85DBF">
        <w:t xml:space="preserve">ke svazku dle této </w:t>
      </w:r>
      <w:r w:rsidR="00560618">
        <w:t>S</w:t>
      </w:r>
      <w:r w:rsidR="00132AB8" w:rsidRPr="00A85DBF">
        <w:t>mlouvy</w:t>
      </w:r>
      <w:r w:rsidR="00132AB8" w:rsidRPr="003378F0">
        <w:t>, a náklady na tisk jízdenek uhrazené pověřenému dopravci na základě smlouvy uzavřené dle čl. X</w:t>
      </w:r>
      <w:r w:rsidR="00EC1776" w:rsidRPr="003378F0">
        <w:t>I</w:t>
      </w:r>
      <w:r w:rsidR="00132AB8" w:rsidRPr="003378F0">
        <w:t xml:space="preserve"> odst. 4 této Smlouvy. Tyto náklady musí být Dopravcem doloženy před termínem </w:t>
      </w:r>
      <w:r w:rsidR="00967329" w:rsidRPr="003378F0">
        <w:t>F</w:t>
      </w:r>
      <w:r w:rsidR="00132AB8" w:rsidRPr="003378F0">
        <w:t xml:space="preserve">inančního vyhodnocení, popřípadě </w:t>
      </w:r>
      <w:r w:rsidR="00967329" w:rsidRPr="003378F0">
        <w:t>F</w:t>
      </w:r>
      <w:r w:rsidR="00132AB8" w:rsidRPr="003378F0">
        <w:t>inančního vyrovnání. V případě, že by došlo k</w:t>
      </w:r>
      <w:r w:rsidR="00132AB8">
        <w:t xml:space="preserve"> odkupu vozidla/vozidel dle § 20 </w:t>
      </w:r>
      <w:r w:rsidR="003B3FB8">
        <w:t>ZVS</w:t>
      </w:r>
      <w:r w:rsidR="00132AB8">
        <w:t xml:space="preserve">, budou za stanovených podmínek </w:t>
      </w:r>
      <w:r w:rsidR="00132AB8" w:rsidRPr="005C39F0">
        <w:t xml:space="preserve">v čl. </w:t>
      </w:r>
      <w:r w:rsidR="00132AB8" w:rsidRPr="00882C42">
        <w:t>XVII</w:t>
      </w:r>
      <w:r w:rsidR="00132AB8">
        <w:t xml:space="preserve"> v případě znehodnocení (havárie, požár apod.) odkupovaného vozidla ještě před předáním Dopravci náklady na pořízení nového vozidla započteny jako ONS. Postup rozpočítání odpisů a</w:t>
      </w:r>
      <w:r w:rsidR="00954E96">
        <w:t> </w:t>
      </w:r>
      <w:r w:rsidR="00132AB8">
        <w:t xml:space="preserve">započtený roční podíl je stanoven </w:t>
      </w:r>
      <w:r w:rsidR="00132AB8" w:rsidRPr="00882C42">
        <w:t>v čl. XVII.</w:t>
      </w:r>
      <w:r w:rsidR="00132AB8" w:rsidRPr="00232C5B">
        <w:t xml:space="preserve"> Jako </w:t>
      </w:r>
      <w:r w:rsidR="00132AB8">
        <w:t xml:space="preserve">ONS </w:t>
      </w:r>
      <w:r w:rsidR="00132AB8" w:rsidRPr="00232C5B">
        <w:t xml:space="preserve">budou </w:t>
      </w:r>
      <w:r w:rsidR="002573F2">
        <w:t xml:space="preserve">uznatelné </w:t>
      </w:r>
      <w:r w:rsidR="00132AB8" w:rsidRPr="00232C5B">
        <w:t>i</w:t>
      </w:r>
      <w:r w:rsidR="00132AB8">
        <w:t xml:space="preserve"> případné </w:t>
      </w:r>
      <w:r w:rsidR="00132AB8" w:rsidRPr="00232C5B">
        <w:t>změny standard</w:t>
      </w:r>
      <w:r w:rsidR="00132AB8">
        <w:t>ů</w:t>
      </w:r>
      <w:r w:rsidR="00132AB8" w:rsidRPr="00232C5B">
        <w:t xml:space="preserve"> kvality</w:t>
      </w:r>
      <w:r w:rsidR="00132AB8">
        <w:t xml:space="preserve"> nařízené Objednatelem </w:t>
      </w:r>
      <w:r w:rsidR="00132AB8" w:rsidRPr="00232C5B">
        <w:t>a jejich ekonomické dopady</w:t>
      </w:r>
      <w:r w:rsidR="00132AB8">
        <w:t>; to neplatí v rozsahu, ve kterém bude Dopravci v takovém případě poskytnuta výjimka</w:t>
      </w:r>
      <w:r w:rsidR="00132AB8" w:rsidRPr="00232C5B">
        <w:t xml:space="preserve"> </w:t>
      </w:r>
      <w:r w:rsidR="00132AB8">
        <w:t xml:space="preserve">z nově upravených standardů </w:t>
      </w:r>
      <w:r w:rsidR="00132AB8">
        <w:lastRenderedPageBreak/>
        <w:t>kvality</w:t>
      </w:r>
      <w:r w:rsidR="00132AB8" w:rsidRPr="006F55C6">
        <w:t xml:space="preserve"> </w:t>
      </w:r>
      <w:r w:rsidR="00132AB8">
        <w:t xml:space="preserve">anebo nezbytné náklady na změnu </w:t>
      </w:r>
      <w:r w:rsidR="00EE326A">
        <w:t>odbavovacího a informačního systému (dále jen „</w:t>
      </w:r>
      <w:r w:rsidR="00EE326A" w:rsidRPr="00F6774D">
        <w:rPr>
          <w:b/>
        </w:rPr>
        <w:t>OIS</w:t>
      </w:r>
      <w:r w:rsidR="00EE326A">
        <w:t>“)</w:t>
      </w:r>
      <w:r w:rsidR="00132AB8">
        <w:t xml:space="preserve"> nařízenou Objednatelem.</w:t>
      </w:r>
      <w:r w:rsidR="00132AB8" w:rsidRPr="00232C5B">
        <w:t xml:space="preserve"> </w:t>
      </w:r>
      <w:r w:rsidR="00132AB8" w:rsidRPr="001664C3">
        <w:t xml:space="preserve">Jako ONS lze uznat také dodatečné náklady na řidiče (jen rozdíl průměrných zvýšených mzdových nákladů a nákladů uhrazených v CDV nebo NCDDV za změnové výkony), bude-li </w:t>
      </w:r>
      <w:r w:rsidR="00185052">
        <w:t>O</w:t>
      </w:r>
      <w:r w:rsidR="00132AB8" w:rsidRPr="001664C3">
        <w:t xml:space="preserve">bjednatelem změněn provozní koncept tak, že vyvolá vyšší turnusovou potřebu řidičů. Tyto náklady a změnu počtu řidičů včetně její </w:t>
      </w:r>
      <w:r w:rsidR="00132AB8" w:rsidRPr="006070F8">
        <w:t>nevyhnutelnosti</w:t>
      </w:r>
      <w:r w:rsidR="00132AB8" w:rsidRPr="008B50FD">
        <w:t xml:space="preserve"> je Dopravce povinen </w:t>
      </w:r>
      <w:r w:rsidR="00185052">
        <w:t>O</w:t>
      </w:r>
      <w:r w:rsidR="00132AB8" w:rsidRPr="008B50FD">
        <w:t>bjednateli doložit</w:t>
      </w:r>
      <w:r w:rsidR="000D7970" w:rsidRPr="000D7970">
        <w:rPr>
          <w:rFonts w:asciiTheme="minorHAnsi" w:eastAsiaTheme="minorHAnsi" w:hAnsiTheme="minorHAnsi" w:cstheme="minorBidi"/>
          <w:sz w:val="22"/>
          <w:szCs w:val="22"/>
          <w:lang w:eastAsia="en-US"/>
        </w:rPr>
        <w:t xml:space="preserve"> </w:t>
      </w:r>
      <w:r w:rsidR="000D7970" w:rsidRPr="000D7970">
        <w:rPr>
          <w:rFonts w:eastAsiaTheme="minorHAnsi"/>
          <w:lang w:eastAsia="en-US"/>
        </w:rPr>
        <w:t>a požádat o jejich započtení do ONS</w:t>
      </w:r>
      <w:r w:rsidR="00132AB8" w:rsidRPr="008B50FD">
        <w:t>.</w:t>
      </w:r>
      <w:r w:rsidR="00132AB8">
        <w:t xml:space="preserve"> </w:t>
      </w:r>
      <w:r w:rsidR="002573F2">
        <w:t>Dojde-li</w:t>
      </w:r>
      <w:r w:rsidR="00132AB8">
        <w:t xml:space="preserve"> k datu Zahájení provozu nebo v průběhu plnění ke změnám Systémových smluv, které by vyvolaly </w:t>
      </w:r>
      <w:r w:rsidR="00132AB8" w:rsidRPr="00515A99">
        <w:t>zvýšení ekonomicky racionálně vynaložených nákladů Dopravce, budou Objednatelem kompenzovány v rámci ONS</w:t>
      </w:r>
      <w:r w:rsidR="00132AB8">
        <w:t xml:space="preserve"> v těch případech, kdy tyto náklady nejsou hrazeny ve skutečně vynaložené a Dopravcem doložené výši</w:t>
      </w:r>
      <w:r w:rsidR="00132AB8" w:rsidRPr="00515A99">
        <w:t>.</w:t>
      </w:r>
      <w:r w:rsidR="00132AB8">
        <w:t xml:space="preserve"> Objednatel je oprávněn ke kontrole všech účetních podkladů, kterými Dopravce dokladuje výši jakékoli položky uplatněné jako ONS. Objednatel je též oprávněn vyžádat si kopie uvedených dokladů nebo je kontrolovat prezenčně u </w:t>
      </w:r>
      <w:r w:rsidR="00795FB0">
        <w:t>D</w:t>
      </w:r>
      <w:r w:rsidR="00132AB8">
        <w:t xml:space="preserve">opravce a současně si pořídit jejich kopie, případně si vyžádat, aby kopie příslušných dokladů vytvořil pro Objednatele Dopravce. Písemné protokoly se stávají nedílnou součástí vyhodnocení/vyúčtování </w:t>
      </w:r>
      <w:r w:rsidR="00A574BD">
        <w:t>K</w:t>
      </w:r>
      <w:r w:rsidR="00132AB8">
        <w:t xml:space="preserve">ompenzace. V případě Dopravce poskytovatele Operativní zálohy budou k ONS započteny také náklady na Operativní zálohu dle </w:t>
      </w:r>
      <w:r w:rsidR="00132AB8" w:rsidRPr="00C3170F">
        <w:t>čl. VIII</w:t>
      </w:r>
      <w:r w:rsidR="00132AB8">
        <w:t xml:space="preserve"> této Smlouvy.</w:t>
      </w:r>
    </w:p>
    <w:p w14:paraId="1D741DE3" w14:textId="77777777" w:rsidR="00A81E8F" w:rsidRDefault="00A81E8F" w:rsidP="008C119D">
      <w:pPr>
        <w:pStyle w:val="Odstavec1bezslovn"/>
        <w:keepNext/>
        <w:spacing w:after="120"/>
        <w:ind w:left="567"/>
        <w:rPr>
          <w:b/>
          <w:bCs/>
          <w:i/>
          <w:iCs/>
        </w:rPr>
      </w:pPr>
      <w:r>
        <w:rPr>
          <w:b/>
          <w:bCs/>
          <w:i/>
          <w:iCs/>
        </w:rPr>
        <w:t>„</w:t>
      </w:r>
      <w:r w:rsidRPr="00861D74">
        <w:rPr>
          <w:b/>
          <w:i/>
        </w:rPr>
        <w:t>Pražs</w:t>
      </w:r>
      <w:r w:rsidRPr="00887CC6">
        <w:rPr>
          <w:b/>
          <w:i/>
        </w:rPr>
        <w:t>ká</w:t>
      </w:r>
      <w:r>
        <w:rPr>
          <w:b/>
          <w:bCs/>
          <w:i/>
          <w:iCs/>
        </w:rPr>
        <w:t xml:space="preserve"> integrovaná doprava</w:t>
      </w:r>
      <w:r w:rsidR="00071AC1">
        <w:rPr>
          <w:b/>
          <w:bCs/>
          <w:i/>
          <w:iCs/>
        </w:rPr>
        <w:t>“</w:t>
      </w:r>
      <w:r>
        <w:rPr>
          <w:b/>
          <w:bCs/>
          <w:i/>
          <w:iCs/>
        </w:rPr>
        <w:t xml:space="preserve"> </w:t>
      </w:r>
      <w:r w:rsidR="00D9040C">
        <w:rPr>
          <w:b/>
          <w:bCs/>
          <w:i/>
          <w:iCs/>
        </w:rPr>
        <w:t xml:space="preserve">- </w:t>
      </w:r>
      <w:r w:rsidR="0036755C">
        <w:rPr>
          <w:b/>
          <w:bCs/>
          <w:i/>
          <w:iCs/>
        </w:rPr>
        <w:t xml:space="preserve">Společný integrovaný dopravní systém HMP a </w:t>
      </w:r>
      <w:proofErr w:type="spellStart"/>
      <w:r w:rsidR="0036755C">
        <w:rPr>
          <w:b/>
          <w:bCs/>
          <w:i/>
          <w:iCs/>
        </w:rPr>
        <w:t>SčK</w:t>
      </w:r>
      <w:proofErr w:type="spellEnd"/>
      <w:r w:rsidR="0036755C">
        <w:rPr>
          <w:b/>
          <w:bCs/>
          <w:i/>
          <w:iCs/>
        </w:rPr>
        <w:t xml:space="preserve"> (dále jen</w:t>
      </w:r>
      <w:r>
        <w:rPr>
          <w:b/>
          <w:bCs/>
          <w:i/>
          <w:iCs/>
        </w:rPr>
        <w:t xml:space="preserve"> „PID“)</w:t>
      </w:r>
    </w:p>
    <w:p w14:paraId="0AAB413E" w14:textId="77777777" w:rsidR="00A81E8F" w:rsidRDefault="00A81E8F" w:rsidP="008C119D">
      <w:pPr>
        <w:pStyle w:val="Odstavec1bezslovn"/>
        <w:spacing w:after="120"/>
        <w:ind w:left="567"/>
      </w:pPr>
      <w:r>
        <w:t>je systém zajišťování dopravní obslužnosti</w:t>
      </w:r>
      <w:r w:rsidR="00330288">
        <w:t xml:space="preserve"> ve společném int</w:t>
      </w:r>
      <w:r w:rsidR="006A59BE">
        <w:t>e</w:t>
      </w:r>
      <w:r w:rsidR="00330288">
        <w:t>grov</w:t>
      </w:r>
      <w:r w:rsidR="006A59BE">
        <w:t>a</w:t>
      </w:r>
      <w:r w:rsidR="00330288">
        <w:t>ném dopravním systému</w:t>
      </w:r>
      <w:r>
        <w:t xml:space="preserve"> HMP a </w:t>
      </w:r>
      <w:r w:rsidR="00484E33">
        <w:t xml:space="preserve">Středočeského kraje </w:t>
      </w:r>
      <w:r>
        <w:t>jednotlivými dopravci společně v různých druzích dopravy. Dopravci se podílejí na plnění přepravní smlouvy podle jednotných Smluvních přepravních podmínek a tarifních podmínek</w:t>
      </w:r>
      <w:r w:rsidR="0038148D">
        <w:t>, které mohou být pro případ překryvů tarifů se sou</w:t>
      </w:r>
      <w:r w:rsidR="004361C1">
        <w:t>se</w:t>
      </w:r>
      <w:r w:rsidR="0038148D">
        <w:t>dícími/překrývajícími se IDS upraveny ve vazbě na Smluvní přepravní a tarifní podmínky IDS, se kterým</w:t>
      </w:r>
      <w:r w:rsidR="00CA09F2">
        <w:t>i</w:t>
      </w:r>
      <w:r w:rsidR="0038148D">
        <w:t xml:space="preserve"> k překryvu dochází</w:t>
      </w:r>
      <w:r>
        <w:t>.</w:t>
      </w:r>
      <w:r w:rsidR="00484E33">
        <w:t xml:space="preserve"> V případě, že by došlo v době před ukončením </w:t>
      </w:r>
      <w:r w:rsidR="000A4CD1">
        <w:t>Z</w:t>
      </w:r>
      <w:r w:rsidR="00BE1BCC">
        <w:t xml:space="preserve">adávacího </w:t>
      </w:r>
      <w:r w:rsidR="00484E33">
        <w:t xml:space="preserve">řízení nebo v průběhu trvání této </w:t>
      </w:r>
      <w:r w:rsidR="006C0AA7">
        <w:t>S</w:t>
      </w:r>
      <w:r w:rsidR="00484E33">
        <w:t>mlouvy ke změně názvu systému, bude tento nový název smluvními stranami akceptován se všemi svými dopady zejména</w:t>
      </w:r>
      <w:r w:rsidR="007540B9">
        <w:t>,</w:t>
      </w:r>
      <w:r w:rsidR="00484E33">
        <w:t xml:space="preserve"> nikoli však výlučně</w:t>
      </w:r>
      <w:r w:rsidR="007540B9">
        <w:t>,</w:t>
      </w:r>
      <w:r w:rsidR="00484E33">
        <w:t xml:space="preserve"> </w:t>
      </w:r>
      <w:r w:rsidR="007540B9">
        <w:t>pokud jde</w:t>
      </w:r>
      <w:r w:rsidR="00484E33">
        <w:t xml:space="preserve"> o dopady na názvy </w:t>
      </w:r>
      <w:r w:rsidR="003F2F19">
        <w:t xml:space="preserve">a texty </w:t>
      </w:r>
      <w:r w:rsidR="00484E33">
        <w:t>dokumentů, změn</w:t>
      </w:r>
      <w:r w:rsidR="007540B9">
        <w:t>u</w:t>
      </w:r>
      <w:r w:rsidR="00484E33">
        <w:t xml:space="preserve"> loga, změn</w:t>
      </w:r>
      <w:r w:rsidR="007540B9">
        <w:t>u</w:t>
      </w:r>
      <w:r w:rsidR="00484E33">
        <w:t xml:space="preserve"> korporátního designu atd. </w:t>
      </w:r>
    </w:p>
    <w:p w14:paraId="66F2AEB4" w14:textId="77777777" w:rsidR="00A33390" w:rsidRPr="00AA6632" w:rsidRDefault="00C62FFE" w:rsidP="0048609E">
      <w:pPr>
        <w:pStyle w:val="Odstavec1bezslovn"/>
        <w:keepNext/>
        <w:spacing w:after="120"/>
        <w:ind w:left="567"/>
        <w:rPr>
          <w:b/>
          <w:bCs/>
          <w:i/>
          <w:iCs/>
        </w:rPr>
      </w:pPr>
      <w:r w:rsidRPr="00AA6632">
        <w:rPr>
          <w:b/>
          <w:bCs/>
          <w:i/>
          <w:iCs/>
        </w:rPr>
        <w:t>„</w:t>
      </w:r>
      <w:proofErr w:type="spellStart"/>
      <w:r w:rsidRPr="00AA6632">
        <w:rPr>
          <w:b/>
          <w:bCs/>
          <w:i/>
          <w:iCs/>
        </w:rPr>
        <w:t>Předrealizační</w:t>
      </w:r>
      <w:proofErr w:type="spellEnd"/>
      <w:r w:rsidRPr="00AA6632">
        <w:rPr>
          <w:b/>
          <w:bCs/>
          <w:i/>
          <w:iCs/>
        </w:rPr>
        <w:t xml:space="preserve"> období“</w:t>
      </w:r>
      <w:r w:rsidR="00F12EDB">
        <w:rPr>
          <w:b/>
          <w:bCs/>
          <w:i/>
          <w:iCs/>
        </w:rPr>
        <w:t xml:space="preserve"> </w:t>
      </w:r>
      <w:r w:rsidR="00F12EDB" w:rsidRPr="0061254B">
        <w:t>nebo</w:t>
      </w:r>
      <w:r w:rsidR="00006A48">
        <w:rPr>
          <w:b/>
          <w:bCs/>
          <w:i/>
          <w:iCs/>
        </w:rPr>
        <w:t xml:space="preserve"> „</w:t>
      </w:r>
      <w:r w:rsidR="00F12EDB">
        <w:rPr>
          <w:b/>
          <w:bCs/>
          <w:i/>
          <w:iCs/>
        </w:rPr>
        <w:t>M</w:t>
      </w:r>
      <w:r w:rsidR="00F12EDB" w:rsidRPr="00F12EDB">
        <w:rPr>
          <w:b/>
          <w:bCs/>
          <w:i/>
          <w:iCs/>
        </w:rPr>
        <w:t>obilizační fáze přípravy smlouvy</w:t>
      </w:r>
      <w:r w:rsidR="00006A48">
        <w:rPr>
          <w:b/>
          <w:bCs/>
          <w:i/>
          <w:iCs/>
        </w:rPr>
        <w:t>“</w:t>
      </w:r>
    </w:p>
    <w:p w14:paraId="07251EAA" w14:textId="2D815B1D" w:rsidR="00203CF1" w:rsidRDefault="00203CF1" w:rsidP="008C119D">
      <w:pPr>
        <w:pStyle w:val="Odstavec1bezslovn"/>
        <w:spacing w:after="120"/>
        <w:ind w:left="567"/>
      </w:pPr>
      <w:r w:rsidRPr="00AA6632">
        <w:t xml:space="preserve">je doba, která začíná prvním dnem </w:t>
      </w:r>
      <w:r w:rsidR="002B55C0">
        <w:t xml:space="preserve">kalendářního </w:t>
      </w:r>
      <w:r w:rsidRPr="00AA6632">
        <w:t xml:space="preserve">měsíce po </w:t>
      </w:r>
      <w:r w:rsidR="00AA6632">
        <w:t>nabytí účinnosti této</w:t>
      </w:r>
      <w:r w:rsidRPr="00AA6632">
        <w:t xml:space="preserve"> </w:t>
      </w:r>
      <w:r w:rsidR="00872ABF">
        <w:t>S</w:t>
      </w:r>
      <w:r w:rsidRPr="00AA6632">
        <w:t>mlouvy</w:t>
      </w:r>
      <w:r w:rsidR="009F0F58">
        <w:t xml:space="preserve"> a</w:t>
      </w:r>
      <w:r w:rsidR="00954E96">
        <w:t> </w:t>
      </w:r>
      <w:r w:rsidRPr="00AA6632">
        <w:t xml:space="preserve">končí </w:t>
      </w:r>
      <w:r w:rsidR="00C60530" w:rsidRPr="00AA6632">
        <w:t>dnem předcházejícím dni Zahájení provozu</w:t>
      </w:r>
      <w:r w:rsidR="009F0F58">
        <w:t>. T</w:t>
      </w:r>
      <w:r w:rsidRPr="00AA6632">
        <w:t xml:space="preserve">rvá minimálně </w:t>
      </w:r>
      <w:r w:rsidR="001862AD">
        <w:t>15</w:t>
      </w:r>
      <w:r w:rsidR="001862AD" w:rsidRPr="00AA6632">
        <w:t> </w:t>
      </w:r>
      <w:r w:rsidRPr="00AA6632">
        <w:t xml:space="preserve">měsíců, nebude-li smluvními </w:t>
      </w:r>
      <w:r w:rsidR="00C7157A" w:rsidRPr="00AA6632">
        <w:t>stranami dohodnuta kratší doba,</w:t>
      </w:r>
      <w:r w:rsidRPr="00AA6632">
        <w:t xml:space="preserve"> a to zejména v případě, </w:t>
      </w:r>
      <w:r w:rsidR="00330312">
        <w:t>na</w:t>
      </w:r>
      <w:r w:rsidRPr="00AA6632">
        <w:t xml:space="preserve">bude-li </w:t>
      </w:r>
      <w:r w:rsidR="00872ABF">
        <w:t>S</w:t>
      </w:r>
      <w:r w:rsidRPr="00AA6632">
        <w:t xml:space="preserve">mlouva </w:t>
      </w:r>
      <w:r w:rsidR="00330312">
        <w:t>účinnosti</w:t>
      </w:r>
      <w:r w:rsidR="00330312" w:rsidRPr="00AA6632">
        <w:t xml:space="preserve"> </w:t>
      </w:r>
      <w:r w:rsidRPr="00AA6632">
        <w:t xml:space="preserve">po </w:t>
      </w:r>
      <w:r w:rsidR="00330312">
        <w:t>31</w:t>
      </w:r>
      <w:r w:rsidR="00AA6632">
        <w:t xml:space="preserve">. </w:t>
      </w:r>
      <w:r w:rsidR="00330312">
        <w:t>8</w:t>
      </w:r>
      <w:r w:rsidR="00AA6632">
        <w:t xml:space="preserve">. </w:t>
      </w:r>
      <w:r w:rsidR="001862AD">
        <w:t>2023</w:t>
      </w:r>
      <w:r w:rsidRPr="00AA6632">
        <w:t xml:space="preserve">. </w:t>
      </w:r>
      <w:r w:rsidR="00834798">
        <w:t xml:space="preserve"> </w:t>
      </w:r>
    </w:p>
    <w:p w14:paraId="3616091F" w14:textId="77777777" w:rsidR="0038484F" w:rsidRDefault="0038484F" w:rsidP="008C119D">
      <w:pPr>
        <w:pStyle w:val="Odstavec1bezslovn"/>
        <w:keepNext/>
        <w:spacing w:after="120"/>
        <w:ind w:left="567"/>
        <w:rPr>
          <w:b/>
          <w:bCs/>
          <w:i/>
          <w:iCs/>
        </w:rPr>
      </w:pPr>
      <w:r>
        <w:rPr>
          <w:b/>
          <w:bCs/>
          <w:i/>
          <w:iCs/>
        </w:rPr>
        <w:t>„Referenční objem dopravních výkonů“</w:t>
      </w:r>
    </w:p>
    <w:p w14:paraId="0668A7EE" w14:textId="77777777" w:rsidR="0038484F" w:rsidRDefault="0038484F" w:rsidP="008C119D">
      <w:pPr>
        <w:pStyle w:val="Odstavec1bezslovn"/>
        <w:spacing w:after="120"/>
        <w:ind w:left="567"/>
      </w:pPr>
      <w:r>
        <w:t xml:space="preserve">vyplývá z </w:t>
      </w:r>
      <w:r w:rsidR="00872ABF">
        <w:t>R</w:t>
      </w:r>
      <w:r w:rsidR="00B8590D">
        <w:t>eferenčního</w:t>
      </w:r>
      <w:r>
        <w:t xml:space="preserve"> jízdního řádu a znamená stanovení rozsahu ročního předpokládaného provozu příslušné </w:t>
      </w:r>
      <w:r w:rsidR="0058548C">
        <w:t>L</w:t>
      </w:r>
      <w:r>
        <w:t xml:space="preserve">inky v linkových kilometrech, k němuž budou počítány postupem dle této </w:t>
      </w:r>
      <w:r w:rsidR="00560618">
        <w:t>S</w:t>
      </w:r>
      <w:r>
        <w:t>mlouvy všechny odchylky v průběhu trvání této Smlouvy.</w:t>
      </w:r>
    </w:p>
    <w:p w14:paraId="77FF1BBE" w14:textId="77777777" w:rsidR="0069484C" w:rsidRDefault="0069484C" w:rsidP="008C119D">
      <w:pPr>
        <w:pStyle w:val="Odstavec1bezslovn"/>
        <w:keepNext/>
        <w:spacing w:after="120"/>
        <w:ind w:left="567"/>
        <w:rPr>
          <w:b/>
          <w:i/>
          <w:iCs/>
        </w:rPr>
      </w:pPr>
      <w:r>
        <w:rPr>
          <w:b/>
          <w:i/>
          <w:iCs/>
        </w:rPr>
        <w:t>„SJT“</w:t>
      </w:r>
    </w:p>
    <w:p w14:paraId="10D83067" w14:textId="77777777" w:rsidR="0069484C" w:rsidRDefault="0069484C" w:rsidP="008C119D">
      <w:pPr>
        <w:pStyle w:val="Odstavec1bezslovn"/>
        <w:spacing w:after="120"/>
        <w:ind w:left="567"/>
        <w:rPr>
          <w:iCs/>
        </w:rPr>
      </w:pPr>
      <w:r w:rsidRPr="0069484C">
        <w:rPr>
          <w:iCs/>
        </w:rPr>
        <w:t xml:space="preserve">je </w:t>
      </w:r>
      <w:r>
        <w:rPr>
          <w:iCs/>
        </w:rPr>
        <w:t>celostátní systém jednotného tarifu</w:t>
      </w:r>
      <w:r w:rsidR="00BA1E3D">
        <w:rPr>
          <w:iCs/>
        </w:rPr>
        <w:t xml:space="preserve"> – systém </w:t>
      </w:r>
      <w:proofErr w:type="spellStart"/>
      <w:r w:rsidR="00BA1E3D">
        <w:rPr>
          <w:iCs/>
        </w:rPr>
        <w:t>OneTicket</w:t>
      </w:r>
      <w:proofErr w:type="spellEnd"/>
      <w:r w:rsidR="00BA1E3D">
        <w:rPr>
          <w:iCs/>
        </w:rPr>
        <w:t xml:space="preserve"> – celostátní systém nabízející </w:t>
      </w:r>
      <w:r w:rsidR="00BA1E3D" w:rsidRPr="00BA1E3D">
        <w:rPr>
          <w:iCs/>
        </w:rPr>
        <w:t xml:space="preserve">otevřenou jízdenku, která </w:t>
      </w:r>
      <w:r w:rsidR="00BA1E3D">
        <w:rPr>
          <w:iCs/>
        </w:rPr>
        <w:t xml:space="preserve">bude </w:t>
      </w:r>
      <w:r w:rsidR="0038148D">
        <w:rPr>
          <w:iCs/>
        </w:rPr>
        <w:t xml:space="preserve">v cílovém stavu </w:t>
      </w:r>
      <w:r w:rsidR="00BA1E3D" w:rsidRPr="00BA1E3D">
        <w:rPr>
          <w:iCs/>
        </w:rPr>
        <w:t>široce použitelná u všech dopravců</w:t>
      </w:r>
      <w:r w:rsidR="00CA0699">
        <w:rPr>
          <w:iCs/>
        </w:rPr>
        <w:t>.</w:t>
      </w:r>
    </w:p>
    <w:p w14:paraId="50C593F1" w14:textId="77777777" w:rsidR="00110950" w:rsidRDefault="00110950" w:rsidP="008C119D">
      <w:pPr>
        <w:pStyle w:val="Odstavec1bezslovn"/>
        <w:keepNext/>
        <w:spacing w:after="120"/>
        <w:ind w:left="567"/>
        <w:rPr>
          <w:b/>
          <w:i/>
          <w:iCs/>
        </w:rPr>
      </w:pPr>
      <w:r>
        <w:rPr>
          <w:b/>
          <w:i/>
          <w:iCs/>
        </w:rPr>
        <w:t>„Smlouva“</w:t>
      </w:r>
    </w:p>
    <w:p w14:paraId="46C96B0D" w14:textId="77777777" w:rsidR="00110950" w:rsidRDefault="006616B0" w:rsidP="008C119D">
      <w:pPr>
        <w:pStyle w:val="Odstavec1bezslovn"/>
        <w:spacing w:after="120"/>
        <w:ind w:left="567"/>
        <w:rPr>
          <w:iCs/>
        </w:rPr>
      </w:pPr>
      <w:r w:rsidRPr="006616B0">
        <w:rPr>
          <w:iCs/>
        </w:rPr>
        <w:t xml:space="preserve">znamená tuto Smlouvu o veřejných službách </w:t>
      </w:r>
      <w:r>
        <w:rPr>
          <w:szCs w:val="22"/>
        </w:rPr>
        <w:t>v přepravě cestujících ve veřejné linkové osobní dopravě v systému Pražské integrované dopravy</w:t>
      </w:r>
      <w:r w:rsidRPr="006616B0">
        <w:rPr>
          <w:iCs/>
        </w:rPr>
        <w:t xml:space="preserve"> podepsanou </w:t>
      </w:r>
      <w:r>
        <w:rPr>
          <w:iCs/>
        </w:rPr>
        <w:t>smluvními s</w:t>
      </w:r>
      <w:r w:rsidRPr="006616B0">
        <w:rPr>
          <w:iCs/>
        </w:rPr>
        <w:t xml:space="preserve">tranami, včetně všech </w:t>
      </w:r>
      <w:r>
        <w:rPr>
          <w:iCs/>
        </w:rPr>
        <w:t>p</w:t>
      </w:r>
      <w:r w:rsidRPr="006616B0">
        <w:rPr>
          <w:iCs/>
        </w:rPr>
        <w:t xml:space="preserve">říloh, jakož i veškeré její změny a dodatky, které budou vyhotoveny </w:t>
      </w:r>
      <w:r>
        <w:rPr>
          <w:iCs/>
        </w:rPr>
        <w:t>smluvními stranami</w:t>
      </w:r>
      <w:r w:rsidRPr="006616B0">
        <w:rPr>
          <w:iCs/>
        </w:rPr>
        <w:t xml:space="preserve"> v</w:t>
      </w:r>
      <w:r w:rsidR="00CA09F2">
        <w:rPr>
          <w:iCs/>
        </w:rPr>
        <w:t> </w:t>
      </w:r>
      <w:r w:rsidRPr="006616B0">
        <w:rPr>
          <w:iCs/>
        </w:rPr>
        <w:t>souladu s ustanoveními této Smlouvy</w:t>
      </w:r>
      <w:r w:rsidR="00110950">
        <w:rPr>
          <w:iCs/>
        </w:rPr>
        <w:t>.</w:t>
      </w:r>
    </w:p>
    <w:p w14:paraId="381CBE25" w14:textId="77777777" w:rsidR="00E2124D" w:rsidRPr="00E33204" w:rsidRDefault="00E2124D" w:rsidP="008C119D">
      <w:pPr>
        <w:pStyle w:val="Odstavec1bezslovn"/>
        <w:keepNext/>
        <w:spacing w:after="120"/>
        <w:ind w:left="567"/>
        <w:rPr>
          <w:b/>
          <w:i/>
          <w:iCs/>
        </w:rPr>
      </w:pPr>
      <w:r w:rsidRPr="00E33204">
        <w:rPr>
          <w:b/>
          <w:i/>
          <w:iCs/>
        </w:rPr>
        <w:t xml:space="preserve">„Systémové smlouvy“ </w:t>
      </w:r>
    </w:p>
    <w:p w14:paraId="41B764E9" w14:textId="77777777" w:rsidR="00E2124D" w:rsidRPr="00E33204" w:rsidRDefault="0069484C" w:rsidP="008C119D">
      <w:pPr>
        <w:pStyle w:val="Odstavec1bezslovn"/>
        <w:spacing w:after="120"/>
        <w:ind w:left="567"/>
        <w:rPr>
          <w:bCs/>
        </w:rPr>
      </w:pPr>
      <w:r>
        <w:rPr>
          <w:bCs/>
        </w:rPr>
        <w:t>j</w:t>
      </w:r>
      <w:r w:rsidR="00E2124D" w:rsidRPr="00E33204">
        <w:rPr>
          <w:bCs/>
        </w:rPr>
        <w:t>e souhrnné označení pro smlouvy nezbytné pro fungování systému PID</w:t>
      </w:r>
      <w:r w:rsidR="00BE1BCC">
        <w:rPr>
          <w:bCs/>
        </w:rPr>
        <w:t>.</w:t>
      </w:r>
      <w:r w:rsidR="00E2124D" w:rsidRPr="00E33204">
        <w:rPr>
          <w:bCs/>
        </w:rPr>
        <w:t xml:space="preserve"> </w:t>
      </w:r>
      <w:r w:rsidR="00BE1BCC">
        <w:rPr>
          <w:bCs/>
        </w:rPr>
        <w:t>U</w:t>
      </w:r>
      <w:r w:rsidR="00E2124D" w:rsidRPr="00E33204">
        <w:rPr>
          <w:bCs/>
        </w:rPr>
        <w:t xml:space="preserve">vedené vzory </w:t>
      </w:r>
      <w:r w:rsidR="00A9710F">
        <w:rPr>
          <w:bCs/>
        </w:rPr>
        <w:t>S</w:t>
      </w:r>
      <w:r w:rsidR="00872ABF">
        <w:rPr>
          <w:bCs/>
        </w:rPr>
        <w:t xml:space="preserve">ystémových </w:t>
      </w:r>
      <w:r w:rsidR="00E2124D" w:rsidRPr="00E33204">
        <w:rPr>
          <w:bCs/>
        </w:rPr>
        <w:t xml:space="preserve">smluv jsou ve znění roku </w:t>
      </w:r>
      <w:r w:rsidR="0064712E">
        <w:rPr>
          <w:bCs/>
        </w:rPr>
        <w:t>2022</w:t>
      </w:r>
      <w:r w:rsidR="002742AF">
        <w:rPr>
          <w:bCs/>
        </w:rPr>
        <w:t xml:space="preserve"> </w:t>
      </w:r>
      <w:r w:rsidR="00E2124D" w:rsidRPr="00E33204">
        <w:rPr>
          <w:bCs/>
        </w:rPr>
        <w:t xml:space="preserve">a může dojít k jejich aktualizaci do Zahájení </w:t>
      </w:r>
      <w:r w:rsidR="00E2124D" w:rsidRPr="00E33204">
        <w:rPr>
          <w:bCs/>
        </w:rPr>
        <w:lastRenderedPageBreak/>
        <w:t>provozu</w:t>
      </w:r>
      <w:r w:rsidR="004367F3" w:rsidRPr="004367F3">
        <w:rPr>
          <w:bCs/>
          <w:sz w:val="20"/>
          <w:szCs w:val="20"/>
        </w:rPr>
        <w:t xml:space="preserve"> </w:t>
      </w:r>
      <w:r w:rsidR="004367F3" w:rsidRPr="004367F3">
        <w:rPr>
          <w:bCs/>
        </w:rPr>
        <w:t xml:space="preserve">dle této </w:t>
      </w:r>
      <w:r w:rsidR="007E01DB">
        <w:rPr>
          <w:bCs/>
        </w:rPr>
        <w:t>S</w:t>
      </w:r>
      <w:r w:rsidR="004367F3" w:rsidRPr="004367F3">
        <w:rPr>
          <w:bCs/>
        </w:rPr>
        <w:t>mlouvy</w:t>
      </w:r>
      <w:r w:rsidR="004367F3">
        <w:rPr>
          <w:bCs/>
        </w:rPr>
        <w:t xml:space="preserve"> nebo v průběhu trvání této Smlouvy</w:t>
      </w:r>
      <w:r w:rsidR="00E2124D" w:rsidRPr="00E33204">
        <w:rPr>
          <w:bCs/>
        </w:rPr>
        <w:t xml:space="preserve"> s tím, že </w:t>
      </w:r>
      <w:r w:rsidR="00A80B2A">
        <w:rPr>
          <w:bCs/>
        </w:rPr>
        <w:t xml:space="preserve">případné náklady </w:t>
      </w:r>
      <w:r w:rsidR="005C0147">
        <w:rPr>
          <w:bCs/>
        </w:rPr>
        <w:t xml:space="preserve">vzniklé v důsledku aktualizace Systémových smluv budou </w:t>
      </w:r>
      <w:r w:rsidR="007E01DB">
        <w:rPr>
          <w:bCs/>
        </w:rPr>
        <w:t xml:space="preserve">Dopravci </w:t>
      </w:r>
      <w:r w:rsidR="00A80B2A">
        <w:rPr>
          <w:bCs/>
        </w:rPr>
        <w:t xml:space="preserve">uhrazeny v souladu touto </w:t>
      </w:r>
      <w:r w:rsidR="007E01DB">
        <w:rPr>
          <w:bCs/>
        </w:rPr>
        <w:t>S</w:t>
      </w:r>
      <w:r w:rsidR="00A80B2A">
        <w:rPr>
          <w:bCs/>
        </w:rPr>
        <w:t>mlouvou, a to buď</w:t>
      </w:r>
      <w:r w:rsidR="00E2124D" w:rsidRPr="00E33204">
        <w:rPr>
          <w:bCs/>
        </w:rPr>
        <w:t xml:space="preserve"> v rámci popsaných změn a indexací v této </w:t>
      </w:r>
      <w:r w:rsidR="00872ABF">
        <w:rPr>
          <w:bCs/>
        </w:rPr>
        <w:t>S</w:t>
      </w:r>
      <w:r w:rsidR="00E2124D" w:rsidRPr="00E33204">
        <w:rPr>
          <w:bCs/>
        </w:rPr>
        <w:t xml:space="preserve">mlouvě nebo v systémově odůvodněných případech </w:t>
      </w:r>
      <w:r w:rsidR="004367F3">
        <w:rPr>
          <w:bCs/>
        </w:rPr>
        <w:t xml:space="preserve">(na základě explicitního zadání </w:t>
      </w:r>
      <w:r w:rsidR="009F331A">
        <w:rPr>
          <w:bCs/>
        </w:rPr>
        <w:t>O</w:t>
      </w:r>
      <w:r w:rsidR="004367F3">
        <w:rPr>
          <w:bCs/>
        </w:rPr>
        <w:t>bjednatele)</w:t>
      </w:r>
      <w:r w:rsidR="00872ABF">
        <w:rPr>
          <w:bCs/>
        </w:rPr>
        <w:t>, kdy</w:t>
      </w:r>
      <w:r w:rsidR="004367F3">
        <w:rPr>
          <w:bCs/>
        </w:rPr>
        <w:t xml:space="preserve"> </w:t>
      </w:r>
      <w:r w:rsidR="00872ABF" w:rsidRPr="004367F3">
        <w:rPr>
          <w:bCs/>
        </w:rPr>
        <w:t>bude</w:t>
      </w:r>
      <w:r w:rsidR="00872ABF">
        <w:rPr>
          <w:bCs/>
        </w:rPr>
        <w:t xml:space="preserve"> Dopravcem </w:t>
      </w:r>
      <w:r w:rsidR="004367F3">
        <w:rPr>
          <w:bCs/>
        </w:rPr>
        <w:t xml:space="preserve">doložená </w:t>
      </w:r>
      <w:r w:rsidR="00E2124D" w:rsidRPr="004367F3">
        <w:rPr>
          <w:bCs/>
        </w:rPr>
        <w:t xml:space="preserve">změna úhrady </w:t>
      </w:r>
      <w:r w:rsidR="004367F3">
        <w:rPr>
          <w:bCs/>
        </w:rPr>
        <w:t xml:space="preserve">nebo nákladů </w:t>
      </w:r>
      <w:r w:rsidR="00872ABF">
        <w:rPr>
          <w:bCs/>
        </w:rPr>
        <w:t>D</w:t>
      </w:r>
      <w:r w:rsidR="00E2124D" w:rsidRPr="004367F3">
        <w:rPr>
          <w:bCs/>
        </w:rPr>
        <w:t>opravce vstupova</w:t>
      </w:r>
      <w:r w:rsidR="00E2124D" w:rsidRPr="00E33204">
        <w:rPr>
          <w:bCs/>
        </w:rPr>
        <w:t>t do nákladů jako ONS:</w:t>
      </w:r>
    </w:p>
    <w:p w14:paraId="33A725D2"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jednotné přepravní kontrole v systému PID“</w:t>
      </w:r>
    </w:p>
    <w:p w14:paraId="2E62C7B3" w14:textId="77777777" w:rsidR="00E57A0B" w:rsidRDefault="00E2124D" w:rsidP="00933E9D">
      <w:pPr>
        <w:pStyle w:val="Odstavec1bezslovn"/>
        <w:spacing w:after="120"/>
        <w:ind w:left="1418"/>
      </w:pPr>
      <w:r w:rsidRPr="00E33204">
        <w:t xml:space="preserve">je smlouva s DPP o pověření a vzájemných vztazích při provádění jednotné přepravní kontroly v PID. Tato smlouva je přílohou č. </w:t>
      </w:r>
      <w:r w:rsidR="007A518A" w:rsidRPr="00C3170F">
        <w:t>16</w:t>
      </w:r>
      <w:r w:rsidRPr="00C3170F">
        <w:t xml:space="preserve"> této Smlouvy</w:t>
      </w:r>
      <w:r w:rsidRPr="00E33204">
        <w:t xml:space="preserve">. </w:t>
      </w:r>
      <w:r w:rsidR="00E57A0B" w:rsidRPr="00611445">
        <w:rPr>
          <w:bCs/>
          <w:iCs/>
        </w:rPr>
        <w:t>Smlouva o jednotné přepravní kontrole v systému PID</w:t>
      </w:r>
      <w:r w:rsidR="00E57A0B">
        <w:t xml:space="preserve"> je pověřovací systémovou smlouvou</w:t>
      </w:r>
      <w:r w:rsidR="003501F8">
        <w:t>. Ú</w:t>
      </w:r>
      <w:r w:rsidR="00E57A0B">
        <w:t xml:space="preserve">hrada nákladů </w:t>
      </w:r>
      <w:r w:rsidRPr="00E33204">
        <w:t>za přepravní kontrolu dle této smlouvy bude probíhat dle postupu uvedeného v</w:t>
      </w:r>
      <w:r w:rsidR="00E57A0B">
        <w:t> Tarifní smlouvě (písm</w:t>
      </w:r>
      <w:r w:rsidR="002D0618">
        <w:t>.</w:t>
      </w:r>
      <w:r w:rsidR="00E57A0B">
        <w:t xml:space="preserve"> d) definice Systémové smlouvy</w:t>
      </w:r>
      <w:r w:rsidR="00BB5EBC">
        <w:t>)</w:t>
      </w:r>
      <w:r w:rsidR="00E57A0B">
        <w:t xml:space="preserve">. </w:t>
      </w:r>
    </w:p>
    <w:p w14:paraId="1E93F2C6" w14:textId="77777777" w:rsidR="00E2124D" w:rsidRPr="00E33204" w:rsidRDefault="00E57A0B">
      <w:pPr>
        <w:pStyle w:val="Odstaveca"/>
        <w:numPr>
          <w:ilvl w:val="0"/>
          <w:numId w:val="24"/>
        </w:numPr>
        <w:ind w:left="1418" w:hanging="284"/>
        <w:rPr>
          <w:b/>
          <w:bCs/>
          <w:i/>
          <w:iCs/>
        </w:rPr>
      </w:pPr>
      <w:r>
        <w:t xml:space="preserve"> </w:t>
      </w:r>
      <w:r w:rsidR="00E2124D" w:rsidRPr="00E33204">
        <w:rPr>
          <w:b/>
          <w:bCs/>
          <w:i/>
          <w:iCs/>
        </w:rPr>
        <w:t xml:space="preserve">„Smlouva o využívání dat v rámci </w:t>
      </w:r>
      <w:r w:rsidR="002D0618">
        <w:rPr>
          <w:b/>
          <w:bCs/>
          <w:i/>
          <w:iCs/>
        </w:rPr>
        <w:t>M</w:t>
      </w:r>
      <w:r w:rsidR="00E2124D" w:rsidRPr="00E33204">
        <w:rPr>
          <w:b/>
          <w:bCs/>
          <w:i/>
          <w:iCs/>
        </w:rPr>
        <w:t>ultikanálového odbavovacího systému“ („Smlouva MOS“)</w:t>
      </w:r>
    </w:p>
    <w:p w14:paraId="2CD55A1E" w14:textId="77777777" w:rsidR="00E2124D" w:rsidRPr="00E33204" w:rsidRDefault="00E2124D" w:rsidP="00933E9D">
      <w:pPr>
        <w:pStyle w:val="Odstavec1bezslovn"/>
        <w:spacing w:after="120"/>
        <w:ind w:left="1418"/>
        <w:rPr>
          <w:b/>
          <w:bCs/>
          <w:i/>
          <w:iCs/>
        </w:rPr>
      </w:pPr>
      <w:r w:rsidRPr="00E33204">
        <w:t>je smlouva uzavřená mezi ROPID, I</w:t>
      </w:r>
      <w:r w:rsidR="003501F8">
        <w:t>DSK</w:t>
      </w:r>
      <w:r w:rsidRPr="00E33204">
        <w:t xml:space="preserve">, Operátorem ICT a.s., a Dopravcem nebo jiným subjektem v roli zúčtovacího centra, zřízeným v době </w:t>
      </w:r>
      <w:r w:rsidR="0064712E">
        <w:t>Zadávacího</w:t>
      </w:r>
      <w:r w:rsidR="0064712E" w:rsidRPr="00E33204">
        <w:t xml:space="preserve"> </w:t>
      </w:r>
      <w:r w:rsidRPr="00E33204">
        <w:t xml:space="preserve">řízení nebo v </w:t>
      </w:r>
      <w:proofErr w:type="spellStart"/>
      <w:r w:rsidR="001B3C72">
        <w:t>P</w:t>
      </w:r>
      <w:r w:rsidRPr="00E33204">
        <w:t>ředrealizačním</w:t>
      </w:r>
      <w:proofErr w:type="spellEnd"/>
      <w:r w:rsidRPr="00E33204">
        <w:t xml:space="preserve"> období nebo </w:t>
      </w:r>
      <w:r w:rsidR="001B3C72">
        <w:t>D</w:t>
      </w:r>
      <w:r w:rsidRPr="00E33204">
        <w:t xml:space="preserve">obě </w:t>
      </w:r>
      <w:r w:rsidR="001B3C72">
        <w:t>plnění dle</w:t>
      </w:r>
      <w:r w:rsidRPr="00E33204">
        <w:t xml:space="preserve"> této </w:t>
      </w:r>
      <w:r w:rsidR="006E70CB">
        <w:t>S</w:t>
      </w:r>
      <w:r w:rsidRPr="00E33204">
        <w:t xml:space="preserve">mlouvy, v níž jsou řešeny vzájemné vztahy v oblasti odbavování cestujících v PID a je nutná k řádné funkci multikanálového odbavovacího systému. S ohledem na bezpečnost odbavovacího systému, jakož i na ochranu osobních údajů cestujících, výslovně upravuje právní vztahy mezi jednotlivými subjekty podílejícími se na provozu odbavovacího systému. Náklady jsou součástí ceny </w:t>
      </w:r>
      <w:r w:rsidR="00564A98">
        <w:t>O</w:t>
      </w:r>
      <w:r w:rsidRPr="00E33204">
        <w:t xml:space="preserve">rganizátora </w:t>
      </w:r>
      <w:r w:rsidRPr="001C3B58">
        <w:t>C</w:t>
      </w:r>
      <w:r w:rsidR="00486D8A" w:rsidRPr="001C3B58">
        <w:rPr>
          <w:vertAlign w:val="subscript"/>
        </w:rPr>
        <w:t>ORG</w:t>
      </w:r>
      <w:r w:rsidRPr="001C3B58">
        <w:t xml:space="preserve"> v řádku 21</w:t>
      </w:r>
      <w:r w:rsidR="00594ED9" w:rsidRPr="001C3B58">
        <w:t>c</w:t>
      </w:r>
      <w:r w:rsidRPr="001C3B58">
        <w:t xml:space="preserve"> přílohy č. </w:t>
      </w:r>
      <w:r w:rsidR="007A518A" w:rsidRPr="001C3B58">
        <w:t>4</w:t>
      </w:r>
      <w:r w:rsidRPr="001C3B58">
        <w:t xml:space="preserve"> této Smlouvy</w:t>
      </w:r>
      <w:r w:rsidRPr="00E33204">
        <w:t xml:space="preserve">. </w:t>
      </w:r>
      <w:r w:rsidR="001E1DBC">
        <w:t>Sm</w:t>
      </w:r>
      <w:r w:rsidR="001E1DBC" w:rsidRPr="00E33204">
        <w:t xml:space="preserve">louva </w:t>
      </w:r>
      <w:r w:rsidR="001E1DBC">
        <w:t>MOS</w:t>
      </w:r>
      <w:r w:rsidR="00872ABF">
        <w:t xml:space="preserve"> </w:t>
      </w:r>
      <w:r w:rsidRPr="00E33204">
        <w:t xml:space="preserve">je přílohou </w:t>
      </w:r>
      <w:r w:rsidRPr="00C3170F">
        <w:t>č. 1</w:t>
      </w:r>
      <w:r w:rsidR="007A518A" w:rsidRPr="00C3170F">
        <w:t>7</w:t>
      </w:r>
      <w:r w:rsidRPr="00C3170F">
        <w:t xml:space="preserve"> této Smlouvy.</w:t>
      </w:r>
      <w:r w:rsidRPr="00E33204">
        <w:t xml:space="preserve"> V případě jiného subjektu v roli zúčtovacího centra bude Smlouva MOS přiměřeně upravena, přičemž náklady s tím </w:t>
      </w:r>
      <w:r w:rsidR="001C511F" w:rsidRPr="00E33204">
        <w:t>spojené</w:t>
      </w:r>
      <w:r w:rsidR="001C511F">
        <w:t>,</w:t>
      </w:r>
      <w:r w:rsidR="00872ABF">
        <w:t xml:space="preserve"> pokud vzniknou,</w:t>
      </w:r>
      <w:r w:rsidRPr="00E33204">
        <w:t xml:space="preserve"> budou kalkulovány v rámci ONS v souladu s podmínkami této Smlouvy nebo úpravou C</w:t>
      </w:r>
      <w:r w:rsidRPr="00E33204">
        <w:rPr>
          <w:vertAlign w:val="subscript"/>
        </w:rPr>
        <w:t>O</w:t>
      </w:r>
      <w:r w:rsidR="00486D8A" w:rsidRPr="00E33204">
        <w:rPr>
          <w:vertAlign w:val="subscript"/>
        </w:rPr>
        <w:t>RG</w:t>
      </w:r>
      <w:r w:rsidRPr="00E33204">
        <w:t xml:space="preserve">. </w:t>
      </w:r>
      <w:r w:rsidR="00F11A82">
        <w:t xml:space="preserve">Vzhledem, k tomu, že může dojít k rozvoji MOS, Objednatel předpokládá změny v této Smlouvě, které se současnou mírou </w:t>
      </w:r>
      <w:r w:rsidR="00872ABF">
        <w:t xml:space="preserve">znalosti </w:t>
      </w:r>
      <w:r w:rsidR="00F11A82">
        <w:t xml:space="preserve">stavu systému nelze přesně predikovat. V případě, že Dopravci vzniknou </w:t>
      </w:r>
      <w:r w:rsidR="00D6143A">
        <w:t xml:space="preserve">z rozvoje nebo změny odbavování cestujících </w:t>
      </w:r>
      <w:r w:rsidR="00F11A82">
        <w:t>ekonomicky oprávněné náklady, budou uhrazeny Objednatelem v rámci ONS.</w:t>
      </w:r>
    </w:p>
    <w:p w14:paraId="0FEEEF9E" w14:textId="77777777" w:rsidR="00E2124D" w:rsidRPr="00E33204" w:rsidRDefault="00E2124D">
      <w:pPr>
        <w:pStyle w:val="Odstaveca"/>
        <w:numPr>
          <w:ilvl w:val="0"/>
          <w:numId w:val="24"/>
        </w:numPr>
        <w:ind w:left="1418" w:hanging="284"/>
        <w:rPr>
          <w:b/>
          <w:bCs/>
          <w:i/>
          <w:iCs/>
        </w:rPr>
      </w:pPr>
      <w:r w:rsidRPr="00E33204">
        <w:rPr>
          <w:b/>
          <w:bCs/>
          <w:i/>
          <w:iCs/>
        </w:rPr>
        <w:t>„</w:t>
      </w:r>
      <w:r w:rsidRPr="005D0A72">
        <w:rPr>
          <w:b/>
          <w:bCs/>
          <w:i/>
          <w:iCs/>
        </w:rPr>
        <w:t>Smlouva</w:t>
      </w:r>
      <w:r w:rsidRPr="00E33204">
        <w:rPr>
          <w:b/>
          <w:bCs/>
          <w:i/>
          <w:iCs/>
        </w:rPr>
        <w:t xml:space="preserve"> o službách“, „Služby organizátora“</w:t>
      </w:r>
    </w:p>
    <w:p w14:paraId="5C6B3526" w14:textId="7D589447" w:rsidR="00486D8A" w:rsidRPr="0029662C" w:rsidRDefault="00E2124D" w:rsidP="00933E9D">
      <w:pPr>
        <w:pStyle w:val="Odstavec1bezslovn"/>
        <w:spacing w:after="120"/>
        <w:ind w:left="1418"/>
      </w:pPr>
      <w:r w:rsidRPr="00E33204">
        <w:t xml:space="preserve">je smlouva uzavřená mezi Dopravcem a ROPID a/nebo smlouva uzavřená mezi </w:t>
      </w:r>
      <w:r w:rsidR="00C978FE">
        <w:t>D</w:t>
      </w:r>
      <w:r w:rsidRPr="00E33204">
        <w:t>opravcem a IDSK, v níž jsou řešeny vzájemné vztahy mezi Dopravcem a</w:t>
      </w:r>
      <w:r w:rsidR="00954E96">
        <w:t> </w:t>
      </w:r>
      <w:r w:rsidR="00564A98">
        <w:t>O</w:t>
      </w:r>
      <w:r w:rsidRPr="00E33204">
        <w:t>rganizátorem/</w:t>
      </w:r>
      <w:r w:rsidR="00564A98">
        <w:t>O</w:t>
      </w:r>
      <w:r w:rsidRPr="00E33204">
        <w:t xml:space="preserve">rganizátory v rámci systému PID, dále služby zajišťované Dopravci Objednatelem a úhrady za služby Objednatele, včetně úhrady za tyto služby (cena za systémové služby je označena jako Služby </w:t>
      </w:r>
      <w:r w:rsidRPr="001C3B58">
        <w:t>organizátora (C</w:t>
      </w:r>
      <w:r w:rsidR="00486D8A" w:rsidRPr="001C3B58">
        <w:rPr>
          <w:vertAlign w:val="subscript"/>
        </w:rPr>
        <w:t>ORG</w:t>
      </w:r>
      <w:r w:rsidRPr="001C3B58">
        <w:t xml:space="preserve">) je přenesena do přílohy č. </w:t>
      </w:r>
      <w:r w:rsidR="00594ED9" w:rsidRPr="001C3B58">
        <w:t>4</w:t>
      </w:r>
      <w:r w:rsidRPr="001C3B58">
        <w:t xml:space="preserve"> na řádku 21</w:t>
      </w:r>
      <w:r w:rsidR="00594ED9" w:rsidRPr="001C3B58">
        <w:t>c)</w:t>
      </w:r>
      <w:r w:rsidRPr="001C3B58">
        <w:t>. Náklady jsou součástí ceny organizátora C</w:t>
      </w:r>
      <w:r w:rsidR="00486D8A" w:rsidRPr="001C3B58">
        <w:rPr>
          <w:vertAlign w:val="subscript"/>
        </w:rPr>
        <w:t>ORG</w:t>
      </w:r>
      <w:r w:rsidRPr="001C3B58">
        <w:t xml:space="preserve"> v řádk</w:t>
      </w:r>
      <w:r w:rsidR="00486D8A" w:rsidRPr="001C3B58">
        <w:t>u 21</w:t>
      </w:r>
      <w:r w:rsidR="00594ED9" w:rsidRPr="001C3B58">
        <w:t>c)</w:t>
      </w:r>
      <w:r w:rsidR="00486D8A" w:rsidRPr="001C3B58">
        <w:t xml:space="preserve"> přílohy č. </w:t>
      </w:r>
      <w:r w:rsidR="00594ED9" w:rsidRPr="001C3B58">
        <w:t>4</w:t>
      </w:r>
      <w:r w:rsidR="00486D8A" w:rsidRPr="001C3B58">
        <w:t xml:space="preserve"> této Smlouvy.</w:t>
      </w:r>
      <w:r w:rsidRPr="001C3B58">
        <w:t xml:space="preserve"> </w:t>
      </w:r>
      <w:r w:rsidR="00CB5141" w:rsidRPr="001C3B58">
        <w:t xml:space="preserve">V případě sloučení </w:t>
      </w:r>
      <w:r w:rsidR="00564A98" w:rsidRPr="001C3B58">
        <w:t>O</w:t>
      </w:r>
      <w:r w:rsidR="00CB5141" w:rsidRPr="001C3B58">
        <w:t>rganizá</w:t>
      </w:r>
      <w:r w:rsidR="00CB5141">
        <w:t>torů bude Smlouva o</w:t>
      </w:r>
      <w:r w:rsidR="00954E96">
        <w:t> </w:t>
      </w:r>
      <w:r w:rsidR="00CB5141">
        <w:t xml:space="preserve">službách upravena tak, aby obsahovala potřebné údaje pro oba kraje </w:t>
      </w:r>
      <w:r w:rsidR="001B12E3">
        <w:t xml:space="preserve">a </w:t>
      </w:r>
      <w:r w:rsidR="00564A98">
        <w:t>O</w:t>
      </w:r>
      <w:r w:rsidR="001B12E3">
        <w:t xml:space="preserve">rganizátory </w:t>
      </w:r>
      <w:r w:rsidR="00CB5141">
        <w:t xml:space="preserve">ze Smlouvy o službách uzavřené mezi Dopravcem a ROPID a Smlouvy o službách uzavřené mezi </w:t>
      </w:r>
      <w:r w:rsidR="00795FB0">
        <w:t>D</w:t>
      </w:r>
      <w:r w:rsidR="00CB5141">
        <w:t xml:space="preserve">opravcem a IDSK. </w:t>
      </w:r>
      <w:r w:rsidR="00486D8A" w:rsidRPr="0029662C">
        <w:t xml:space="preserve">Tato smlouva je smlouvou zajišťující systémové vztahy v PID a je </w:t>
      </w:r>
      <w:r w:rsidR="00486D8A" w:rsidRPr="00C3170F">
        <w:t>přílohou č. 1</w:t>
      </w:r>
      <w:r w:rsidR="000D7970" w:rsidRPr="00C3170F">
        <w:t>5</w:t>
      </w:r>
      <w:r w:rsidR="00486D8A" w:rsidRPr="00C3170F">
        <w:t xml:space="preserve"> této </w:t>
      </w:r>
      <w:r w:rsidR="006E70CB" w:rsidRPr="00C3170F">
        <w:t>S</w:t>
      </w:r>
      <w:r w:rsidR="00486D8A" w:rsidRPr="00C3170F">
        <w:t>mlouvy</w:t>
      </w:r>
      <w:r w:rsidR="000A4366">
        <w:t>.</w:t>
      </w:r>
    </w:p>
    <w:p w14:paraId="17E2C7DA" w14:textId="77777777" w:rsidR="004367F3" w:rsidRDefault="004367F3" w:rsidP="00BD6B86">
      <w:pPr>
        <w:pStyle w:val="Odstaveca"/>
        <w:keepNext/>
        <w:numPr>
          <w:ilvl w:val="0"/>
          <w:numId w:val="24"/>
        </w:numPr>
        <w:ind w:left="1418" w:hanging="284"/>
        <w:rPr>
          <w:b/>
          <w:bCs/>
          <w:i/>
          <w:iCs/>
        </w:rPr>
      </w:pPr>
      <w:r>
        <w:rPr>
          <w:b/>
          <w:bCs/>
          <w:i/>
          <w:iCs/>
        </w:rPr>
        <w:t>„</w:t>
      </w:r>
      <w:r w:rsidRPr="00861D74">
        <w:rPr>
          <w:b/>
          <w:i/>
          <w:iCs/>
        </w:rPr>
        <w:t>T</w:t>
      </w:r>
      <w:r w:rsidRPr="00887CC6">
        <w:rPr>
          <w:b/>
          <w:i/>
          <w:iCs/>
        </w:rPr>
        <w:t>arifní</w:t>
      </w:r>
      <w:r>
        <w:rPr>
          <w:b/>
          <w:bCs/>
          <w:i/>
          <w:iCs/>
        </w:rPr>
        <w:t xml:space="preserve"> smlouva“</w:t>
      </w:r>
    </w:p>
    <w:p w14:paraId="7219AFE3" w14:textId="77777777" w:rsidR="004367F3" w:rsidRDefault="004367F3" w:rsidP="00933E9D">
      <w:pPr>
        <w:pStyle w:val="Odstavec1bezslovn"/>
        <w:spacing w:after="120"/>
        <w:ind w:left="1418"/>
      </w:pPr>
      <w:r>
        <w:t xml:space="preserve">je smlouva o přistoupení dopravců k Tarifu PID, pověření vybraných dopravců k tisku a distribuci </w:t>
      </w:r>
      <w:r w:rsidR="002962AF">
        <w:t xml:space="preserve">schválených </w:t>
      </w:r>
      <w:r>
        <w:t xml:space="preserve">jízdních dokladů PID, </w:t>
      </w:r>
      <w:r w:rsidR="00D8727E">
        <w:t xml:space="preserve">v případě zavedení Operativní zálohy také pověření dopravce provozujícího </w:t>
      </w:r>
      <w:r w:rsidR="00A210BE">
        <w:t>O</w:t>
      </w:r>
      <w:r w:rsidR="00D8727E">
        <w:t xml:space="preserve">perativní zálohu tiskem a distribucí </w:t>
      </w:r>
      <w:r w:rsidR="004A1B92">
        <w:t>schválených jízdních</w:t>
      </w:r>
      <w:r w:rsidR="00D8727E">
        <w:t xml:space="preserve"> dokladů PID svým obchodním jménem v zastoupení dopravců, za které bude Operativní záloha vystavována, </w:t>
      </w:r>
      <w:r>
        <w:t xml:space="preserve">dělbě tržeb z jízdného, jednotné přepravní kontrole a způsobu úhrady této služby a podílu přirážek k jízdnému. </w:t>
      </w:r>
      <w:r w:rsidR="00E57A0B">
        <w:t>N</w:t>
      </w:r>
      <w:r w:rsidR="00E57A0B" w:rsidRPr="00E57A0B">
        <w:t>ák</w:t>
      </w:r>
      <w:r w:rsidR="00135323">
        <w:t>l</w:t>
      </w:r>
      <w:r w:rsidR="00E57A0B" w:rsidRPr="00E57A0B">
        <w:t>ady na přepravní ko</w:t>
      </w:r>
      <w:r w:rsidR="00E57A0B">
        <w:t xml:space="preserve">ntrolu budou </w:t>
      </w:r>
      <w:r w:rsidR="00E57A0B" w:rsidRPr="00121616">
        <w:t xml:space="preserve">indexovány dle indexace platné pro mzdové </w:t>
      </w:r>
      <w:r w:rsidR="00E57A0B" w:rsidRPr="00121616">
        <w:lastRenderedPageBreak/>
        <w:t xml:space="preserve">náklady uvedené v příloze č. 6 této Smlouvy (řádek </w:t>
      </w:r>
      <w:r w:rsidR="000D7970" w:rsidRPr="00121616">
        <w:t xml:space="preserve">6 a </w:t>
      </w:r>
      <w:r w:rsidR="00E57A0B" w:rsidRPr="00121616">
        <w:t>7). Rozdíl</w:t>
      </w:r>
      <w:r w:rsidR="00E57A0B" w:rsidRPr="00E57A0B">
        <w:t xml:space="preserve"> mezi uhrazenými náklady na přepravní kontrolu a uhrazenými podíly z přirážek k jízdnému bude započten jako ONS.</w:t>
      </w:r>
      <w:r w:rsidR="00E57A0B">
        <w:t xml:space="preserve"> </w:t>
      </w:r>
      <w:r>
        <w:t xml:space="preserve">Principy Tarifní smlouvy jsou uvedeny </w:t>
      </w:r>
      <w:r w:rsidRPr="00471E7E">
        <w:t>v příloze č</w:t>
      </w:r>
      <w:r w:rsidRPr="00C3170F">
        <w:t xml:space="preserve">. 8 této </w:t>
      </w:r>
      <w:r w:rsidR="00560618" w:rsidRPr="00C3170F">
        <w:t>S</w:t>
      </w:r>
      <w:r w:rsidRPr="00C3170F">
        <w:t>mlouvy.</w:t>
      </w:r>
      <w:r w:rsidRPr="00471E7E">
        <w:t xml:space="preserve"> Tato smlouva je smlouvou zajišťující systémové vztahy v PID.</w:t>
      </w:r>
    </w:p>
    <w:p w14:paraId="5E7D926C" w14:textId="77777777" w:rsidR="00736ED7" w:rsidRPr="00A9063F" w:rsidRDefault="00A9063F">
      <w:pPr>
        <w:pStyle w:val="Odstaveca"/>
        <w:numPr>
          <w:ilvl w:val="0"/>
          <w:numId w:val="24"/>
        </w:numPr>
        <w:ind w:left="1418" w:hanging="284"/>
        <w:rPr>
          <w:b/>
          <w:bCs/>
          <w:i/>
          <w:iCs/>
        </w:rPr>
      </w:pPr>
      <w:r>
        <w:rPr>
          <w:b/>
          <w:bCs/>
          <w:i/>
          <w:iCs/>
        </w:rPr>
        <w:t>„</w:t>
      </w:r>
      <w:r w:rsidR="00A0261F" w:rsidRPr="00A9063F">
        <w:rPr>
          <w:b/>
          <w:bCs/>
          <w:i/>
          <w:iCs/>
        </w:rPr>
        <w:t>Smlouvy o využívání zastávkových zařízení</w:t>
      </w:r>
      <w:r>
        <w:rPr>
          <w:b/>
          <w:bCs/>
          <w:i/>
          <w:iCs/>
        </w:rPr>
        <w:t>“</w:t>
      </w:r>
    </w:p>
    <w:p w14:paraId="126715EC" w14:textId="7CDB226A" w:rsidR="00A409AA" w:rsidRDefault="00A409AA" w:rsidP="00A409AA">
      <w:pPr>
        <w:pStyle w:val="Odstavec1bezslovn"/>
        <w:spacing w:after="120"/>
        <w:ind w:left="1418"/>
      </w:pPr>
      <w:r>
        <w:t xml:space="preserve">Dopravce bude uzavírat smlouvy o využívání zastávkových sloupků autobusových nádraží terminálů podle aktuální situace, proto není uveden pro </w:t>
      </w:r>
      <w:proofErr w:type="spellStart"/>
      <w:r>
        <w:t>SčK</w:t>
      </w:r>
      <w:proofErr w:type="spellEnd"/>
      <w:r>
        <w:t xml:space="preserve"> žádný vzor smlouvy o využívání těchto zařízení. Konkretizace nákladů bude provedena v</w:t>
      </w:r>
      <w:r w:rsidR="00BD6B86">
        <w:t> </w:t>
      </w:r>
      <w:proofErr w:type="spellStart"/>
      <w:r w:rsidR="00BD6B86">
        <w:t>P</w:t>
      </w:r>
      <w:r>
        <w:t>ředrealizačním</w:t>
      </w:r>
      <w:proofErr w:type="spellEnd"/>
      <w:r>
        <w:t xml:space="preserve"> období podle smluv, a potřebná smlouva nebo smlouvy budou uzavřeny před Zahájením </w:t>
      </w:r>
      <w:r w:rsidR="009F3371">
        <w:t>provozu</w:t>
      </w:r>
      <w:r>
        <w:t xml:space="preserve">. Náklady na zastávky a vjezdy do autobusových terminálů nevstupují do nabídkové ceny, ale budou hrazeny dle skutečných nákladů postupem dle této Smlouvy. </w:t>
      </w:r>
    </w:p>
    <w:p w14:paraId="17C0CCAA" w14:textId="77777777" w:rsidR="00A81E8F" w:rsidRDefault="00A81E8F" w:rsidP="008C119D">
      <w:pPr>
        <w:pStyle w:val="Odstavec1bezslovn"/>
        <w:keepNext/>
        <w:spacing w:after="120"/>
        <w:ind w:left="567"/>
        <w:rPr>
          <w:b/>
        </w:rPr>
      </w:pPr>
      <w:r>
        <w:rPr>
          <w:b/>
          <w:i/>
          <w:iCs/>
        </w:rPr>
        <w:t>„Smluvní přepravní podmínky PID“</w:t>
      </w:r>
      <w:r>
        <w:rPr>
          <w:b/>
        </w:rPr>
        <w:t xml:space="preserve"> </w:t>
      </w:r>
      <w:r w:rsidR="005F45C1">
        <w:rPr>
          <w:b/>
        </w:rPr>
        <w:t>(„</w:t>
      </w:r>
      <w:r w:rsidR="005F45C1" w:rsidRPr="00A276BE">
        <w:rPr>
          <w:b/>
          <w:i/>
          <w:iCs/>
        </w:rPr>
        <w:t>SPP PID</w:t>
      </w:r>
      <w:r w:rsidR="005F45C1">
        <w:rPr>
          <w:b/>
        </w:rPr>
        <w:t>“)</w:t>
      </w:r>
    </w:p>
    <w:p w14:paraId="5A7845A3" w14:textId="77777777" w:rsidR="001B3C72" w:rsidRDefault="00A81E8F" w:rsidP="0048609E">
      <w:pPr>
        <w:pStyle w:val="Odstavec1bezslovn"/>
        <w:spacing w:after="120"/>
        <w:ind w:left="567"/>
        <w:rPr>
          <w:sz w:val="12"/>
          <w:szCs w:val="12"/>
        </w:rPr>
      </w:pPr>
      <w:r>
        <w:t xml:space="preserve">jsou Smluvní přepravní podmínky Pražské integrované dopravy (metro, tramvaje, lanová dráha, autobusy, plavidla) vydané společně </w:t>
      </w:r>
      <w:r w:rsidR="00185052">
        <w:t>O</w:t>
      </w:r>
      <w:r>
        <w:t xml:space="preserve">bjednatelem a dopravci PID v souladu s platnou legislativou, </w:t>
      </w:r>
      <w:r w:rsidRPr="00471E7E">
        <w:t xml:space="preserve">zejména pak se </w:t>
      </w:r>
      <w:r w:rsidR="00B72C98">
        <w:t>ZVS</w:t>
      </w:r>
      <w:r w:rsidR="00794A9C">
        <w:t xml:space="preserve">, </w:t>
      </w:r>
      <w:r>
        <w:t>zákonem o silniční dopravě, zákonem č. 266/1994 Sb., o dráhách, ve znění pozdějších předpisů, zákonem č. 114/1995 Sb., o vnitrozemské plavbě, ve znění pozdějších předpisů</w:t>
      </w:r>
      <w:r w:rsidR="00E504B9">
        <w:t>,</w:t>
      </w:r>
      <w:r>
        <w:t xml:space="preserve"> a podle vyhlášky č. 175/2000 Sb., o</w:t>
      </w:r>
      <w:r w:rsidR="001B3C72">
        <w:t> </w:t>
      </w:r>
      <w:r>
        <w:t xml:space="preserve">přepravním řádu pro veřejnou drážní a silniční osobní dopravu. </w:t>
      </w:r>
      <w:r w:rsidR="00796474">
        <w:t xml:space="preserve">Dalším subjektem, který se může podílet na vydání Smluvních přepravních podmínek PID, </w:t>
      </w:r>
      <w:r w:rsidR="00EA0921">
        <w:t>je</w:t>
      </w:r>
      <w:r w:rsidR="00796474">
        <w:t xml:space="preserve"> Středočeský kraj </w:t>
      </w:r>
      <w:r w:rsidR="00EA0921">
        <w:t xml:space="preserve">(případně </w:t>
      </w:r>
      <w:r w:rsidR="00796474">
        <w:t>zastoupený IDSK</w:t>
      </w:r>
      <w:r w:rsidR="00C26B70">
        <w:t>)</w:t>
      </w:r>
      <w:r w:rsidR="00796474">
        <w:t>, popřípadě IDSK samostatně.</w:t>
      </w:r>
      <w:r w:rsidR="00A93333" w:rsidDel="002B1E62">
        <w:rPr>
          <w:sz w:val="12"/>
          <w:szCs w:val="12"/>
        </w:rPr>
        <w:t xml:space="preserve"> </w:t>
      </w:r>
    </w:p>
    <w:p w14:paraId="53145AAD" w14:textId="77777777" w:rsidR="00A81E8F" w:rsidRDefault="00A81E8F" w:rsidP="008C119D">
      <w:pPr>
        <w:pStyle w:val="Odstavec1bezslovn"/>
        <w:keepNext/>
        <w:spacing w:after="120"/>
        <w:ind w:left="567"/>
        <w:rPr>
          <w:b/>
          <w:bCs/>
          <w:i/>
          <w:iCs/>
        </w:rPr>
      </w:pPr>
      <w:r w:rsidRPr="00C8022B">
        <w:rPr>
          <w:b/>
          <w:i/>
        </w:rPr>
        <w:t>„</w:t>
      </w:r>
      <w:r w:rsidRPr="00861D74">
        <w:rPr>
          <w:b/>
          <w:i/>
          <w:iCs/>
        </w:rPr>
        <w:t>Tar</w:t>
      </w:r>
      <w:r w:rsidRPr="00887CC6">
        <w:rPr>
          <w:b/>
          <w:i/>
          <w:iCs/>
        </w:rPr>
        <w:t>if</w:t>
      </w:r>
      <w:r>
        <w:rPr>
          <w:b/>
          <w:bCs/>
          <w:i/>
          <w:iCs/>
        </w:rPr>
        <w:t xml:space="preserve"> PID“</w:t>
      </w:r>
    </w:p>
    <w:p w14:paraId="4EE77E3B" w14:textId="77777777" w:rsidR="00A81E8F" w:rsidRDefault="00A81E8F" w:rsidP="008C119D">
      <w:pPr>
        <w:pStyle w:val="Odstavec1bezslovn"/>
        <w:spacing w:after="120"/>
        <w:ind w:left="567"/>
      </w:pPr>
      <w:r>
        <w:t>je dokument, který stanoví v systému PID způsob a postup při uplatňování cen jízdného v</w:t>
      </w:r>
      <w:r w:rsidR="005C0147">
        <w:t> </w:t>
      </w:r>
      <w:r>
        <w:t xml:space="preserve">hromadné dopravě osob </w:t>
      </w:r>
      <w:bookmarkStart w:id="3" w:name="_Hlk84882849"/>
      <w:r w:rsidR="006205C9">
        <w:t>na území v rámci PID</w:t>
      </w:r>
      <w:bookmarkEnd w:id="3"/>
      <w:r>
        <w:t xml:space="preserve">. Tarif PID je smluvně zajištěn HMP, </w:t>
      </w:r>
      <w:proofErr w:type="spellStart"/>
      <w:r w:rsidR="009D1F77">
        <w:t>Sč</w:t>
      </w:r>
      <w:r w:rsidR="00976FE3">
        <w:t>K</w:t>
      </w:r>
      <w:proofErr w:type="spellEnd"/>
      <w:r w:rsidR="009D1F77">
        <w:t xml:space="preserve"> </w:t>
      </w:r>
      <w:r>
        <w:t xml:space="preserve">a </w:t>
      </w:r>
      <w:r w:rsidR="00C359F5">
        <w:t xml:space="preserve">dalšími kraji </w:t>
      </w:r>
      <w:r>
        <w:t>zapojenými do systému PID</w:t>
      </w:r>
      <w:r w:rsidR="004C5933">
        <w:t xml:space="preserve"> včetně specifických podmínek na </w:t>
      </w:r>
      <w:r w:rsidR="004C5933" w:rsidRPr="00594ED9">
        <w:rPr>
          <w:bCs/>
          <w:iCs/>
        </w:rPr>
        <w:t>Městských</w:t>
      </w:r>
      <w:r w:rsidR="004C5933" w:rsidRPr="00594ED9">
        <w:t xml:space="preserve"> linkách místních MHD</w:t>
      </w:r>
      <w:r w:rsidRPr="00594ED9">
        <w:t xml:space="preserve">. K Tarifu PID přistupují všichni dopravci zapojení do systému PID na základě </w:t>
      </w:r>
      <w:r>
        <w:t xml:space="preserve">Tarifní smlouvy a smluv mezi příslušným objednatelem a příslušným dopravcem. Tarif PID je uplatňován na všech </w:t>
      </w:r>
      <w:r w:rsidR="00084EF3">
        <w:t>M</w:t>
      </w:r>
      <w:r>
        <w:t xml:space="preserve">ěstských a </w:t>
      </w:r>
      <w:r w:rsidR="000E1654">
        <w:t>P</w:t>
      </w:r>
      <w:r>
        <w:t>říměstských linkách PID a ve vlacích zapojených do systému PID.</w:t>
      </w:r>
    </w:p>
    <w:p w14:paraId="21E2800B" w14:textId="77777777" w:rsidR="00A81E8F" w:rsidRDefault="00A81E8F" w:rsidP="008C119D">
      <w:pPr>
        <w:pStyle w:val="Odstavec1bezslovn"/>
        <w:keepNext/>
        <w:spacing w:after="120"/>
        <w:ind w:left="567"/>
        <w:rPr>
          <w:b/>
          <w:bCs/>
          <w:i/>
          <w:iCs/>
        </w:rPr>
      </w:pPr>
      <w:r>
        <w:rPr>
          <w:b/>
          <w:bCs/>
          <w:i/>
          <w:iCs/>
        </w:rPr>
        <w:t xml:space="preserve">„Trvalá změna dopravy linky“ (dále </w:t>
      </w:r>
      <w:r w:rsidR="008E72A9">
        <w:rPr>
          <w:b/>
          <w:bCs/>
          <w:i/>
          <w:iCs/>
        </w:rPr>
        <w:t xml:space="preserve">také </w:t>
      </w:r>
      <w:r>
        <w:rPr>
          <w:b/>
          <w:bCs/>
          <w:i/>
          <w:iCs/>
        </w:rPr>
        <w:t xml:space="preserve">jen </w:t>
      </w:r>
      <w:r w:rsidR="0088141C">
        <w:rPr>
          <w:b/>
          <w:bCs/>
          <w:i/>
          <w:iCs/>
        </w:rPr>
        <w:t>„</w:t>
      </w:r>
      <w:r>
        <w:rPr>
          <w:b/>
          <w:bCs/>
          <w:i/>
          <w:iCs/>
        </w:rPr>
        <w:t>TZD“)</w:t>
      </w:r>
    </w:p>
    <w:p w14:paraId="0956DAF9" w14:textId="3121AF81" w:rsidR="00773FBD" w:rsidRDefault="00A81E8F" w:rsidP="008C119D">
      <w:pPr>
        <w:pStyle w:val="Odstavec1bezslovn"/>
        <w:spacing w:after="120"/>
        <w:ind w:left="567"/>
      </w:pPr>
      <w:r>
        <w:t xml:space="preserve">je dokument vypracovaný ze strany </w:t>
      </w:r>
      <w:r w:rsidR="004C5933">
        <w:t>O</w:t>
      </w:r>
      <w:r>
        <w:t xml:space="preserve">bjednatele, zasílaný </w:t>
      </w:r>
      <w:r w:rsidR="004C5933">
        <w:t>D</w:t>
      </w:r>
      <w:r>
        <w:t xml:space="preserve">opravci </w:t>
      </w:r>
      <w:r w:rsidR="00A83579">
        <w:t xml:space="preserve">písemně </w:t>
      </w:r>
      <w:r>
        <w:t xml:space="preserve">elektronicky </w:t>
      </w:r>
      <w:r w:rsidR="00153C6D" w:rsidRPr="00153C6D">
        <w:t>(v</w:t>
      </w:r>
      <w:r w:rsidR="008A1188">
        <w:t> </w:t>
      </w:r>
      <w:r w:rsidR="00153C6D" w:rsidRPr="00153C6D">
        <w:t>mimořádných situacích jiným dohodnutým způsobem)</w:t>
      </w:r>
      <w:r>
        <w:t xml:space="preserve">, stanovující parametry provozu </w:t>
      </w:r>
      <w:r w:rsidR="0058548C">
        <w:t>L</w:t>
      </w:r>
      <w:r>
        <w:t>inky. Trvalá změna dopravy linky obsahuje alespoň trasu, zastávky, provozní parametry a</w:t>
      </w:r>
      <w:r w:rsidR="00954E96">
        <w:t> </w:t>
      </w:r>
      <w:r w:rsidR="00562263">
        <w:t>Z</w:t>
      </w:r>
      <w:r>
        <w:t xml:space="preserve">ávazný jízdní řád </w:t>
      </w:r>
      <w:r w:rsidR="002453C3">
        <w:t>L</w:t>
      </w:r>
      <w:r>
        <w:t>inky.</w:t>
      </w:r>
    </w:p>
    <w:p w14:paraId="641B460A" w14:textId="77777777" w:rsidR="00D20843" w:rsidRDefault="000327DA" w:rsidP="008C119D">
      <w:pPr>
        <w:pStyle w:val="Odstavec1bezslovn"/>
        <w:keepNext/>
        <w:spacing w:after="120"/>
        <w:ind w:left="567"/>
        <w:rPr>
          <w:b/>
          <w:bCs/>
          <w:i/>
          <w:iCs/>
        </w:rPr>
      </w:pPr>
      <w:r>
        <w:rPr>
          <w:b/>
          <w:bCs/>
          <w:i/>
          <w:iCs/>
        </w:rPr>
        <w:t>„Typy vozidel“</w:t>
      </w:r>
    </w:p>
    <w:p w14:paraId="055AE7B2" w14:textId="77777777" w:rsidR="00D20843" w:rsidRDefault="002C1266" w:rsidP="008C119D">
      <w:pPr>
        <w:pStyle w:val="Odstavec1bezslovn"/>
        <w:spacing w:after="120"/>
        <w:ind w:left="567"/>
      </w:pPr>
      <w:r w:rsidRPr="00773FBD">
        <w:t xml:space="preserve">V rámci systému PID mohou být na </w:t>
      </w:r>
      <w:r w:rsidR="006B57F4">
        <w:t>A</w:t>
      </w:r>
      <w:r w:rsidRPr="00773FBD">
        <w:t xml:space="preserve">utobusové linky předepsány tyto typy vozidel: Minibus, </w:t>
      </w:r>
      <w:proofErr w:type="spellStart"/>
      <w:r w:rsidRPr="00773FBD">
        <w:t>Midibus</w:t>
      </w:r>
      <w:proofErr w:type="spellEnd"/>
      <w:r w:rsidRPr="00773FBD">
        <w:t xml:space="preserve">, </w:t>
      </w:r>
      <w:proofErr w:type="spellStart"/>
      <w:r w:rsidRPr="00773FBD">
        <w:t>Midibus</w:t>
      </w:r>
      <w:proofErr w:type="spellEnd"/>
      <w:r w:rsidRPr="00773FBD">
        <w:t xml:space="preserve">+, Standard, Standard+, Kloubový, Kloubový+. </w:t>
      </w:r>
      <w:r w:rsidR="0042461A">
        <w:t>Detailní parametry vozidel jsou uvedeny v</w:t>
      </w:r>
      <w:r w:rsidR="0086648B">
        <w:t>e</w:t>
      </w:r>
      <w:r w:rsidR="0042461A">
        <w:t> </w:t>
      </w:r>
      <w:r w:rsidR="0086648B">
        <w:t xml:space="preserve">Standardech kvality PID, které </w:t>
      </w:r>
      <w:r w:rsidR="002B6584">
        <w:t xml:space="preserve">tvoří </w:t>
      </w:r>
      <w:r w:rsidR="0086648B" w:rsidRPr="00C3170F">
        <w:t>přílo</w:t>
      </w:r>
      <w:r w:rsidR="002B6584" w:rsidRPr="00C3170F">
        <w:t>hu</w:t>
      </w:r>
      <w:r w:rsidR="0086648B" w:rsidRPr="00C3170F">
        <w:t xml:space="preserve"> č. 10</w:t>
      </w:r>
      <w:r w:rsidR="0086648B" w:rsidRPr="00D42E30">
        <w:t xml:space="preserve"> této </w:t>
      </w:r>
      <w:r w:rsidR="0086648B">
        <w:t>S</w:t>
      </w:r>
      <w:r w:rsidR="0086648B" w:rsidRPr="00D42E30">
        <w:t>mlouvy</w:t>
      </w:r>
      <w:r w:rsidR="008A1188">
        <w:t>.</w:t>
      </w:r>
    </w:p>
    <w:p w14:paraId="0B774706" w14:textId="77777777" w:rsidR="00D20843" w:rsidRDefault="0042461A" w:rsidP="008C119D">
      <w:pPr>
        <w:pStyle w:val="Odstavec1bezslovn"/>
        <w:spacing w:after="120"/>
        <w:ind w:left="567"/>
      </w:pPr>
      <w:r w:rsidRPr="0042461A">
        <w:t xml:space="preserve">Konkrétní typ vozidla na </w:t>
      </w:r>
      <w:r w:rsidR="00731E8E">
        <w:t>L</w:t>
      </w:r>
      <w:r w:rsidRPr="0042461A">
        <w:t xml:space="preserve">ince je definován </w:t>
      </w:r>
      <w:r w:rsidR="004C5933">
        <w:t>O</w:t>
      </w:r>
      <w:r w:rsidRPr="0042461A">
        <w:t>bjednatelem.</w:t>
      </w:r>
      <w:r>
        <w:t xml:space="preserve"> </w:t>
      </w:r>
      <w:r w:rsidR="00D20843">
        <w:t>Objednatel je oprávněn stanovit časově omezené výjimky</w:t>
      </w:r>
      <w:r w:rsidR="0023217C">
        <w:t xml:space="preserve"> </w:t>
      </w:r>
      <w:r w:rsidR="007A32B3">
        <w:t>zejména</w:t>
      </w:r>
      <w:r w:rsidR="008A1188">
        <w:t>,</w:t>
      </w:r>
      <w:r w:rsidR="007A32B3">
        <w:t xml:space="preserve"> nikoli však výlučně</w:t>
      </w:r>
      <w:r w:rsidR="008A1188">
        <w:t>,</w:t>
      </w:r>
      <w:r w:rsidR="007A32B3">
        <w:t xml:space="preserve"> </w:t>
      </w:r>
      <w:r w:rsidR="0023217C">
        <w:t>na použití typu vozidla se zohledněním skutečných nákladů</w:t>
      </w:r>
      <w:r w:rsidR="00D20843">
        <w:t>.</w:t>
      </w:r>
    </w:p>
    <w:p w14:paraId="79EC5CDC" w14:textId="77777777" w:rsidR="004C5933" w:rsidRPr="00B72C98" w:rsidRDefault="004C5933" w:rsidP="008C119D">
      <w:pPr>
        <w:pStyle w:val="Odstavec1bezslovn"/>
        <w:spacing w:after="120"/>
        <w:ind w:left="567" w:hanging="19"/>
      </w:pPr>
      <w:r w:rsidRPr="00B72C98">
        <w:t>Typy vozidel, kterými jsou poskytovány služby autobusové dopravy v rámci systému PID</w:t>
      </w:r>
      <w:r w:rsidR="00B53533" w:rsidRPr="00B72C98">
        <w:t>,</w:t>
      </w:r>
      <w:r w:rsidR="00665F2C" w:rsidRPr="00B72C98">
        <w:t xml:space="preserve"> </w:t>
      </w:r>
      <w:r w:rsidR="00B53533" w:rsidRPr="00B72C98">
        <w:t xml:space="preserve">jsou v textu </w:t>
      </w:r>
      <w:r w:rsidR="00CD7521" w:rsidRPr="00B72C98">
        <w:t xml:space="preserve">Smlouvy </w:t>
      </w:r>
      <w:r w:rsidR="00B53533" w:rsidRPr="00B72C98">
        <w:t>a</w:t>
      </w:r>
      <w:r w:rsidR="00CD7521" w:rsidRPr="00B72C98">
        <w:t xml:space="preserve"> v</w:t>
      </w:r>
      <w:r w:rsidR="00B53533" w:rsidRPr="00B72C98">
        <w:t xml:space="preserve"> přílohách </w:t>
      </w:r>
      <w:r w:rsidR="00CD7521" w:rsidRPr="00B72C98">
        <w:t xml:space="preserve">Smlouvy </w:t>
      </w:r>
      <w:r w:rsidR="00B53533" w:rsidRPr="00B72C98">
        <w:t>označovány takto</w:t>
      </w:r>
      <w:r w:rsidRPr="00B72C98">
        <w:t>:</w:t>
      </w:r>
    </w:p>
    <w:tbl>
      <w:tblPr>
        <w:tblW w:w="4678" w:type="dxa"/>
        <w:tblInd w:w="557" w:type="dxa"/>
        <w:tblCellMar>
          <w:left w:w="0" w:type="dxa"/>
          <w:right w:w="0" w:type="dxa"/>
        </w:tblCellMar>
        <w:tblLook w:val="04A0" w:firstRow="1" w:lastRow="0" w:firstColumn="1" w:lastColumn="0" w:noHBand="0" w:noVBand="1"/>
      </w:tblPr>
      <w:tblGrid>
        <w:gridCol w:w="4678"/>
      </w:tblGrid>
      <w:tr w:rsidR="00665F2C" w:rsidRPr="00B72C98" w14:paraId="2B7C984D" w14:textId="77777777" w:rsidTr="00665F2C">
        <w:trPr>
          <w:trHeight w:val="360"/>
        </w:trPr>
        <w:tc>
          <w:tcPr>
            <w:tcW w:w="4678"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BB36026" w14:textId="77777777" w:rsidR="00665F2C" w:rsidRPr="00A276BE" w:rsidRDefault="00665F2C" w:rsidP="00665F2C">
            <w:pPr>
              <w:ind w:left="486" w:hanging="486"/>
              <w:rPr>
                <w:sz w:val="24"/>
                <w:szCs w:val="24"/>
              </w:rPr>
            </w:pPr>
            <w:r w:rsidRPr="00A276BE">
              <w:rPr>
                <w:sz w:val="24"/>
                <w:szCs w:val="24"/>
              </w:rPr>
              <w:t>Minibus (</w:t>
            </w:r>
            <w:proofErr w:type="spellStart"/>
            <w:r w:rsidRPr="00A276BE">
              <w:rPr>
                <w:sz w:val="24"/>
                <w:szCs w:val="24"/>
              </w:rPr>
              <w:t>Mn</w:t>
            </w:r>
            <w:proofErr w:type="spellEnd"/>
            <w:r w:rsidRPr="00A276BE">
              <w:rPr>
                <w:sz w:val="24"/>
                <w:szCs w:val="24"/>
              </w:rPr>
              <w:t>)</w:t>
            </w:r>
          </w:p>
        </w:tc>
      </w:tr>
      <w:tr w:rsidR="00665F2C" w:rsidRPr="00B72C98" w14:paraId="1B0A492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65EB9D9C" w14:textId="77777777" w:rsidR="00665F2C" w:rsidRPr="00A276BE" w:rsidRDefault="00665F2C">
            <w:pPr>
              <w:rPr>
                <w:sz w:val="24"/>
                <w:szCs w:val="24"/>
              </w:rPr>
            </w:pPr>
            <w:proofErr w:type="spellStart"/>
            <w:r w:rsidRPr="00A276BE">
              <w:rPr>
                <w:sz w:val="24"/>
                <w:szCs w:val="24"/>
              </w:rPr>
              <w:t>Midibus</w:t>
            </w:r>
            <w:proofErr w:type="spellEnd"/>
            <w:r w:rsidRPr="00A276BE">
              <w:rPr>
                <w:sz w:val="24"/>
                <w:szCs w:val="24"/>
              </w:rPr>
              <w:t xml:space="preserve"> (</w:t>
            </w:r>
            <w:proofErr w:type="spellStart"/>
            <w:r w:rsidRPr="00A276BE">
              <w:rPr>
                <w:sz w:val="24"/>
                <w:szCs w:val="24"/>
              </w:rPr>
              <w:t>Md</w:t>
            </w:r>
            <w:proofErr w:type="spellEnd"/>
            <w:r w:rsidRPr="00A276BE">
              <w:rPr>
                <w:sz w:val="24"/>
                <w:szCs w:val="24"/>
              </w:rPr>
              <w:t>)</w:t>
            </w:r>
          </w:p>
        </w:tc>
      </w:tr>
      <w:tr w:rsidR="00665F2C" w:rsidRPr="00B72C98" w14:paraId="61194B87"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74A4608F" w14:textId="77777777" w:rsidR="00665F2C" w:rsidRPr="00A276BE" w:rsidRDefault="00665F2C" w:rsidP="00665F2C">
            <w:pPr>
              <w:rPr>
                <w:sz w:val="24"/>
                <w:szCs w:val="24"/>
              </w:rPr>
            </w:pPr>
            <w:proofErr w:type="spellStart"/>
            <w:r w:rsidRPr="00A276BE">
              <w:rPr>
                <w:sz w:val="24"/>
                <w:szCs w:val="24"/>
              </w:rPr>
              <w:lastRenderedPageBreak/>
              <w:t>Midibus</w:t>
            </w:r>
            <w:proofErr w:type="spellEnd"/>
            <w:r w:rsidRPr="00A276BE">
              <w:rPr>
                <w:sz w:val="24"/>
                <w:szCs w:val="24"/>
              </w:rPr>
              <w:t>+ (</w:t>
            </w:r>
            <w:proofErr w:type="spellStart"/>
            <w:r w:rsidRPr="00A276BE">
              <w:rPr>
                <w:sz w:val="24"/>
                <w:szCs w:val="24"/>
              </w:rPr>
              <w:t>Md</w:t>
            </w:r>
            <w:proofErr w:type="spellEnd"/>
            <w:r w:rsidRPr="00A276BE">
              <w:rPr>
                <w:sz w:val="24"/>
                <w:szCs w:val="24"/>
              </w:rPr>
              <w:t xml:space="preserve">+, </w:t>
            </w:r>
            <w:proofErr w:type="gramStart"/>
            <w:r w:rsidRPr="00A276BE">
              <w:rPr>
                <w:sz w:val="24"/>
                <w:szCs w:val="24"/>
              </w:rPr>
              <w:t xml:space="preserve">nebo  </w:t>
            </w:r>
            <w:proofErr w:type="spellStart"/>
            <w:r w:rsidRPr="00A276BE">
              <w:rPr>
                <w:sz w:val="24"/>
                <w:szCs w:val="24"/>
              </w:rPr>
              <w:t>Md</w:t>
            </w:r>
            <w:proofErr w:type="spellEnd"/>
            <w:proofErr w:type="gramEnd"/>
            <w:r w:rsidRPr="00A276BE">
              <w:rPr>
                <w:sz w:val="24"/>
                <w:szCs w:val="24"/>
              </w:rPr>
              <w:t>@)</w:t>
            </w:r>
          </w:p>
        </w:tc>
      </w:tr>
      <w:tr w:rsidR="00665F2C" w:rsidRPr="00B72C98" w14:paraId="3FDE3A52" w14:textId="77777777" w:rsidTr="00665F2C">
        <w:trPr>
          <w:trHeight w:val="360"/>
        </w:trPr>
        <w:tc>
          <w:tcPr>
            <w:tcW w:w="4678" w:type="dxa"/>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273645E" w14:textId="77777777" w:rsidR="00665F2C" w:rsidRPr="00A276BE" w:rsidRDefault="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w:t>
            </w:r>
          </w:p>
        </w:tc>
      </w:tr>
      <w:tr w:rsidR="00665F2C" w:rsidRPr="00B72C98" w14:paraId="2CD15BA0" w14:textId="77777777" w:rsidTr="00A276BE">
        <w:trPr>
          <w:trHeight w:val="360"/>
        </w:trPr>
        <w:tc>
          <w:tcPr>
            <w:tcW w:w="4678"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vAlign w:val="center"/>
            <w:hideMark/>
          </w:tcPr>
          <w:p w14:paraId="4B704344" w14:textId="77777777" w:rsidR="00665F2C" w:rsidRPr="00A276BE" w:rsidRDefault="00665F2C" w:rsidP="00665F2C">
            <w:pPr>
              <w:rPr>
                <w:sz w:val="24"/>
                <w:szCs w:val="24"/>
              </w:rPr>
            </w:pPr>
            <w:r w:rsidRPr="00A276BE">
              <w:rPr>
                <w:sz w:val="24"/>
                <w:szCs w:val="24"/>
              </w:rPr>
              <w:t>Standard+ (</w:t>
            </w:r>
            <w:proofErr w:type="spellStart"/>
            <w:r w:rsidRPr="00A276BE">
              <w:rPr>
                <w:sz w:val="24"/>
                <w:szCs w:val="24"/>
              </w:rPr>
              <w:t>Sd</w:t>
            </w:r>
            <w:proofErr w:type="spellEnd"/>
            <w:r w:rsidRPr="00A276BE">
              <w:rPr>
                <w:sz w:val="24"/>
                <w:szCs w:val="24"/>
              </w:rPr>
              <w:t xml:space="preserve">+, nebo </w:t>
            </w:r>
            <w:proofErr w:type="spellStart"/>
            <w:r w:rsidRPr="00A276BE">
              <w:rPr>
                <w:sz w:val="24"/>
                <w:szCs w:val="24"/>
              </w:rPr>
              <w:t>Sd</w:t>
            </w:r>
            <w:proofErr w:type="spellEnd"/>
            <w:r w:rsidRPr="00A276BE">
              <w:rPr>
                <w:sz w:val="24"/>
                <w:szCs w:val="24"/>
              </w:rPr>
              <w:t>@)</w:t>
            </w:r>
          </w:p>
        </w:tc>
      </w:tr>
      <w:tr w:rsidR="00665F2C" w:rsidRPr="00B72C98" w14:paraId="113814A7" w14:textId="77777777" w:rsidTr="00A276BE">
        <w:trPr>
          <w:trHeight w:val="360"/>
        </w:trPr>
        <w:tc>
          <w:tcPr>
            <w:tcW w:w="4678" w:type="dxa"/>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hideMark/>
          </w:tcPr>
          <w:p w14:paraId="76B4CD62" w14:textId="77777777" w:rsidR="00665F2C" w:rsidRPr="00A276BE" w:rsidRDefault="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w:t>
            </w:r>
          </w:p>
        </w:tc>
      </w:tr>
      <w:tr w:rsidR="00665F2C" w:rsidRPr="00B72C98" w14:paraId="68C727C4" w14:textId="77777777" w:rsidTr="00A276BE">
        <w:trPr>
          <w:trHeight w:val="360"/>
        </w:trPr>
        <w:tc>
          <w:tcPr>
            <w:tcW w:w="4678" w:type="dxa"/>
            <w:tcBorders>
              <w:top w:val="single" w:sz="4"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14:paraId="2F7CFB73" w14:textId="77777777" w:rsidR="00665F2C" w:rsidRPr="00A276BE" w:rsidRDefault="00665F2C" w:rsidP="00665F2C">
            <w:pPr>
              <w:rPr>
                <w:sz w:val="24"/>
                <w:szCs w:val="24"/>
              </w:rPr>
            </w:pPr>
            <w:r w:rsidRPr="00A276BE">
              <w:rPr>
                <w:sz w:val="24"/>
                <w:szCs w:val="24"/>
              </w:rPr>
              <w:t>Kloubový+ (</w:t>
            </w:r>
            <w:proofErr w:type="spellStart"/>
            <w:r w:rsidRPr="00A276BE">
              <w:rPr>
                <w:sz w:val="24"/>
                <w:szCs w:val="24"/>
              </w:rPr>
              <w:t>Kb</w:t>
            </w:r>
            <w:proofErr w:type="spellEnd"/>
            <w:r w:rsidRPr="00A276BE">
              <w:rPr>
                <w:sz w:val="24"/>
                <w:szCs w:val="24"/>
              </w:rPr>
              <w:t xml:space="preserve">+, nebo </w:t>
            </w:r>
            <w:proofErr w:type="spellStart"/>
            <w:r w:rsidRPr="00A276BE">
              <w:rPr>
                <w:sz w:val="24"/>
                <w:szCs w:val="24"/>
              </w:rPr>
              <w:t>Kb</w:t>
            </w:r>
            <w:proofErr w:type="spellEnd"/>
            <w:r w:rsidRPr="00A276BE">
              <w:rPr>
                <w:sz w:val="24"/>
                <w:szCs w:val="24"/>
              </w:rPr>
              <w:t>@)</w:t>
            </w:r>
          </w:p>
        </w:tc>
      </w:tr>
    </w:tbl>
    <w:p w14:paraId="3B4D84DD" w14:textId="77777777" w:rsidR="00CD7521" w:rsidRPr="00A276BE" w:rsidRDefault="00CD7521" w:rsidP="008C119D">
      <w:pPr>
        <w:ind w:left="567"/>
        <w:rPr>
          <w:rFonts w:eastAsia="Calibri"/>
          <w:sz w:val="24"/>
          <w:szCs w:val="24"/>
          <w:lang w:eastAsia="en-US"/>
        </w:rPr>
      </w:pPr>
    </w:p>
    <w:p w14:paraId="27EED306" w14:textId="77777777" w:rsidR="00665F2C" w:rsidRPr="00A276BE" w:rsidRDefault="00665F2C" w:rsidP="008C119D">
      <w:pPr>
        <w:ind w:left="567"/>
        <w:rPr>
          <w:rFonts w:eastAsia="Calibri"/>
          <w:sz w:val="24"/>
          <w:szCs w:val="24"/>
          <w:lang w:eastAsia="en-US"/>
        </w:rPr>
      </w:pPr>
      <w:r w:rsidRPr="00A276BE">
        <w:rPr>
          <w:rFonts w:eastAsia="Calibri"/>
          <w:sz w:val="24"/>
          <w:szCs w:val="24"/>
          <w:lang w:eastAsia="en-US"/>
        </w:rPr>
        <w:t>Zkratk</w:t>
      </w:r>
      <w:r w:rsidR="00CD7521" w:rsidRPr="00A276BE">
        <w:rPr>
          <w:rFonts w:eastAsia="Calibri"/>
          <w:sz w:val="24"/>
          <w:szCs w:val="24"/>
          <w:lang w:eastAsia="en-US"/>
        </w:rPr>
        <w:t>a pro T</w:t>
      </w:r>
      <w:r w:rsidRPr="00A276BE">
        <w:rPr>
          <w:rFonts w:eastAsia="Calibri"/>
          <w:sz w:val="24"/>
          <w:szCs w:val="24"/>
          <w:lang w:eastAsia="en-US"/>
        </w:rPr>
        <w:t>yp vozidla může být ještě doplněna písmenem N,</w:t>
      </w:r>
      <w:r w:rsidR="00CD7521" w:rsidRPr="00A276BE">
        <w:rPr>
          <w:rFonts w:eastAsia="Calibri"/>
          <w:sz w:val="24"/>
          <w:szCs w:val="24"/>
          <w:lang w:eastAsia="en-US"/>
        </w:rPr>
        <w:t xml:space="preserve"> </w:t>
      </w:r>
      <w:r w:rsidRPr="00A276BE">
        <w:rPr>
          <w:rFonts w:eastAsia="Calibri"/>
          <w:sz w:val="24"/>
          <w:szCs w:val="24"/>
          <w:lang w:eastAsia="en-US"/>
        </w:rPr>
        <w:t xml:space="preserve">které označuje bezbariérovost vozidla např. </w:t>
      </w:r>
      <w:proofErr w:type="spellStart"/>
      <w:r w:rsidRPr="00A276BE">
        <w:rPr>
          <w:rFonts w:eastAsia="Calibri"/>
          <w:sz w:val="24"/>
          <w:szCs w:val="24"/>
          <w:lang w:eastAsia="en-US"/>
        </w:rPr>
        <w:t>SdN</w:t>
      </w:r>
      <w:proofErr w:type="spellEnd"/>
      <w:r w:rsidRPr="00A276BE">
        <w:rPr>
          <w:rFonts w:eastAsia="Calibri"/>
          <w:sz w:val="24"/>
          <w:szCs w:val="24"/>
          <w:lang w:eastAsia="en-US"/>
        </w:rPr>
        <w:t xml:space="preserve"> (standardní nízkopodlažní)</w:t>
      </w:r>
      <w:r w:rsidR="00CD7521" w:rsidRPr="00A276BE">
        <w:rPr>
          <w:rFonts w:eastAsia="Calibri"/>
          <w:sz w:val="24"/>
          <w:szCs w:val="24"/>
          <w:lang w:eastAsia="en-US"/>
        </w:rPr>
        <w:t>.</w:t>
      </w:r>
    </w:p>
    <w:p w14:paraId="102264A0" w14:textId="77777777" w:rsidR="008E05AD" w:rsidRPr="00A276BE" w:rsidRDefault="008E05AD" w:rsidP="008C119D">
      <w:pPr>
        <w:ind w:left="567"/>
        <w:rPr>
          <w:rFonts w:eastAsia="Calibri"/>
          <w:sz w:val="24"/>
          <w:szCs w:val="24"/>
          <w:lang w:eastAsia="en-US"/>
        </w:rPr>
      </w:pPr>
    </w:p>
    <w:p w14:paraId="127B00A1" w14:textId="77777777" w:rsidR="008E05AD" w:rsidRPr="001643FA" w:rsidRDefault="00F36773" w:rsidP="008C119D">
      <w:pPr>
        <w:pStyle w:val="Odstavec1bezslovn"/>
        <w:spacing w:after="120"/>
        <w:ind w:left="567"/>
      </w:pPr>
      <w:bookmarkStart w:id="4" w:name="_Hlk107426115"/>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0" w:history="1">
        <w:r w:rsidR="009F6671" w:rsidRPr="005F2B96">
          <w:t>směrnice 2009/33/ES o podpoře čistých a energeticky účinných silničních vozidel</w:t>
        </w:r>
      </w:hyperlink>
      <w:r w:rsidR="009F6671">
        <w:t>, nebo jiný právní předpis se stejnými účinky, jsou k</w:t>
      </w:r>
      <w:r w:rsidR="009F6671" w:rsidRPr="001643FA">
        <w:t> </w:t>
      </w:r>
      <w:r w:rsidR="008E05AD" w:rsidRPr="001643FA">
        <w:t xml:space="preserve">plnění </w:t>
      </w:r>
      <w:r w:rsidR="009F6671">
        <w:t>S</w:t>
      </w:r>
      <w:r w:rsidR="009F6671" w:rsidRPr="001643FA">
        <w:t xml:space="preserve">mlouvy </w:t>
      </w:r>
      <w:r w:rsidR="008E05AD" w:rsidRPr="001643FA">
        <w:t xml:space="preserve">vyžadována vozidla s homologací vozidla „Meziměstský“ (M3/třídy II nebo třídy B) s výjimkou vozidel získaných z odkupů, která však po </w:t>
      </w:r>
      <w:r w:rsidR="00CB08A2">
        <w:t xml:space="preserve">uplynutí jejich životnosti </w:t>
      </w:r>
      <w:r w:rsidR="008E05AD" w:rsidRPr="001643FA">
        <w:t xml:space="preserve">musí být nahrazena vozidly s homologací vozidla „Meziměstský“ (M3/třídy II nebo třídy B) nebo na základě přímého pokynu </w:t>
      </w:r>
      <w:r w:rsidR="00BF27AB">
        <w:t>O</w:t>
      </w:r>
      <w:r w:rsidR="008E05AD" w:rsidRPr="001643FA">
        <w:t xml:space="preserve">bjednatele ekologicky čistými vozidly postupem dle čl. IX této Smlouvy. </w:t>
      </w:r>
    </w:p>
    <w:p w14:paraId="13D3E44D" w14:textId="21860E84" w:rsidR="008E05AD" w:rsidRPr="00EF4592" w:rsidRDefault="00F36773" w:rsidP="008C119D">
      <w:pPr>
        <w:pStyle w:val="Odstavec1bezslovn"/>
        <w:spacing w:after="120"/>
        <w:ind w:left="567"/>
      </w:pPr>
      <w:r>
        <w:t>Pokud</w:t>
      </w:r>
      <w:r w:rsidR="009F6671">
        <w:t xml:space="preserve"> by se na tuto Smlouvu povinně vztahoval zákon o podpoře nízkoemisních vozidel, který provádí </w:t>
      </w:r>
      <w:r w:rsidR="009F6671" w:rsidRPr="006F47D4">
        <w:t>směrnic</w:t>
      </w:r>
      <w:r w:rsidR="009F6671">
        <w:t>i</w:t>
      </w:r>
      <w:r w:rsidR="009F6671" w:rsidRPr="006F47D4">
        <w:t xml:space="preserve"> Evropského parlamentu a Rady (EU) 2019</w:t>
      </w:r>
      <w:r w:rsidR="009F6671" w:rsidRPr="005F2B96">
        <w:t>/1161 ze dne 20.</w:t>
      </w:r>
      <w:r>
        <w:t> </w:t>
      </w:r>
      <w:r w:rsidR="009F6671" w:rsidRPr="005F2B96">
        <w:t xml:space="preserve">června 2019, kterou se mění </w:t>
      </w:r>
      <w:hyperlink r:id="rId11" w:history="1">
        <w:r w:rsidR="009F6671" w:rsidRPr="005F2B96">
          <w:t>směrnice 2009/33/ES o podpoře čistých a energeticky účinných silničních vozidel</w:t>
        </w:r>
      </w:hyperlink>
      <w:r w:rsidR="009F6671">
        <w:t xml:space="preserve">, nebo jiný právní předpis se stejnými účinky, je Dopravce </w:t>
      </w:r>
      <w:r w:rsidR="00011790">
        <w:t xml:space="preserve">povinen </w:t>
      </w:r>
      <w:r w:rsidR="009F6671">
        <w:t>v</w:t>
      </w:r>
      <w:r w:rsidR="008E05AD" w:rsidRPr="001643FA">
        <w:t xml:space="preserve"> případě, že by </w:t>
      </w:r>
      <w:r w:rsidR="008E05AD" w:rsidRPr="002E27C6">
        <w:t xml:space="preserve">zařadil </w:t>
      </w:r>
      <w:r w:rsidR="00FD1743" w:rsidRPr="002E27C6">
        <w:t xml:space="preserve">od Zahájení provozu této Smlouvy </w:t>
      </w:r>
      <w:r w:rsidR="008E05AD" w:rsidRPr="002E27C6">
        <w:t xml:space="preserve">vozidla s Homologací „Městský“ (M3/třídy I nebo třídy </w:t>
      </w:r>
      <w:r w:rsidR="00621288" w:rsidRPr="002E27C6">
        <w:t>A</w:t>
      </w:r>
      <w:r w:rsidR="008E05AD" w:rsidRPr="002E27C6">
        <w:t>)</w:t>
      </w:r>
      <w:r w:rsidR="00FD1743" w:rsidRPr="002E27C6">
        <w:t>,</w:t>
      </w:r>
      <w:r w:rsidR="008E05AD" w:rsidRPr="002E27C6">
        <w:t xml:space="preserve"> současně zařadit v souladu s</w:t>
      </w:r>
      <w:r w:rsidR="00CB08A2" w:rsidRPr="002E27C6">
        <w:t xml:space="preserve"> touto</w:t>
      </w:r>
      <w:r w:rsidR="008E05AD" w:rsidRPr="002E27C6">
        <w:t xml:space="preserve"> směrnicí </w:t>
      </w:r>
      <w:r w:rsidR="00EF4592" w:rsidRPr="002E27C6">
        <w:t>ekologicky čistá vozidla</w:t>
      </w:r>
      <w:r w:rsidR="001123BB" w:rsidRPr="002E27C6">
        <w:t>, případně</w:t>
      </w:r>
      <w:r w:rsidR="00EF4592" w:rsidRPr="002E27C6">
        <w:t xml:space="preserve"> včetně vozidel s</w:t>
      </w:r>
      <w:r w:rsidR="001123BB" w:rsidRPr="002E27C6">
        <w:t> </w:t>
      </w:r>
      <w:r w:rsidR="00EF4592" w:rsidRPr="002E27C6">
        <w:t>nulov</w:t>
      </w:r>
      <w:r w:rsidR="001123BB" w:rsidRPr="002E27C6">
        <w:t>ými emisemi</w:t>
      </w:r>
      <w:r w:rsidR="00EF4592" w:rsidRPr="002E27C6">
        <w:t xml:space="preserve">, </w:t>
      </w:r>
      <w:r w:rsidR="008E05AD" w:rsidRPr="002E27C6">
        <w:t>tak aby byly naplněny podmínky stanovené touto směrnicí o</w:t>
      </w:r>
      <w:r w:rsidR="00954E96">
        <w:t> </w:t>
      </w:r>
      <w:r w:rsidR="008E05AD" w:rsidRPr="002E27C6">
        <w:t>podílu ekologicky čistých vozidel</w:t>
      </w:r>
      <w:r w:rsidR="00EF4592" w:rsidRPr="002E27C6">
        <w:t>, nestanoví</w:t>
      </w:r>
      <w:r w:rsidR="00EF4592" w:rsidRPr="002E27C6">
        <w:noBreakHyphen/>
        <w:t>li právní předpisy podmínky přísnější, a</w:t>
      </w:r>
      <w:r w:rsidR="00954E96">
        <w:t> </w:t>
      </w:r>
      <w:r w:rsidR="00EF4592" w:rsidRPr="002E27C6">
        <w:t>zahrnout je do kalkulace nabídkové ceny přímo</w:t>
      </w:r>
      <w:r w:rsidR="008E05AD" w:rsidRPr="002E27C6">
        <w:t>.</w:t>
      </w:r>
    </w:p>
    <w:bookmarkEnd w:id="4"/>
    <w:p w14:paraId="42EA2036" w14:textId="77777777" w:rsidR="00A81E8F" w:rsidRDefault="00A81E8F" w:rsidP="008C119D">
      <w:pPr>
        <w:pStyle w:val="Odstavec1bezslovn"/>
        <w:keepNext/>
        <w:spacing w:after="120"/>
        <w:ind w:left="567"/>
        <w:jc w:val="left"/>
        <w:rPr>
          <w:b/>
          <w:i/>
        </w:rPr>
      </w:pPr>
      <w:r>
        <w:rPr>
          <w:b/>
          <w:i/>
        </w:rPr>
        <w:t>„</w:t>
      </w:r>
      <w:r w:rsidR="00D82E6A" w:rsidRPr="00861D74">
        <w:rPr>
          <w:b/>
          <w:bCs/>
          <w:i/>
          <w:iCs/>
        </w:rPr>
        <w:t>V</w:t>
      </w:r>
      <w:r w:rsidRPr="00861D74">
        <w:rPr>
          <w:b/>
          <w:bCs/>
          <w:i/>
          <w:iCs/>
        </w:rPr>
        <w:t>e</w:t>
      </w:r>
      <w:r w:rsidRPr="00B37E93">
        <w:rPr>
          <w:b/>
          <w:bCs/>
          <w:i/>
          <w:iCs/>
        </w:rPr>
        <w:t>řejné</w:t>
      </w:r>
      <w:r>
        <w:rPr>
          <w:b/>
          <w:i/>
        </w:rPr>
        <w:t xml:space="preserve"> služby</w:t>
      </w:r>
      <w:r w:rsidR="00C56102">
        <w:rPr>
          <w:b/>
          <w:i/>
        </w:rPr>
        <w:t>“</w:t>
      </w:r>
      <w:r>
        <w:rPr>
          <w:b/>
          <w:i/>
        </w:rPr>
        <w:t xml:space="preserve"> (dále</w:t>
      </w:r>
      <w:r w:rsidR="00C56102">
        <w:rPr>
          <w:b/>
          <w:i/>
        </w:rPr>
        <w:t xml:space="preserve"> také</w:t>
      </w:r>
      <w:r>
        <w:rPr>
          <w:b/>
          <w:i/>
        </w:rPr>
        <w:t xml:space="preserve"> jen „VS“)</w:t>
      </w:r>
    </w:p>
    <w:p w14:paraId="2AE280F9" w14:textId="6D4039A8" w:rsidR="004A4397" w:rsidRDefault="00A81E8F" w:rsidP="008C119D">
      <w:pPr>
        <w:pStyle w:val="Odstavec1bezslovn"/>
        <w:spacing w:after="120"/>
        <w:ind w:left="567"/>
        <w:rPr>
          <w:u w:val="single"/>
        </w:rPr>
      </w:pPr>
      <w:r>
        <w:t xml:space="preserve">znamená výkon veřejných služeb </w:t>
      </w:r>
      <w:r w:rsidR="005E2983">
        <w:t xml:space="preserve">v přepravě </w:t>
      </w:r>
      <w:r>
        <w:t xml:space="preserve">cestujících ve veřejné linkové osobní dopravě za účelem zajištění dopravní obslužnosti HMP </w:t>
      </w:r>
      <w:r w:rsidR="009D1F77">
        <w:t xml:space="preserve">a </w:t>
      </w:r>
      <w:proofErr w:type="spellStart"/>
      <w:r w:rsidR="009D1F77">
        <w:t>SčK</w:t>
      </w:r>
      <w:proofErr w:type="spellEnd"/>
      <w:r w:rsidR="009D1F77">
        <w:t xml:space="preserve"> </w:t>
      </w:r>
      <w:r>
        <w:t xml:space="preserve">v souladu s § 2 </w:t>
      </w:r>
      <w:r w:rsidR="00C60530">
        <w:t>ZVS</w:t>
      </w:r>
      <w:r>
        <w:t xml:space="preserve">, a to v rozsahu a za podmínek stanovených dále touto </w:t>
      </w:r>
      <w:r w:rsidR="00D852B2">
        <w:t>S</w:t>
      </w:r>
      <w:r>
        <w:t>mlouvou</w:t>
      </w:r>
      <w:r w:rsidR="004A4397">
        <w:t xml:space="preserve"> a na území </w:t>
      </w:r>
      <w:r w:rsidR="00A409AA">
        <w:t xml:space="preserve">HMP </w:t>
      </w:r>
      <w:r w:rsidR="004A4397" w:rsidRPr="0029662C">
        <w:t xml:space="preserve">Smlouvou o veřejných službách v přepravě cestujících ve veřejné linkové osobní </w:t>
      </w:r>
      <w:r w:rsidR="00346DA6">
        <w:t xml:space="preserve">autobusové </w:t>
      </w:r>
      <w:r w:rsidR="004A4397" w:rsidRPr="0029662C">
        <w:t>dopravě v systému PID (</w:t>
      </w:r>
      <w:r w:rsidR="00AE1113">
        <w:rPr>
          <w:szCs w:val="22"/>
        </w:rPr>
        <w:t>oblast</w:t>
      </w:r>
      <w:r w:rsidR="00346DA6">
        <w:rPr>
          <w:szCs w:val="22"/>
        </w:rPr>
        <w:t xml:space="preserve"> č.</w:t>
      </w:r>
      <w:r w:rsidR="00AE1113">
        <w:rPr>
          <w:szCs w:val="22"/>
        </w:rPr>
        <w:t xml:space="preserve"> </w:t>
      </w:r>
      <w:r w:rsidR="00346DA6">
        <w:rPr>
          <w:szCs w:val="22"/>
        </w:rPr>
        <w:t>/</w:t>
      </w:r>
      <w:r w:rsidR="00AE1113" w:rsidRPr="001643FA">
        <w:rPr>
          <w:szCs w:val="22"/>
          <w:highlight w:val="yellow"/>
        </w:rPr>
        <w:t>BUDE DOPLNĚNO</w:t>
      </w:r>
      <w:r w:rsidR="00346DA6">
        <w:rPr>
          <w:szCs w:val="22"/>
          <w:highlight w:val="yellow"/>
        </w:rPr>
        <w:t>/</w:t>
      </w:r>
      <w:r w:rsidR="00AE1113" w:rsidRPr="000B5FFE">
        <w:rPr>
          <w:szCs w:val="22"/>
          <w:highlight w:val="yellow"/>
        </w:rPr>
        <w:t xml:space="preserve"> </w:t>
      </w:r>
      <w:r w:rsidR="00AE1113">
        <w:rPr>
          <w:szCs w:val="22"/>
        </w:rPr>
        <w:t xml:space="preserve">– </w:t>
      </w:r>
      <w:r w:rsidR="007B1F19">
        <w:rPr>
          <w:szCs w:val="22"/>
        </w:rPr>
        <w:t>……/</w:t>
      </w:r>
      <w:r w:rsidR="00AE1113">
        <w:rPr>
          <w:szCs w:val="22"/>
        </w:rPr>
        <w:t xml:space="preserve">název oblasti </w:t>
      </w:r>
      <w:r w:rsidR="00AE1113" w:rsidRPr="001643FA">
        <w:rPr>
          <w:szCs w:val="22"/>
          <w:highlight w:val="yellow"/>
        </w:rPr>
        <w:t>BUDE DOPLNĚNO</w:t>
      </w:r>
      <w:r w:rsidR="00346DA6">
        <w:rPr>
          <w:szCs w:val="22"/>
        </w:rPr>
        <w:t>/</w:t>
      </w:r>
      <w:r w:rsidR="004A4397" w:rsidRPr="0029662C">
        <w:t xml:space="preserve"> – území </w:t>
      </w:r>
      <w:r w:rsidR="00BD6B86" w:rsidRPr="00BD6B86">
        <w:t>hl. m. Prahy</w:t>
      </w:r>
      <w:r w:rsidR="004A4397" w:rsidRPr="0029662C">
        <w:t xml:space="preserve">) pro období let 2024 až 2034 </w:t>
      </w:r>
      <w:r w:rsidR="004A4397" w:rsidRPr="001643FA">
        <w:rPr>
          <w:highlight w:val="yellow"/>
        </w:rPr>
        <w:t>/bude doplněno</w:t>
      </w:r>
      <w:r w:rsidR="00346DA6">
        <w:rPr>
          <w:highlight w:val="yellow"/>
        </w:rPr>
        <w:t>/</w:t>
      </w:r>
      <w:r w:rsidR="004A4397" w:rsidRPr="0029662C">
        <w:t xml:space="preserve">/ od </w:t>
      </w:r>
      <w:proofErr w:type="gramStart"/>
      <w:r w:rsidR="00346DA6">
        <w:t>…….</w:t>
      </w:r>
      <w:proofErr w:type="gramEnd"/>
      <w:r w:rsidR="00346DA6">
        <w:t xml:space="preserve">. </w:t>
      </w:r>
      <w:r w:rsidR="004A4397" w:rsidRPr="0029662C">
        <w:t>do</w:t>
      </w:r>
      <w:proofErr w:type="gramStart"/>
      <w:r w:rsidR="00346DA6">
        <w:t>…….</w:t>
      </w:r>
      <w:proofErr w:type="gramEnd"/>
      <w:r w:rsidR="00346DA6">
        <w:t>.</w:t>
      </w:r>
      <w:r w:rsidR="004A4397" w:rsidRPr="0029662C">
        <w:t>) (dále jen „</w:t>
      </w:r>
      <w:r w:rsidR="004A4397" w:rsidRPr="0029662C">
        <w:rPr>
          <w:b/>
          <w:bCs/>
        </w:rPr>
        <w:t>Smlouv</w:t>
      </w:r>
      <w:r w:rsidR="00DE3908" w:rsidRPr="0029662C">
        <w:rPr>
          <w:b/>
          <w:bCs/>
        </w:rPr>
        <w:t>a</w:t>
      </w:r>
      <w:r w:rsidR="004A4397" w:rsidRPr="0029662C">
        <w:rPr>
          <w:b/>
          <w:bCs/>
        </w:rPr>
        <w:t xml:space="preserve"> </w:t>
      </w:r>
      <w:r w:rsidR="00A409AA">
        <w:rPr>
          <w:b/>
          <w:bCs/>
        </w:rPr>
        <w:t>HMP</w:t>
      </w:r>
      <w:r w:rsidR="004A4397" w:rsidRPr="0029662C">
        <w:t>“)</w:t>
      </w:r>
    </w:p>
    <w:p w14:paraId="4E7AA3A0" w14:textId="77777777" w:rsidR="00E7344A" w:rsidRPr="0029662C" w:rsidRDefault="00E7344A" w:rsidP="008C119D">
      <w:pPr>
        <w:pStyle w:val="Odstavec1bezslovn"/>
        <w:keepNext/>
        <w:spacing w:after="120"/>
        <w:ind w:left="567"/>
        <w:rPr>
          <w:b/>
          <w:i/>
        </w:rPr>
      </w:pPr>
      <w:r w:rsidRPr="0029662C">
        <w:rPr>
          <w:b/>
          <w:i/>
        </w:rPr>
        <w:t>„</w:t>
      </w:r>
      <w:r w:rsidRPr="0029662C">
        <w:rPr>
          <w:b/>
          <w:bCs/>
          <w:i/>
          <w:iCs/>
        </w:rPr>
        <w:t>Vyhláška</w:t>
      </w:r>
      <w:r w:rsidRPr="0029662C">
        <w:rPr>
          <w:b/>
          <w:i/>
        </w:rPr>
        <w:t xml:space="preserve"> </w:t>
      </w:r>
      <w:r w:rsidR="00CD32FB">
        <w:rPr>
          <w:b/>
          <w:i/>
        </w:rPr>
        <w:t xml:space="preserve">č. </w:t>
      </w:r>
      <w:r w:rsidRPr="0029662C">
        <w:rPr>
          <w:b/>
          <w:i/>
        </w:rPr>
        <w:t>296/2010 Sb.“</w:t>
      </w:r>
    </w:p>
    <w:p w14:paraId="51E422CA" w14:textId="77777777" w:rsidR="00E7344A" w:rsidRPr="003E1A1D" w:rsidRDefault="00B37E93" w:rsidP="008C119D">
      <w:pPr>
        <w:pStyle w:val="Odstavec1bezslovn"/>
        <w:spacing w:after="120"/>
        <w:ind w:left="567"/>
      </w:pPr>
      <w:r>
        <w:t>znamená v</w:t>
      </w:r>
      <w:r w:rsidR="00E7344A" w:rsidRPr="0029662C">
        <w:t>yhlášk</w:t>
      </w:r>
      <w:r>
        <w:t xml:space="preserve">u č. 296/2010 Sb., </w:t>
      </w:r>
      <w:r w:rsidR="00E7344A" w:rsidRPr="00C60530">
        <w:t>o postupech pro sestavení finančního modelu a určení maximální výše kompenzace</w:t>
      </w:r>
      <w:r w:rsidR="003E1A1D">
        <w:t xml:space="preserve">, v případě změny obdobný právní dokument nahrazující tuto </w:t>
      </w:r>
      <w:r w:rsidR="003E1A1D" w:rsidRPr="00F42E56">
        <w:t>vyhlášku</w:t>
      </w:r>
      <w:r w:rsidR="003E1A1D">
        <w:t>.</w:t>
      </w:r>
    </w:p>
    <w:p w14:paraId="38178E47" w14:textId="77777777" w:rsidR="00C60530" w:rsidRPr="00C60530" w:rsidRDefault="00C60530" w:rsidP="0048609E">
      <w:pPr>
        <w:pStyle w:val="Odstavec1bezslovn"/>
        <w:keepNext/>
        <w:spacing w:after="120"/>
        <w:ind w:left="567"/>
        <w:rPr>
          <w:b/>
          <w:i/>
        </w:rPr>
      </w:pPr>
      <w:r w:rsidRPr="00C60530">
        <w:rPr>
          <w:b/>
          <w:i/>
        </w:rPr>
        <w:t xml:space="preserve">„Zahájení provozu“ </w:t>
      </w:r>
    </w:p>
    <w:p w14:paraId="7ABA0D09" w14:textId="77777777" w:rsidR="00C60530" w:rsidRPr="00C60530" w:rsidRDefault="00F625EE" w:rsidP="008C119D">
      <w:pPr>
        <w:pStyle w:val="Odstavec1bezslovn"/>
        <w:widowControl w:val="0"/>
        <w:spacing w:after="120"/>
        <w:ind w:left="567"/>
      </w:pPr>
      <w:r>
        <w:t>z</w:t>
      </w:r>
      <w:r w:rsidR="00C60530" w:rsidRPr="00C60530">
        <w:t>namená</w:t>
      </w:r>
      <w:r>
        <w:t xml:space="preserve"> počátek Doby plnění, tj.</w:t>
      </w:r>
      <w:r w:rsidR="00C60530" w:rsidRPr="00C60530">
        <w:t xml:space="preserve"> den, kdy je </w:t>
      </w:r>
      <w:r w:rsidR="00795FB0">
        <w:t>D</w:t>
      </w:r>
      <w:r w:rsidR="00C60530" w:rsidRPr="00C60530">
        <w:t xml:space="preserve">opravce povinen na základě </w:t>
      </w:r>
      <w:r>
        <w:t xml:space="preserve">této </w:t>
      </w:r>
      <w:r w:rsidR="00CE3492">
        <w:t>S</w:t>
      </w:r>
      <w:r w:rsidR="00C60530" w:rsidRPr="00C60530">
        <w:t>mlouvy a za podmínek v ní stanovených zahájit provoz</w:t>
      </w:r>
      <w:r w:rsidR="00C60530">
        <w:t xml:space="preserve"> Veřejn</w:t>
      </w:r>
      <w:r w:rsidR="00AA6632">
        <w:t>ých</w:t>
      </w:r>
      <w:r w:rsidR="00C60530">
        <w:t xml:space="preserve"> služ</w:t>
      </w:r>
      <w:r w:rsidR="00AA6632">
        <w:t>e</w:t>
      </w:r>
      <w:r w:rsidR="00C60530">
        <w:t>b</w:t>
      </w:r>
      <w:r w:rsidR="00C60530" w:rsidRPr="00C60530">
        <w:t xml:space="preserve">. Pro účely </w:t>
      </w:r>
      <w:r w:rsidR="00CE3492">
        <w:t>S</w:t>
      </w:r>
      <w:r w:rsidR="00C60530" w:rsidRPr="00C60530">
        <w:t>mlouvy jde o termín 1.</w:t>
      </w:r>
      <w:r w:rsidR="00212F18">
        <w:t> </w:t>
      </w:r>
      <w:r w:rsidR="00C60530" w:rsidRPr="00C60530">
        <w:t xml:space="preserve">12. 2024. Pokud nebude </w:t>
      </w:r>
      <w:r w:rsidR="00CE3492">
        <w:t>S</w:t>
      </w:r>
      <w:r w:rsidR="00C60530" w:rsidRPr="00C60530">
        <w:t xml:space="preserve">mlouva </w:t>
      </w:r>
      <w:r w:rsidR="00AA6632">
        <w:t>účinná</w:t>
      </w:r>
      <w:r w:rsidR="00C60530" w:rsidRPr="00C60530">
        <w:t xml:space="preserve"> nejpozději do</w:t>
      </w:r>
      <w:r w:rsidR="00AA6632">
        <w:t xml:space="preserve"> </w:t>
      </w:r>
      <w:r w:rsidR="00330312">
        <w:t>3</w:t>
      </w:r>
      <w:r w:rsidR="00AA6632">
        <w:t xml:space="preserve">1. </w:t>
      </w:r>
      <w:r w:rsidR="00330312">
        <w:t>8</w:t>
      </w:r>
      <w:r w:rsidR="00AA6632">
        <w:t xml:space="preserve">. </w:t>
      </w:r>
      <w:r w:rsidR="00330312">
        <w:t>2023</w:t>
      </w:r>
      <w:r w:rsidR="00C60530" w:rsidRPr="00C60530">
        <w:t xml:space="preserve">, bude okamžik </w:t>
      </w:r>
      <w:r w:rsidR="00B21252">
        <w:t>Z</w:t>
      </w:r>
      <w:r w:rsidR="00C60530" w:rsidRPr="00C60530">
        <w:t xml:space="preserve">ahájení provozu automaticky posunut tak, aby Doba plnění na základě Smlouvy činila vždy </w:t>
      </w:r>
      <w:r w:rsidR="00B918F6">
        <w:t>120</w:t>
      </w:r>
      <w:r w:rsidR="00B918F6" w:rsidRPr="00C60530">
        <w:t xml:space="preserve"> kalendářních měsíců</w:t>
      </w:r>
      <w:r w:rsidR="00B918F6">
        <w:t xml:space="preserve"> od Zahájení provozu a okamžik Zahájení provozu zohlednil délku </w:t>
      </w:r>
      <w:proofErr w:type="spellStart"/>
      <w:r w:rsidR="00B918F6">
        <w:t>Předrealizačního</w:t>
      </w:r>
      <w:proofErr w:type="spellEnd"/>
      <w:r w:rsidR="00B918F6">
        <w:t xml:space="preserve"> období</w:t>
      </w:r>
      <w:r w:rsidR="00C60530">
        <w:t xml:space="preserve">, </w:t>
      </w:r>
      <w:r w:rsidR="00C60530" w:rsidRPr="00C60530">
        <w:t xml:space="preserve">nedohodne-li se </w:t>
      </w:r>
      <w:r w:rsidR="00287E7E">
        <w:t>O</w:t>
      </w:r>
      <w:r w:rsidR="00C60530" w:rsidRPr="00C60530">
        <w:t>bjednatel s </w:t>
      </w:r>
      <w:r w:rsidR="00287E7E">
        <w:t>D</w:t>
      </w:r>
      <w:r w:rsidR="00C60530" w:rsidRPr="00C60530">
        <w:t>opravcem na dřívějším termínu Zahájení provozu.</w:t>
      </w:r>
    </w:p>
    <w:p w14:paraId="4E930AE7" w14:textId="77777777" w:rsidR="002C6057" w:rsidRPr="00A33390" w:rsidRDefault="002C6057" w:rsidP="008C119D">
      <w:pPr>
        <w:pStyle w:val="Odstavec1bezslovn"/>
        <w:keepNext/>
        <w:widowControl w:val="0"/>
        <w:spacing w:after="120"/>
        <w:ind w:left="567"/>
        <w:rPr>
          <w:b/>
          <w:bCs/>
          <w:i/>
          <w:iCs/>
        </w:rPr>
      </w:pPr>
      <w:r>
        <w:rPr>
          <w:rFonts w:ascii="Segoe UI" w:hAnsi="Segoe UI" w:cs="Segoe UI"/>
          <w:b/>
          <w:bCs/>
          <w:i/>
          <w:iCs/>
          <w:sz w:val="22"/>
          <w:szCs w:val="22"/>
        </w:rPr>
        <w:lastRenderedPageBreak/>
        <w:t>„</w:t>
      </w:r>
      <w:r w:rsidRPr="00A33390">
        <w:rPr>
          <w:b/>
          <w:bCs/>
          <w:i/>
          <w:iCs/>
        </w:rPr>
        <w:t>Zákon o registru smluv“</w:t>
      </w:r>
    </w:p>
    <w:p w14:paraId="7A162AD6" w14:textId="77777777" w:rsidR="002C6057" w:rsidRDefault="002C6057" w:rsidP="008C119D">
      <w:pPr>
        <w:pStyle w:val="Odstavec1bezslovn"/>
        <w:widowControl w:val="0"/>
        <w:spacing w:after="120"/>
        <w:ind w:left="567"/>
      </w:pPr>
      <w:r w:rsidRPr="00A33390">
        <w:t>znamená zákon č. 340/2015 Sb., o zvláštních podmínkách účinnosti některých smluv, uveřejňování těchto smluv a o registru smluv, ve znění pozdějších předpisů.</w:t>
      </w:r>
    </w:p>
    <w:p w14:paraId="3F765BAA" w14:textId="77777777" w:rsidR="002C6057" w:rsidRPr="00A33390" w:rsidRDefault="002C6057" w:rsidP="008C119D">
      <w:pPr>
        <w:pStyle w:val="Odstavec1bezslovn"/>
        <w:widowControl w:val="0"/>
        <w:spacing w:after="120"/>
        <w:ind w:left="567"/>
        <w:rPr>
          <w:b/>
          <w:bCs/>
          <w:i/>
          <w:iCs/>
        </w:rPr>
      </w:pPr>
      <w:r w:rsidRPr="00A33390">
        <w:rPr>
          <w:b/>
          <w:bCs/>
          <w:i/>
          <w:iCs/>
        </w:rPr>
        <w:t>„Zákon o svobodném přístupu k informacím“ („</w:t>
      </w:r>
      <w:proofErr w:type="spellStart"/>
      <w:r w:rsidRPr="00A33390">
        <w:rPr>
          <w:b/>
          <w:bCs/>
          <w:i/>
          <w:iCs/>
        </w:rPr>
        <w:t>InfZ</w:t>
      </w:r>
      <w:proofErr w:type="spellEnd"/>
      <w:r w:rsidRPr="00A33390">
        <w:rPr>
          <w:b/>
          <w:bCs/>
          <w:i/>
          <w:iCs/>
        </w:rPr>
        <w:t xml:space="preserve">“) </w:t>
      </w:r>
    </w:p>
    <w:p w14:paraId="3AA74F6A" w14:textId="77777777" w:rsidR="002C6057" w:rsidRDefault="002C6057" w:rsidP="008C119D">
      <w:pPr>
        <w:pStyle w:val="Odstavec1bezslovn"/>
        <w:spacing w:after="120"/>
        <w:ind w:left="567"/>
      </w:pPr>
      <w:r w:rsidRPr="00A33390">
        <w:t>znamená zákon č. 106/1999 Sb., o svobodném přístupu k informacím, ve znění pozdějších předpisů</w:t>
      </w:r>
      <w:r w:rsidR="00F625EE">
        <w:t>.</w:t>
      </w:r>
    </w:p>
    <w:p w14:paraId="3F9E7A5D" w14:textId="77777777" w:rsidR="00A81E8F" w:rsidRDefault="00A81E8F" w:rsidP="008C119D">
      <w:pPr>
        <w:pStyle w:val="Odstavec1bezslovn"/>
        <w:keepNext/>
        <w:spacing w:after="120"/>
        <w:ind w:left="567"/>
        <w:rPr>
          <w:b/>
          <w:bCs/>
          <w:i/>
          <w:iCs/>
        </w:rPr>
      </w:pPr>
      <w:r>
        <w:rPr>
          <w:b/>
          <w:bCs/>
          <w:i/>
          <w:iCs/>
        </w:rPr>
        <w:t>„Závazný rozsah dopravních výkonů“</w:t>
      </w:r>
    </w:p>
    <w:p w14:paraId="3DC907FE" w14:textId="04C8BA61" w:rsidR="00A945D7" w:rsidRDefault="00A81E8F" w:rsidP="008C119D">
      <w:pPr>
        <w:pStyle w:val="Odstavec1bezslovn"/>
        <w:spacing w:after="120"/>
        <w:ind w:left="567"/>
      </w:pPr>
      <w:r>
        <w:t xml:space="preserve">je rozsah dopravních výkonů stanovený </w:t>
      </w:r>
      <w:r w:rsidR="00D55896">
        <w:t>O</w:t>
      </w:r>
      <w:r>
        <w:t xml:space="preserve">bjednatelem postupem podle této </w:t>
      </w:r>
      <w:r w:rsidR="00CE3492">
        <w:t>S</w:t>
      </w:r>
      <w:r>
        <w:t>mlouvy pro příslušné období (zpravidla kalendářní rok</w:t>
      </w:r>
      <w:r w:rsidR="00A945D7">
        <w:t xml:space="preserve"> nebo část roku od celostátní změny jízdního řádu nebo změny ve veřejném zájmu</w:t>
      </w:r>
      <w:r>
        <w:t xml:space="preserve">). Závazný rozsah dopravních výkonů pro příslušnou </w:t>
      </w:r>
      <w:r w:rsidR="002453C3">
        <w:t>L</w:t>
      </w:r>
      <w:r>
        <w:t xml:space="preserve">inku </w:t>
      </w:r>
      <w:r w:rsidR="00112958">
        <w:t xml:space="preserve">sdělí </w:t>
      </w:r>
      <w:r w:rsidR="00D55896">
        <w:t>O</w:t>
      </w:r>
      <w:r>
        <w:t xml:space="preserve">bjednatel </w:t>
      </w:r>
      <w:r w:rsidR="00D55896">
        <w:t>D</w:t>
      </w:r>
      <w:r>
        <w:t>opravci formou závazného jízdního řádu, který definuje časovou polohu a</w:t>
      </w:r>
      <w:r w:rsidR="00954E96">
        <w:t> </w:t>
      </w:r>
      <w:r>
        <w:t xml:space="preserve">období jízdy jednotlivých spojů na </w:t>
      </w:r>
      <w:r w:rsidR="00731E8E">
        <w:t>L</w:t>
      </w:r>
      <w:r>
        <w:t xml:space="preserve">ince pro příslušné období jeho platnosti. Závazný rozsah dopravních výkonů a </w:t>
      </w:r>
      <w:r w:rsidR="00562263">
        <w:t>Z</w:t>
      </w:r>
      <w:r>
        <w:t xml:space="preserve">ávazný jízdní řád jsou konkretizovanou objednávkou závazku </w:t>
      </w:r>
      <w:r w:rsidR="006B57F4">
        <w:t>V</w:t>
      </w:r>
      <w:r>
        <w:t xml:space="preserve">eřejné služby pro příslušné období ze strany </w:t>
      </w:r>
      <w:r w:rsidR="00D55896">
        <w:t>O</w:t>
      </w:r>
      <w:r>
        <w:t xml:space="preserve">bjednatele v souladu s touto </w:t>
      </w:r>
      <w:r w:rsidR="00CE3492">
        <w:t>S</w:t>
      </w:r>
      <w:r>
        <w:t xml:space="preserve">mlouvou. Zároveň jsou podkladem pro výpočet </w:t>
      </w:r>
      <w:r w:rsidR="00A574BD">
        <w:t>K</w:t>
      </w:r>
      <w:r>
        <w:t xml:space="preserve">ompenzace hrazené </w:t>
      </w:r>
      <w:r w:rsidR="00D55896">
        <w:t>D</w:t>
      </w:r>
      <w:r>
        <w:t xml:space="preserve">opravci </w:t>
      </w:r>
      <w:r w:rsidR="00D55896">
        <w:t>O</w:t>
      </w:r>
      <w:r>
        <w:t xml:space="preserve">bjednatelem za plnění poskytnuté v souladu s touto </w:t>
      </w:r>
      <w:r w:rsidR="00CE3492">
        <w:t>S</w:t>
      </w:r>
      <w:r>
        <w:t xml:space="preserve">mlouvou. </w:t>
      </w:r>
      <w:r w:rsidR="00120DAD">
        <w:t xml:space="preserve">Objednatel je oprávněn </w:t>
      </w:r>
      <w:r w:rsidR="00710D5F">
        <w:t>Z</w:t>
      </w:r>
      <w:r w:rsidR="00120DAD">
        <w:t xml:space="preserve">ávazný rozsah dopravních výkonů upravit v souladu s touto </w:t>
      </w:r>
      <w:r w:rsidR="00CE3492">
        <w:t>S</w:t>
      </w:r>
      <w:r w:rsidR="00120DAD">
        <w:t>mlouvou.</w:t>
      </w:r>
    </w:p>
    <w:bookmarkEnd w:id="1"/>
    <w:p w14:paraId="64447CAE" w14:textId="77777777" w:rsidR="00A81E8F" w:rsidRPr="00AA6192" w:rsidRDefault="00A81E8F" w:rsidP="002A2840">
      <w:pPr>
        <w:pStyle w:val="Odstavec1bezslovn"/>
        <w:keepNext/>
        <w:spacing w:before="360" w:after="0"/>
        <w:ind w:left="567"/>
        <w:jc w:val="center"/>
        <w:rPr>
          <w:b/>
        </w:rPr>
      </w:pPr>
      <w:r w:rsidRPr="00AA6192">
        <w:rPr>
          <w:b/>
        </w:rPr>
        <w:t>Článek II</w:t>
      </w:r>
    </w:p>
    <w:p w14:paraId="326FFE25" w14:textId="77777777" w:rsidR="00A81E8F" w:rsidRDefault="00A81E8F" w:rsidP="002A2840">
      <w:pPr>
        <w:pStyle w:val="lnekIbezsla"/>
        <w:keepNext/>
        <w:tabs>
          <w:tab w:val="clear" w:pos="720"/>
        </w:tabs>
        <w:spacing w:before="0"/>
        <w:ind w:left="567" w:firstLine="0"/>
        <w:contextualSpacing/>
      </w:pPr>
      <w:r>
        <w:rPr>
          <w:szCs w:val="22"/>
        </w:rPr>
        <w:t>Předmět</w:t>
      </w:r>
      <w:r>
        <w:t xml:space="preserve"> </w:t>
      </w:r>
      <w:r w:rsidR="00CE3492">
        <w:t>S</w:t>
      </w:r>
      <w:r>
        <w:t>mlouvy</w:t>
      </w:r>
    </w:p>
    <w:p w14:paraId="0D75B09B" w14:textId="77777777" w:rsidR="00A81E8F" w:rsidRPr="00F57919" w:rsidRDefault="00A81E8F" w:rsidP="008C119D">
      <w:pPr>
        <w:pStyle w:val="Odstavec1"/>
        <w:tabs>
          <w:tab w:val="clear" w:pos="644"/>
        </w:tabs>
        <w:ind w:left="567" w:hanging="567"/>
        <w:rPr>
          <w:szCs w:val="22"/>
        </w:rPr>
      </w:pPr>
      <w:r w:rsidRPr="00F57919">
        <w:rPr>
          <w:szCs w:val="22"/>
        </w:rPr>
        <w:t xml:space="preserve">Tato </w:t>
      </w:r>
      <w:r w:rsidR="00DE294A" w:rsidRPr="00F57919">
        <w:rPr>
          <w:szCs w:val="22"/>
        </w:rPr>
        <w:t>S</w:t>
      </w:r>
      <w:r w:rsidRPr="00F57919">
        <w:rPr>
          <w:szCs w:val="22"/>
        </w:rPr>
        <w:t xml:space="preserve">mlouva upravuje vzájemná práva a povinnosti smluvních stran při plnění závazku </w:t>
      </w:r>
      <w:r w:rsidR="00F625EE" w:rsidRPr="00F57919">
        <w:rPr>
          <w:szCs w:val="22"/>
        </w:rPr>
        <w:t>V</w:t>
      </w:r>
      <w:r w:rsidRPr="00F57919">
        <w:rPr>
          <w:szCs w:val="22"/>
        </w:rPr>
        <w:t xml:space="preserve">eřejné služby, který je předmětem této </w:t>
      </w:r>
      <w:r w:rsidR="00DE294A" w:rsidRPr="00F57919">
        <w:rPr>
          <w:szCs w:val="22"/>
        </w:rPr>
        <w:t>S</w:t>
      </w:r>
      <w:r w:rsidRPr="00F57919">
        <w:rPr>
          <w:szCs w:val="22"/>
        </w:rPr>
        <w:t>mlouvy.</w:t>
      </w:r>
    </w:p>
    <w:p w14:paraId="7704D1A5" w14:textId="77777777" w:rsidR="00A81E8F" w:rsidRPr="00F57919" w:rsidRDefault="00A81E8F">
      <w:pPr>
        <w:pStyle w:val="Odstavec1"/>
        <w:tabs>
          <w:tab w:val="clear" w:pos="644"/>
        </w:tabs>
        <w:ind w:left="567" w:hanging="567"/>
        <w:rPr>
          <w:szCs w:val="22"/>
        </w:rPr>
      </w:pPr>
      <w:r w:rsidRPr="00F57919">
        <w:rPr>
          <w:szCs w:val="22"/>
        </w:rPr>
        <w:t xml:space="preserve">Předmětem této </w:t>
      </w:r>
      <w:r w:rsidR="00DE294A" w:rsidRPr="00F57919">
        <w:rPr>
          <w:szCs w:val="22"/>
        </w:rPr>
        <w:t>S</w:t>
      </w:r>
      <w:r w:rsidRPr="00F57919">
        <w:rPr>
          <w:szCs w:val="22"/>
        </w:rPr>
        <w:t>mlouvy je</w:t>
      </w:r>
      <w:r w:rsidR="003350AF" w:rsidRPr="00F57919">
        <w:rPr>
          <w:szCs w:val="22"/>
        </w:rPr>
        <w:t xml:space="preserve"> počínaje okamžikem Zahájení provozu a po </w:t>
      </w:r>
      <w:r w:rsidR="003B3D16" w:rsidRPr="00F57919">
        <w:rPr>
          <w:szCs w:val="22"/>
        </w:rPr>
        <w:t>d</w:t>
      </w:r>
      <w:r w:rsidR="003350AF" w:rsidRPr="00F57919">
        <w:rPr>
          <w:szCs w:val="22"/>
        </w:rPr>
        <w:t>obu plnění, tedy po dobu 120 měsíců</w:t>
      </w:r>
      <w:r w:rsidRPr="00F57919">
        <w:rPr>
          <w:szCs w:val="22"/>
        </w:rPr>
        <w:t xml:space="preserve"> v souladu se </w:t>
      </w:r>
      <w:r w:rsidR="00F625EE" w:rsidRPr="00F57919">
        <w:rPr>
          <w:szCs w:val="22"/>
        </w:rPr>
        <w:t>ZVS</w:t>
      </w:r>
      <w:r w:rsidR="00FB6241" w:rsidRPr="00F57919">
        <w:rPr>
          <w:szCs w:val="22"/>
        </w:rPr>
        <w:t xml:space="preserve"> a čl. 3 </w:t>
      </w:r>
      <w:r w:rsidRPr="00F57919">
        <w:rPr>
          <w:szCs w:val="22"/>
        </w:rPr>
        <w:t>odst</w:t>
      </w:r>
      <w:r w:rsidR="00FB6241" w:rsidRPr="00F57919">
        <w:rPr>
          <w:szCs w:val="22"/>
        </w:rPr>
        <w:t>. 1</w:t>
      </w:r>
      <w:r w:rsidRPr="00F57919">
        <w:rPr>
          <w:szCs w:val="22"/>
        </w:rPr>
        <w:t xml:space="preserve"> nařízení o veřejných službách</w:t>
      </w:r>
      <w:r w:rsidR="00E30C0B" w:rsidRPr="00F57919">
        <w:rPr>
          <w:szCs w:val="22"/>
        </w:rPr>
        <w:t>,</w:t>
      </w:r>
      <w:r w:rsidRPr="00F57919">
        <w:rPr>
          <w:szCs w:val="22"/>
        </w:rPr>
        <w:t xml:space="preserve"> zabezpečení dopravní obslužnosti </w:t>
      </w:r>
      <w:r w:rsidR="00E30C0B" w:rsidRPr="00F57919">
        <w:rPr>
          <w:szCs w:val="22"/>
        </w:rPr>
        <w:t xml:space="preserve">veřejnou linkovou dopravou </w:t>
      </w:r>
      <w:r w:rsidRPr="00F57919">
        <w:rPr>
          <w:szCs w:val="22"/>
        </w:rPr>
        <w:t xml:space="preserve">na příslušném území HMP </w:t>
      </w:r>
      <w:r w:rsidR="00115AB0" w:rsidRPr="00F57919">
        <w:rPr>
          <w:szCs w:val="22"/>
        </w:rPr>
        <w:t xml:space="preserve">nebo na příslušném území </w:t>
      </w:r>
      <w:proofErr w:type="spellStart"/>
      <w:r w:rsidR="00115AB0" w:rsidRPr="00F57919">
        <w:rPr>
          <w:szCs w:val="22"/>
        </w:rPr>
        <w:t>SčK</w:t>
      </w:r>
      <w:proofErr w:type="spellEnd"/>
      <w:r w:rsidR="004B014A" w:rsidRPr="00F57919">
        <w:rPr>
          <w:szCs w:val="22"/>
        </w:rPr>
        <w:t xml:space="preserve"> s ohledem na provozní koncept uvedený v příloze č. 1 </w:t>
      </w:r>
      <w:r w:rsidR="00CE3492" w:rsidRPr="00F57919">
        <w:rPr>
          <w:szCs w:val="22"/>
        </w:rPr>
        <w:t>S</w:t>
      </w:r>
      <w:r w:rsidR="004B014A" w:rsidRPr="00F57919">
        <w:rPr>
          <w:szCs w:val="22"/>
        </w:rPr>
        <w:t>mlouvy</w:t>
      </w:r>
      <w:r w:rsidR="000E222E" w:rsidRPr="00F57919">
        <w:rPr>
          <w:szCs w:val="22"/>
        </w:rPr>
        <w:t xml:space="preserve">. Smluvní strany berou na vědomí, že dopravní obslužnost a Veřejné služby mohou být podle potřeby poskytovány taktéž na území </w:t>
      </w:r>
      <w:r w:rsidR="00112958" w:rsidRPr="00F57919">
        <w:rPr>
          <w:szCs w:val="22"/>
        </w:rPr>
        <w:t xml:space="preserve">sousedních </w:t>
      </w:r>
      <w:r w:rsidR="000E222E" w:rsidRPr="00F57919">
        <w:rPr>
          <w:szCs w:val="22"/>
        </w:rPr>
        <w:t>krajů.</w:t>
      </w:r>
      <w:r w:rsidR="00DE3908" w:rsidRPr="00F57919">
        <w:rPr>
          <w:szCs w:val="22"/>
        </w:rPr>
        <w:t xml:space="preserve"> </w:t>
      </w:r>
      <w:r w:rsidRPr="00F57919">
        <w:rPr>
          <w:szCs w:val="22"/>
        </w:rPr>
        <w:t>Závazkovým vztahem uvedeným v odst</w:t>
      </w:r>
      <w:r w:rsidR="007E79ED" w:rsidRPr="00F57919">
        <w:rPr>
          <w:szCs w:val="22"/>
        </w:rPr>
        <w:t>avci</w:t>
      </w:r>
      <w:r w:rsidRPr="00F57919">
        <w:rPr>
          <w:szCs w:val="22"/>
        </w:rPr>
        <w:t xml:space="preserve"> </w:t>
      </w:r>
      <w:r w:rsidR="00B00E5B" w:rsidRPr="00F57919">
        <w:rPr>
          <w:szCs w:val="22"/>
        </w:rPr>
        <w:t xml:space="preserve">1 </w:t>
      </w:r>
      <w:r w:rsidRPr="00F57919">
        <w:rPr>
          <w:szCs w:val="22"/>
        </w:rPr>
        <w:t>tohoto článku se rozumí:</w:t>
      </w:r>
    </w:p>
    <w:p w14:paraId="0EEB8EA5" w14:textId="09478FE8" w:rsidR="00A81E8F" w:rsidRDefault="00A81E8F" w:rsidP="00933E9D">
      <w:pPr>
        <w:pStyle w:val="Odstavecaodrky"/>
        <w:tabs>
          <w:tab w:val="clear" w:pos="1361"/>
        </w:tabs>
        <w:ind w:left="1701" w:hanging="283"/>
      </w:pPr>
      <w:r>
        <w:t xml:space="preserve">závazek </w:t>
      </w:r>
      <w:r w:rsidR="00274FCC">
        <w:t>D</w:t>
      </w:r>
      <w:r>
        <w:t xml:space="preserve">opravce poskytovat </w:t>
      </w:r>
      <w:r w:rsidR="006B57F4">
        <w:t>V</w:t>
      </w:r>
      <w:r>
        <w:t xml:space="preserve">eřejné služby spočívající v zajištění dopravní obslužnosti příslušného území </w:t>
      </w:r>
      <w:proofErr w:type="spellStart"/>
      <w:proofErr w:type="gramStart"/>
      <w:r w:rsidR="0078095B">
        <w:t>SčK</w:t>
      </w:r>
      <w:proofErr w:type="spellEnd"/>
      <w:proofErr w:type="gramEnd"/>
      <w:r w:rsidR="0078095B">
        <w:t xml:space="preserve"> </w:t>
      </w:r>
      <w:r w:rsidR="00647ED0">
        <w:t xml:space="preserve">popřípadě přesahů linek do jiných krajů (IDS) </w:t>
      </w:r>
      <w:r>
        <w:t xml:space="preserve">veřejnou hromadnou dopravou, a to v rozsahu závazku </w:t>
      </w:r>
      <w:r w:rsidR="006B57F4">
        <w:t>V</w:t>
      </w:r>
      <w:r>
        <w:t xml:space="preserve">eřejné služby podle této </w:t>
      </w:r>
      <w:r w:rsidR="00CE3492">
        <w:t>S</w:t>
      </w:r>
      <w:r>
        <w:t>mlouvy,</w:t>
      </w:r>
    </w:p>
    <w:p w14:paraId="7DCC1266" w14:textId="77777777" w:rsidR="00A81E8F" w:rsidRDefault="00A81E8F" w:rsidP="00933E9D">
      <w:pPr>
        <w:pStyle w:val="Odstavecaodrky"/>
        <w:tabs>
          <w:tab w:val="clear" w:pos="1361"/>
        </w:tabs>
        <w:ind w:left="1701" w:hanging="283"/>
      </w:pPr>
      <w:r w:rsidRPr="00933E9D">
        <w:t>závazek</w:t>
      </w:r>
      <w:r>
        <w:rPr>
          <w:iCs/>
        </w:rPr>
        <w:t xml:space="preserve"> </w:t>
      </w:r>
      <w:r w:rsidR="00274FCC">
        <w:rPr>
          <w:iCs/>
        </w:rPr>
        <w:t>O</w:t>
      </w:r>
      <w:r>
        <w:rPr>
          <w:iCs/>
        </w:rPr>
        <w:t xml:space="preserve">bjednatele uhradit za podmínek stanovených obecně závaznými </w:t>
      </w:r>
      <w:r w:rsidR="00E50516">
        <w:rPr>
          <w:iCs/>
        </w:rPr>
        <w:t xml:space="preserve">platnými </w:t>
      </w:r>
      <w:r>
        <w:rPr>
          <w:iCs/>
        </w:rPr>
        <w:t xml:space="preserve">právními předpisy a touto </w:t>
      </w:r>
      <w:r w:rsidR="00CE3492">
        <w:rPr>
          <w:iCs/>
        </w:rPr>
        <w:t>S</w:t>
      </w:r>
      <w:r>
        <w:rPr>
          <w:iCs/>
        </w:rPr>
        <w:t xml:space="preserve">mlouvou </w:t>
      </w:r>
      <w:r w:rsidR="00054A85">
        <w:rPr>
          <w:iCs/>
        </w:rPr>
        <w:t>D</w:t>
      </w:r>
      <w:r>
        <w:rPr>
          <w:iCs/>
        </w:rPr>
        <w:t xml:space="preserve">opravci </w:t>
      </w:r>
      <w:r w:rsidR="00A574BD">
        <w:rPr>
          <w:iCs/>
        </w:rPr>
        <w:t>K</w:t>
      </w:r>
      <w:r>
        <w:rPr>
          <w:iCs/>
        </w:rPr>
        <w:t xml:space="preserve">ompenzaci za plnění závazku </w:t>
      </w:r>
      <w:r w:rsidR="006B57F4">
        <w:rPr>
          <w:iCs/>
        </w:rPr>
        <w:t>V</w:t>
      </w:r>
      <w:r>
        <w:rPr>
          <w:iCs/>
        </w:rPr>
        <w:t>eřejné služby</w:t>
      </w:r>
      <w:r w:rsidR="007E79ED">
        <w:rPr>
          <w:iCs/>
        </w:rPr>
        <w:t>.</w:t>
      </w:r>
    </w:p>
    <w:p w14:paraId="18EAD7AE" w14:textId="77777777" w:rsidR="00A81E8F" w:rsidRDefault="00A81E8F" w:rsidP="002A2840">
      <w:pPr>
        <w:pStyle w:val="slo"/>
        <w:keepNext/>
        <w:spacing w:before="360"/>
        <w:ind w:left="567"/>
      </w:pPr>
      <w:r>
        <w:t>Článek III</w:t>
      </w:r>
    </w:p>
    <w:p w14:paraId="0460F52C" w14:textId="77777777" w:rsidR="00A81E8F" w:rsidRDefault="00935899" w:rsidP="002A2840">
      <w:pPr>
        <w:pStyle w:val="lnekIbezsla"/>
        <w:keepNext/>
        <w:tabs>
          <w:tab w:val="clear" w:pos="720"/>
        </w:tabs>
        <w:spacing w:before="0"/>
        <w:ind w:left="567" w:firstLine="0"/>
        <w:rPr>
          <w:i/>
        </w:rPr>
      </w:pPr>
      <w:r>
        <w:t>Rozsah dopravních výkonů</w:t>
      </w:r>
    </w:p>
    <w:p w14:paraId="16AA4CFD" w14:textId="77777777" w:rsidR="00A81E8F" w:rsidRPr="00FE6B67" w:rsidRDefault="00A81E8F" w:rsidP="008C119D">
      <w:pPr>
        <w:pStyle w:val="Odstavec1"/>
        <w:tabs>
          <w:tab w:val="clear" w:pos="644"/>
        </w:tabs>
        <w:ind w:left="567" w:hanging="567"/>
      </w:pPr>
      <w:r w:rsidRPr="00F57919">
        <w:rPr>
          <w:szCs w:val="22"/>
        </w:rPr>
        <w:t>Dopravce</w:t>
      </w:r>
      <w:r>
        <w:t xml:space="preserve"> se zavazuje provozovat v období </w:t>
      </w:r>
      <w:r w:rsidR="00AB0190">
        <w:t xml:space="preserve">uvedeném </w:t>
      </w:r>
      <w:r w:rsidR="00AB0190" w:rsidRPr="00373B80">
        <w:t xml:space="preserve">v čl. </w:t>
      </w:r>
      <w:r w:rsidR="00373B80" w:rsidRPr="00373B80">
        <w:t>IV</w:t>
      </w:r>
      <w:r w:rsidR="00AB0190" w:rsidRPr="00373B80">
        <w:t xml:space="preserve"> odst. 1</w:t>
      </w:r>
      <w:r w:rsidR="00AB0190">
        <w:t xml:space="preserve"> </w:t>
      </w:r>
      <w:r w:rsidR="00112958">
        <w:t xml:space="preserve">Smlouvy </w:t>
      </w:r>
      <w:r>
        <w:t xml:space="preserve">veřejnou linkovou osobní dopravu v systému PID jako </w:t>
      </w:r>
      <w:r w:rsidR="00D82E6A">
        <w:t>VS</w:t>
      </w:r>
      <w:r>
        <w:t xml:space="preserve"> v </w:t>
      </w:r>
      <w:r w:rsidR="00612C7F">
        <w:t xml:space="preserve">rozsahu stanoveném </w:t>
      </w:r>
      <w:r w:rsidR="001148B3">
        <w:t>O</w:t>
      </w:r>
      <w:r w:rsidR="00612C7F">
        <w:t>bjednatelem</w:t>
      </w:r>
      <w:r>
        <w:t>, který vychází z</w:t>
      </w:r>
      <w:r w:rsidR="00894958">
        <w:t xml:space="preserve"> provozního konceptu a </w:t>
      </w:r>
      <w:r w:rsidR="004C556B">
        <w:t>R</w:t>
      </w:r>
      <w:r w:rsidR="00894958">
        <w:t>eferenčního</w:t>
      </w:r>
      <w:r>
        <w:t xml:space="preserve"> jízdního řádu uvedeného </w:t>
      </w:r>
      <w:r w:rsidRPr="008E7C46">
        <w:t>v příloze č. 1</w:t>
      </w:r>
      <w:r>
        <w:t xml:space="preserve"> </w:t>
      </w:r>
      <w:r w:rsidR="004E2046">
        <w:t>S</w:t>
      </w:r>
      <w:r>
        <w:t xml:space="preserve">mlouvy a který je pro příslušné </w:t>
      </w:r>
      <w:r w:rsidR="00E50516">
        <w:t xml:space="preserve">dílčí </w:t>
      </w:r>
      <w:r>
        <w:t xml:space="preserve">období jeho platnosti konkretizován </w:t>
      </w:r>
      <w:r w:rsidR="00DA4305">
        <w:t>Z</w:t>
      </w:r>
      <w:r>
        <w:t>ávazným jízdním řádem</w:t>
      </w:r>
      <w:r w:rsidR="007532C3">
        <w:t>,</w:t>
      </w:r>
      <w:r>
        <w:t xml:space="preserve"> stanoveným </w:t>
      </w:r>
      <w:r w:rsidR="001148B3">
        <w:t>O</w:t>
      </w:r>
      <w:r>
        <w:t>bjednatelem v souladu s tímto článkem</w:t>
      </w:r>
      <w:r w:rsidR="00D959CA">
        <w:t xml:space="preserve"> a uvedeným </w:t>
      </w:r>
      <w:r w:rsidR="004E2046">
        <w:t xml:space="preserve">pro příslušné období platnosti </w:t>
      </w:r>
      <w:r w:rsidR="00D959CA">
        <w:t xml:space="preserve">v aktualizované </w:t>
      </w:r>
      <w:r w:rsidR="00D959CA" w:rsidRPr="00FE6B67">
        <w:t>příloze</w:t>
      </w:r>
      <w:r w:rsidR="00C453F8" w:rsidRPr="00FE6B67">
        <w:t> </w:t>
      </w:r>
      <w:r w:rsidR="00D959CA" w:rsidRPr="00FE6B67">
        <w:t>č.</w:t>
      </w:r>
      <w:r w:rsidR="00C453F8" w:rsidRPr="00FE6B67">
        <w:t> </w:t>
      </w:r>
      <w:r w:rsidR="00D959CA" w:rsidRPr="00FE6B67">
        <w:t>3</w:t>
      </w:r>
      <w:r w:rsidR="0058414C" w:rsidRPr="00FE6B67">
        <w:t xml:space="preserve"> této Smlouvy</w:t>
      </w:r>
      <w:r w:rsidRPr="00FE6B67">
        <w:t xml:space="preserve">. </w:t>
      </w:r>
    </w:p>
    <w:p w14:paraId="1E583BA3" w14:textId="2E1D3160" w:rsidR="00A81E8F" w:rsidRPr="00F57919" w:rsidRDefault="000F21E0" w:rsidP="008C119D">
      <w:pPr>
        <w:pStyle w:val="Odstavec1"/>
        <w:tabs>
          <w:tab w:val="clear" w:pos="644"/>
        </w:tabs>
        <w:ind w:left="567" w:hanging="567"/>
        <w:rPr>
          <w:szCs w:val="22"/>
        </w:rPr>
      </w:pPr>
      <w:r w:rsidRPr="00F57919">
        <w:rPr>
          <w:szCs w:val="22"/>
        </w:rPr>
        <w:t xml:space="preserve">Objednatel stanoví </w:t>
      </w:r>
      <w:r w:rsidR="00710D5F" w:rsidRPr="00F57919">
        <w:rPr>
          <w:szCs w:val="22"/>
        </w:rPr>
        <w:t>Z</w:t>
      </w:r>
      <w:r w:rsidRPr="00F57919">
        <w:rPr>
          <w:szCs w:val="22"/>
        </w:rPr>
        <w:t xml:space="preserve">ávazný rozsah dopravních výkonů formou Závazného jízdního řádu pro příslušné období, zpravidla </w:t>
      </w:r>
      <w:r w:rsidR="00E30C0B" w:rsidRPr="00F57919">
        <w:rPr>
          <w:szCs w:val="22"/>
        </w:rPr>
        <w:t xml:space="preserve">pro </w:t>
      </w:r>
      <w:r w:rsidRPr="00F57919">
        <w:rPr>
          <w:szCs w:val="22"/>
        </w:rPr>
        <w:t xml:space="preserve">kalendářní rok. Objednatel při stanovení Závazného jízdního </w:t>
      </w:r>
      <w:r w:rsidRPr="00F57919">
        <w:rPr>
          <w:szCs w:val="22"/>
        </w:rPr>
        <w:lastRenderedPageBreak/>
        <w:t>řádu vychází z dat o přepravní poptávce a jejím očekávaném vývoji</w:t>
      </w:r>
      <w:r w:rsidR="006E32F5" w:rsidRPr="00F57919">
        <w:rPr>
          <w:szCs w:val="22"/>
        </w:rPr>
        <w:t xml:space="preserve"> v příslušném časovém rámci (večery, svátky, víkendy)</w:t>
      </w:r>
      <w:r w:rsidRPr="00F57919">
        <w:rPr>
          <w:szCs w:val="22"/>
        </w:rPr>
        <w:t xml:space="preserve">. Objednatel je oprávněn se odchýlit od Referenčního jízdního řádu například v souvislosti se změnou přepravních </w:t>
      </w:r>
      <w:r w:rsidR="006E32F5" w:rsidRPr="00F57919">
        <w:rPr>
          <w:szCs w:val="22"/>
        </w:rPr>
        <w:t xml:space="preserve">potřeb a </w:t>
      </w:r>
      <w:r w:rsidRPr="00F57919">
        <w:rPr>
          <w:szCs w:val="22"/>
        </w:rPr>
        <w:t>vztahů v území, z důvodů dopravních omezení na komunikacích</w:t>
      </w:r>
      <w:r w:rsidR="006E32F5" w:rsidRPr="00F57919">
        <w:rPr>
          <w:szCs w:val="22"/>
        </w:rPr>
        <w:t>, vzniku nebo zániku pracovních příležitostí na území, změny navazujících dopravních spojení</w:t>
      </w:r>
      <w:r w:rsidRPr="00F57919">
        <w:rPr>
          <w:szCs w:val="22"/>
        </w:rPr>
        <w:t xml:space="preserve"> nebo změny minimálního garantovaného rozsahu dopravní obsluhy příslušného území.</w:t>
      </w:r>
      <w:r w:rsidR="00982D21" w:rsidRPr="00F57919">
        <w:rPr>
          <w:szCs w:val="22"/>
        </w:rPr>
        <w:t xml:space="preserve"> Objednatel si vyhrazuje právo v souladu s právními předpisy měnit </w:t>
      </w:r>
      <w:r w:rsidR="00710D5F" w:rsidRPr="00F57919">
        <w:rPr>
          <w:szCs w:val="22"/>
        </w:rPr>
        <w:t>Z</w:t>
      </w:r>
      <w:r w:rsidR="00982D21" w:rsidRPr="00F57919">
        <w:rPr>
          <w:szCs w:val="22"/>
        </w:rPr>
        <w:t>ávazný rozsah dopravních výkonů formou Závazného jízdního řádu i</w:t>
      </w:r>
      <w:r w:rsidR="007A6117">
        <w:rPr>
          <w:szCs w:val="22"/>
        </w:rPr>
        <w:t> </w:t>
      </w:r>
      <w:r w:rsidR="00982D21" w:rsidRPr="00F57919">
        <w:rPr>
          <w:szCs w:val="22"/>
        </w:rPr>
        <w:t>v průběhu kalendářního roku</w:t>
      </w:r>
      <w:r w:rsidR="001832F7" w:rsidRPr="00F57919">
        <w:rPr>
          <w:szCs w:val="22"/>
        </w:rPr>
        <w:t>.</w:t>
      </w:r>
      <w:r w:rsidR="00A81E8F" w:rsidRPr="00F57919">
        <w:rPr>
          <w:szCs w:val="22"/>
        </w:rPr>
        <w:t xml:space="preserve"> </w:t>
      </w:r>
    </w:p>
    <w:p w14:paraId="39F498C2" w14:textId="77777777" w:rsidR="00A81E8F" w:rsidRPr="00F57919" w:rsidRDefault="00A81E8F" w:rsidP="008C119D">
      <w:pPr>
        <w:pStyle w:val="Odstavec1"/>
        <w:tabs>
          <w:tab w:val="clear" w:pos="644"/>
        </w:tabs>
        <w:ind w:left="567" w:hanging="567"/>
        <w:rPr>
          <w:szCs w:val="22"/>
        </w:rPr>
      </w:pPr>
      <w:r w:rsidRPr="00F57919">
        <w:rPr>
          <w:szCs w:val="22"/>
        </w:rPr>
        <w:t xml:space="preserve">Objednatel je oprávněn se od </w:t>
      </w:r>
      <w:r w:rsidR="001148B3" w:rsidRPr="00F57919">
        <w:rPr>
          <w:szCs w:val="22"/>
        </w:rPr>
        <w:t>Referenčního</w:t>
      </w:r>
      <w:r w:rsidRPr="00F57919">
        <w:rPr>
          <w:szCs w:val="22"/>
        </w:rPr>
        <w:t xml:space="preserve"> jízdního řádu odchýlit </w:t>
      </w:r>
      <w:r w:rsidR="00D33EF0" w:rsidRPr="00F57919">
        <w:rPr>
          <w:szCs w:val="22"/>
        </w:rPr>
        <w:t xml:space="preserve">na </w:t>
      </w:r>
      <w:r w:rsidRPr="00F57919">
        <w:rPr>
          <w:szCs w:val="22"/>
        </w:rPr>
        <w:t>přechodnou dobu i trvale.</w:t>
      </w:r>
    </w:p>
    <w:p w14:paraId="77951B52" w14:textId="77777777" w:rsidR="00A81E8F" w:rsidRDefault="00A81E8F" w:rsidP="008C119D">
      <w:pPr>
        <w:pStyle w:val="Odstavec1"/>
        <w:tabs>
          <w:tab w:val="clear" w:pos="644"/>
        </w:tabs>
        <w:ind w:left="567" w:hanging="567"/>
      </w:pPr>
      <w:r>
        <w:t xml:space="preserve">Smluvní strany prohlašují, že budou změny jízdního řádu směřovat přednostně k datu </w:t>
      </w:r>
      <w:r w:rsidRPr="00F57919">
        <w:rPr>
          <w:szCs w:val="22"/>
        </w:rPr>
        <w:t>celostátních</w:t>
      </w:r>
      <w:r>
        <w:t xml:space="preserve"> změn jízdních řádů vyhlašovaných Ministerstvem dopravy. Objednatel je oprávněn při respektování ostatních podmínek podle tohoto článku vyžadovat změnu jízdního řádu </w:t>
      </w:r>
      <w:r w:rsidR="00D33EF0">
        <w:t xml:space="preserve">nebo </w:t>
      </w:r>
      <w:r>
        <w:t>rozsahu objednaných dopravních výkonů i v průběhu platnosti jízdního řádu</w:t>
      </w:r>
      <w:r w:rsidR="00D959CA">
        <w:t xml:space="preserve"> ve veřejném zájmu</w:t>
      </w:r>
      <w:r>
        <w:t xml:space="preserve">. </w:t>
      </w:r>
    </w:p>
    <w:p w14:paraId="2E46189E" w14:textId="225D4A39" w:rsidR="001148B3" w:rsidRPr="001148B3" w:rsidRDefault="00A81E8F" w:rsidP="008C119D">
      <w:pPr>
        <w:pStyle w:val="Odstavec1"/>
        <w:tabs>
          <w:tab w:val="clear" w:pos="644"/>
        </w:tabs>
        <w:ind w:left="567" w:hanging="567"/>
        <w:rPr>
          <w:szCs w:val="22"/>
        </w:rPr>
      </w:pPr>
      <w:r w:rsidRPr="008F31E3">
        <w:t xml:space="preserve">Závazný rozsah dopravních výkonů se nesmí odchýlit od předpokládaného rozsahu dopravních výkonů podle </w:t>
      </w:r>
      <w:r w:rsidR="001148B3">
        <w:t>R</w:t>
      </w:r>
      <w:r w:rsidR="00D959CA">
        <w:t xml:space="preserve">eferenčního </w:t>
      </w:r>
      <w:r w:rsidRPr="008F31E3">
        <w:t>jízdního řádu o více než 2</w:t>
      </w:r>
      <w:r w:rsidR="00D959CA">
        <w:t>5</w:t>
      </w:r>
      <w:r w:rsidR="00B27905">
        <w:t> %</w:t>
      </w:r>
      <w:r w:rsidRPr="008F31E3">
        <w:t xml:space="preserve"> </w:t>
      </w:r>
      <w:r w:rsidR="00D959CA">
        <w:t xml:space="preserve">ve smyslu snížení objednaného rozsahu výkonů a o více než 30 % </w:t>
      </w:r>
      <w:r w:rsidR="0085687E">
        <w:t xml:space="preserve">ve smyslu </w:t>
      </w:r>
      <w:r w:rsidR="00D959CA">
        <w:t>zvýšení dopravních výkonů</w:t>
      </w:r>
      <w:r w:rsidR="001C213B">
        <w:t>.</w:t>
      </w:r>
      <w:r w:rsidR="00B52C6F" w:rsidRPr="00DA4305">
        <w:rPr>
          <w:sz w:val="22"/>
          <w:szCs w:val="22"/>
        </w:rPr>
        <w:t xml:space="preserve"> </w:t>
      </w:r>
      <w:r w:rsidR="001148B3" w:rsidRPr="00DA4305">
        <w:rPr>
          <w:sz w:val="22"/>
          <w:szCs w:val="22"/>
        </w:rPr>
        <w:t xml:space="preserve"> </w:t>
      </w:r>
      <w:r w:rsidR="000F21E0" w:rsidRPr="00E12A60">
        <w:t>Meziročně nelze realizovat změnu vyšší než +/-10 %</w:t>
      </w:r>
      <w:r w:rsidR="00396331">
        <w:t>,</w:t>
      </w:r>
      <w:r w:rsidR="000F21E0" w:rsidRPr="00E12A60">
        <w:t xml:space="preserve"> pokud se smluvní strany nedohodnou jinak.</w:t>
      </w:r>
      <w:r w:rsidR="000F21E0">
        <w:t xml:space="preserve"> Uvedené limity lze upravit i nerovnoměrně za tuto Smlouvu a </w:t>
      </w:r>
      <w:r w:rsidR="0078095B">
        <w:t>S</w:t>
      </w:r>
      <w:r w:rsidR="000F21E0">
        <w:t>mlouv</w:t>
      </w:r>
      <w:r w:rsidR="0078095B">
        <w:t>u HMP</w:t>
      </w:r>
      <w:r w:rsidR="000F21E0">
        <w:t xml:space="preserve"> tak</w:t>
      </w:r>
      <w:r w:rsidR="00396331">
        <w:t>,</w:t>
      </w:r>
      <w:r w:rsidR="000F21E0">
        <w:t xml:space="preserve"> aby uvedené limity nebyly překročeny v součtu za obě smlouvy. </w:t>
      </w:r>
      <w:r w:rsidR="001148B3" w:rsidRPr="001148B3">
        <w:rPr>
          <w:szCs w:val="22"/>
        </w:rPr>
        <w:t xml:space="preserve">Další vyhrazené změny </w:t>
      </w:r>
      <w:r w:rsidR="000F21E0">
        <w:rPr>
          <w:szCs w:val="22"/>
        </w:rPr>
        <w:t xml:space="preserve">nad rámec uvedených procentních limitů </w:t>
      </w:r>
      <w:r w:rsidR="001148B3" w:rsidRPr="001148B3">
        <w:rPr>
          <w:szCs w:val="22"/>
        </w:rPr>
        <w:t xml:space="preserve">vázané ke konkrétnímu svazku </w:t>
      </w:r>
      <w:r w:rsidR="00B42645">
        <w:rPr>
          <w:szCs w:val="22"/>
        </w:rPr>
        <w:t xml:space="preserve">jsou </w:t>
      </w:r>
      <w:r w:rsidR="001148B3" w:rsidRPr="001148B3">
        <w:rPr>
          <w:szCs w:val="22"/>
        </w:rPr>
        <w:t>uvedeny</w:t>
      </w:r>
      <w:r w:rsidR="001148B3">
        <w:rPr>
          <w:szCs w:val="22"/>
        </w:rPr>
        <w:t xml:space="preserve"> v </w:t>
      </w:r>
      <w:r w:rsidR="002341EF">
        <w:rPr>
          <w:szCs w:val="22"/>
        </w:rPr>
        <w:t>p</w:t>
      </w:r>
      <w:r w:rsidR="001148B3">
        <w:rPr>
          <w:szCs w:val="22"/>
        </w:rPr>
        <w:t>říloze č. 1 této Smlouvy</w:t>
      </w:r>
      <w:r w:rsidR="00D5547F">
        <w:rPr>
          <w:szCs w:val="22"/>
        </w:rPr>
        <w:t>, přičemž</w:t>
      </w:r>
      <w:r w:rsidR="006E32F5">
        <w:rPr>
          <w:szCs w:val="22"/>
        </w:rPr>
        <w:t xml:space="preserve"> </w:t>
      </w:r>
      <w:r w:rsidR="00B42645">
        <w:rPr>
          <w:szCs w:val="22"/>
        </w:rPr>
        <w:t>nemusí být uplatněny v uvedeném abecedním ani časovém pořadí a nemusí být realizovány všechny, nebo dokonce nemusí být realizována žádná, mohou být realizovány částečně nebo postupně po částech</w:t>
      </w:r>
      <w:r w:rsidR="001148B3">
        <w:rPr>
          <w:szCs w:val="22"/>
        </w:rPr>
        <w:t>.</w:t>
      </w:r>
      <w:r w:rsidR="001148B3" w:rsidRPr="001148B3">
        <w:t xml:space="preserve"> </w:t>
      </w:r>
      <w:r w:rsidR="001148B3" w:rsidRPr="001148B3">
        <w:rPr>
          <w:szCs w:val="22"/>
        </w:rPr>
        <w:t xml:space="preserve">Do podílu zde uvedených </w:t>
      </w:r>
      <w:r w:rsidR="000F21E0">
        <w:rPr>
          <w:szCs w:val="22"/>
        </w:rPr>
        <w:t xml:space="preserve">procentních </w:t>
      </w:r>
      <w:r w:rsidR="001148B3" w:rsidRPr="001148B3">
        <w:rPr>
          <w:szCs w:val="22"/>
        </w:rPr>
        <w:t xml:space="preserve">změn se </w:t>
      </w:r>
      <w:r w:rsidR="000F21E0">
        <w:rPr>
          <w:szCs w:val="22"/>
        </w:rPr>
        <w:t xml:space="preserve">také </w:t>
      </w:r>
      <w:r w:rsidR="001148B3" w:rsidRPr="001148B3">
        <w:rPr>
          <w:szCs w:val="22"/>
        </w:rPr>
        <w:t>nezapočítávají vyhrazené změny jízdních řádů specifikované v souladu s územními plány a</w:t>
      </w:r>
      <w:r w:rsidR="007A6117">
        <w:rPr>
          <w:szCs w:val="22"/>
        </w:rPr>
        <w:t> </w:t>
      </w:r>
      <w:r w:rsidR="001148B3" w:rsidRPr="001148B3">
        <w:rPr>
          <w:szCs w:val="22"/>
        </w:rPr>
        <w:t xml:space="preserve">rozvojovými záměry obsluhovaného území přímo v příloze č. 1 této </w:t>
      </w:r>
      <w:r w:rsidR="00D1535A">
        <w:rPr>
          <w:szCs w:val="22"/>
        </w:rPr>
        <w:t>S</w:t>
      </w:r>
      <w:r w:rsidR="00D1535A" w:rsidRPr="001148B3">
        <w:rPr>
          <w:szCs w:val="22"/>
        </w:rPr>
        <w:t>mlouvy</w:t>
      </w:r>
      <w:r w:rsidR="001148B3" w:rsidRPr="001148B3">
        <w:rPr>
          <w:szCs w:val="22"/>
        </w:rPr>
        <w:t xml:space="preserve">. </w:t>
      </w:r>
      <w:r w:rsidR="00396331">
        <w:rPr>
          <w:szCs w:val="22"/>
        </w:rPr>
        <w:t xml:space="preserve">Za změnu rozsahu plnění se pro účely této </w:t>
      </w:r>
      <w:r w:rsidR="008A65E5">
        <w:rPr>
          <w:szCs w:val="22"/>
        </w:rPr>
        <w:t>Smlouvy</w:t>
      </w:r>
      <w:r w:rsidR="00396331">
        <w:rPr>
          <w:szCs w:val="22"/>
        </w:rPr>
        <w:t xml:space="preserve"> nepovažují t</w:t>
      </w:r>
      <w:r w:rsidR="001148B3" w:rsidRPr="001148B3">
        <w:rPr>
          <w:szCs w:val="22"/>
        </w:rPr>
        <w:t>aké změny trasy z důvodu objížďky</w:t>
      </w:r>
      <w:r w:rsidR="00396331">
        <w:rPr>
          <w:szCs w:val="22"/>
        </w:rPr>
        <w:t>,</w:t>
      </w:r>
      <w:r w:rsidR="001148B3" w:rsidRPr="001148B3">
        <w:rPr>
          <w:szCs w:val="22"/>
        </w:rPr>
        <w:t xml:space="preserve"> a</w:t>
      </w:r>
      <w:r w:rsidR="007A6117">
        <w:rPr>
          <w:szCs w:val="22"/>
        </w:rPr>
        <w:t> </w:t>
      </w:r>
      <w:r w:rsidR="001148B3" w:rsidRPr="001148B3">
        <w:rPr>
          <w:szCs w:val="22"/>
        </w:rPr>
        <w:t xml:space="preserve">do </w:t>
      </w:r>
      <w:r w:rsidR="00563E05">
        <w:rPr>
          <w:szCs w:val="22"/>
        </w:rPr>
        <w:t xml:space="preserve">limitů stanovených v tomto odstavci </w:t>
      </w:r>
      <w:r w:rsidR="001148B3" w:rsidRPr="001148B3">
        <w:rPr>
          <w:szCs w:val="22"/>
        </w:rPr>
        <w:t xml:space="preserve">se proto nezapočítávají. Smluvní strany berou na vědomí, že po dobu trvání příslušných </w:t>
      </w:r>
      <w:r w:rsidR="00B82A7C">
        <w:rPr>
          <w:szCs w:val="22"/>
        </w:rPr>
        <w:t>Z</w:t>
      </w:r>
      <w:r w:rsidR="001148B3" w:rsidRPr="001148B3">
        <w:rPr>
          <w:szCs w:val="22"/>
        </w:rPr>
        <w:t xml:space="preserve">ávazných jízdních řádů může dojít k dočasné změně trasy spoje v důsledku výluk a objížděk s tím, že se pro účely této </w:t>
      </w:r>
      <w:r w:rsidR="00646F21">
        <w:rPr>
          <w:szCs w:val="22"/>
        </w:rPr>
        <w:t>S</w:t>
      </w:r>
      <w:r w:rsidR="001148B3" w:rsidRPr="001148B3">
        <w:rPr>
          <w:szCs w:val="22"/>
        </w:rPr>
        <w:t xml:space="preserve">mlouvy považují za relevantní pouze výluky nebo objížďky, které byly písemně oznámeny </w:t>
      </w:r>
      <w:r w:rsidR="00B82A7C">
        <w:rPr>
          <w:szCs w:val="22"/>
        </w:rPr>
        <w:t>O</w:t>
      </w:r>
      <w:r w:rsidR="001148B3" w:rsidRPr="001148B3">
        <w:rPr>
          <w:szCs w:val="22"/>
        </w:rPr>
        <w:t xml:space="preserve">bjednatelem </w:t>
      </w:r>
      <w:r w:rsidR="00B82A7C">
        <w:rPr>
          <w:szCs w:val="22"/>
        </w:rPr>
        <w:t>D</w:t>
      </w:r>
      <w:r w:rsidR="001148B3" w:rsidRPr="001148B3">
        <w:rPr>
          <w:szCs w:val="22"/>
        </w:rPr>
        <w:t xml:space="preserve">opravci nebo </w:t>
      </w:r>
      <w:r w:rsidR="003157E6">
        <w:rPr>
          <w:szCs w:val="22"/>
        </w:rPr>
        <w:t xml:space="preserve">které byly </w:t>
      </w:r>
      <w:r w:rsidR="001148B3" w:rsidRPr="001148B3">
        <w:rPr>
          <w:szCs w:val="22"/>
        </w:rPr>
        <w:t xml:space="preserve">na základě oznámení </w:t>
      </w:r>
      <w:r w:rsidR="00B82A7C">
        <w:rPr>
          <w:szCs w:val="22"/>
        </w:rPr>
        <w:t>D</w:t>
      </w:r>
      <w:r w:rsidR="001148B3" w:rsidRPr="001148B3">
        <w:rPr>
          <w:szCs w:val="22"/>
        </w:rPr>
        <w:t xml:space="preserve">opravce </w:t>
      </w:r>
      <w:r w:rsidR="00B82A7C">
        <w:rPr>
          <w:szCs w:val="22"/>
        </w:rPr>
        <w:t>O</w:t>
      </w:r>
      <w:r w:rsidR="001148B3" w:rsidRPr="001148B3">
        <w:rPr>
          <w:szCs w:val="22"/>
        </w:rPr>
        <w:t>bjednatelem písemně odsouhlaseny</w:t>
      </w:r>
      <w:r w:rsidR="00396331">
        <w:rPr>
          <w:szCs w:val="22"/>
        </w:rPr>
        <w:t>,</w:t>
      </w:r>
      <w:r w:rsidR="001148B3" w:rsidRPr="001148B3">
        <w:rPr>
          <w:szCs w:val="22"/>
        </w:rPr>
        <w:t xml:space="preserve"> včetně délky objízdné trasy a počtu spojů (dále jen „</w:t>
      </w:r>
      <w:r w:rsidR="001148B3">
        <w:rPr>
          <w:b/>
          <w:bCs/>
          <w:szCs w:val="22"/>
        </w:rPr>
        <w:t>Výluka</w:t>
      </w:r>
      <w:r w:rsidR="001148B3" w:rsidRPr="001148B3">
        <w:rPr>
          <w:szCs w:val="22"/>
        </w:rPr>
        <w:t>“).</w:t>
      </w:r>
      <w:r w:rsidR="001148B3" w:rsidRPr="001148B3">
        <w:rPr>
          <w:b/>
          <w:szCs w:val="22"/>
        </w:rPr>
        <w:t xml:space="preserve"> </w:t>
      </w:r>
    </w:p>
    <w:p w14:paraId="522B3ABE" w14:textId="77777777" w:rsidR="00A81E8F" w:rsidRPr="00CA66A8" w:rsidRDefault="00F970C6" w:rsidP="008C119D">
      <w:pPr>
        <w:pStyle w:val="Odstavec1"/>
        <w:tabs>
          <w:tab w:val="clear" w:pos="644"/>
        </w:tabs>
        <w:ind w:left="567" w:hanging="567"/>
      </w:pPr>
      <w:r w:rsidRPr="00F970C6">
        <w:t xml:space="preserve">Vozové jízdní řády vozidel vycházející ze Závazných jízdních řádů </w:t>
      </w:r>
      <w:r w:rsidR="00731E8E">
        <w:t>L</w:t>
      </w:r>
      <w:r w:rsidRPr="00F970C6">
        <w:t xml:space="preserve">inek musí respektovat </w:t>
      </w:r>
      <w:proofErr w:type="spellStart"/>
      <w:r w:rsidRPr="00F970C6">
        <w:t>párovost</w:t>
      </w:r>
      <w:proofErr w:type="spellEnd"/>
      <w:r w:rsidRPr="00F970C6">
        <w:t xml:space="preserve"> spojů. Tyto spoje jsou vedeny buďto jako veřejné jízdy s cestujícími nebo jako technické přejezdy bez cestujících. </w:t>
      </w:r>
      <w:r w:rsidR="007532C3">
        <w:t>N</w:t>
      </w:r>
      <w:r w:rsidRPr="00F970C6">
        <w:t>ení</w:t>
      </w:r>
      <w:r w:rsidR="007532C3">
        <w:t>-li</w:t>
      </w:r>
      <w:r w:rsidRPr="00F970C6">
        <w:t xml:space="preserve"> účelné </w:t>
      </w:r>
      <w:r w:rsidR="007532C3">
        <w:t xml:space="preserve">zavádět </w:t>
      </w:r>
      <w:r w:rsidRPr="00F970C6">
        <w:t xml:space="preserve">v novém Závazném jízdním řádu celý pár </w:t>
      </w:r>
      <w:r w:rsidRPr="00F57919">
        <w:rPr>
          <w:szCs w:val="22"/>
        </w:rPr>
        <w:t>veřejných</w:t>
      </w:r>
      <w:r w:rsidRPr="00F970C6">
        <w:t xml:space="preserve"> spojů, bude Dopravci do páru ve Vozovém jízdním řádu stanoven hrazený technický přejezd. Toto neplatí pro spoje na začátku a na konci oběhu</w:t>
      </w:r>
      <w:r w:rsidR="00112958">
        <w:t>,</w:t>
      </w:r>
      <w:r w:rsidRPr="00F970C6">
        <w:t xml:space="preserve"> </w:t>
      </w:r>
      <w:r w:rsidR="00646F21">
        <w:t xml:space="preserve">pokud takto zavedený spoj </w:t>
      </w:r>
      <w:r w:rsidRPr="00F970C6">
        <w:t>Vozového jízdního řádu</w:t>
      </w:r>
      <w:r w:rsidR="00646F21">
        <w:t xml:space="preserve"> </w:t>
      </w:r>
      <w:r w:rsidR="00646F21" w:rsidRPr="00455D78">
        <w:t>končí nebo začíná v místě obvyklého odstavení /přistavení vozidla</w:t>
      </w:r>
      <w:r w:rsidRPr="00F970C6">
        <w:t xml:space="preserve">, pokud se </w:t>
      </w:r>
      <w:r w:rsidR="00646F21">
        <w:t xml:space="preserve">smluvní </w:t>
      </w:r>
      <w:r w:rsidRPr="00F970C6">
        <w:t>strany nedohodnou jinak.</w:t>
      </w:r>
    </w:p>
    <w:p w14:paraId="5F796097" w14:textId="2C13E366" w:rsidR="00A81E8F" w:rsidRPr="00CA66A8" w:rsidRDefault="00A81E8F" w:rsidP="008C119D">
      <w:pPr>
        <w:pStyle w:val="Odstavec1"/>
        <w:tabs>
          <w:tab w:val="clear" w:pos="644"/>
        </w:tabs>
        <w:ind w:left="567" w:hanging="567"/>
      </w:pPr>
      <w:r w:rsidRPr="00CA66A8">
        <w:t xml:space="preserve">Dopravce je povinen poskytnout </w:t>
      </w:r>
      <w:r w:rsidR="00752A27">
        <w:t>O</w:t>
      </w:r>
      <w:r w:rsidRPr="00CA66A8">
        <w:t xml:space="preserve">bjednateli při přípravě </w:t>
      </w:r>
      <w:r w:rsidR="00321CC1">
        <w:t>Z</w:t>
      </w:r>
      <w:r w:rsidRPr="00CA66A8">
        <w:t xml:space="preserve">ávazného jízdního řádu pro </w:t>
      </w:r>
      <w:r w:rsidRPr="00F57919">
        <w:rPr>
          <w:szCs w:val="22"/>
        </w:rPr>
        <w:t>následující</w:t>
      </w:r>
      <w:r w:rsidRPr="00CA66A8">
        <w:t xml:space="preserve"> období veškerou potřebnou součinnost, zejména</w:t>
      </w:r>
      <w:r w:rsidR="001B0593">
        <w:t>,</w:t>
      </w:r>
      <w:r w:rsidR="001B0593" w:rsidRPr="001B0593">
        <w:t xml:space="preserve"> </w:t>
      </w:r>
      <w:r w:rsidR="001B0593">
        <w:t>nikoli však výlučně</w:t>
      </w:r>
      <w:r w:rsidR="00E30C0B">
        <w:t>,</w:t>
      </w:r>
      <w:r w:rsidRPr="00CA66A8">
        <w:t xml:space="preserve"> konzultace týkající se reálnosti jízdních dob zvažovaných </w:t>
      </w:r>
      <w:r w:rsidR="00752A27">
        <w:t>O</w:t>
      </w:r>
      <w:r w:rsidRPr="00CA66A8">
        <w:t xml:space="preserve">bjednatelem a počtu </w:t>
      </w:r>
      <w:bookmarkStart w:id="5" w:name="_Hlk84883824"/>
      <w:r w:rsidR="001B0593" w:rsidRPr="00CA66A8">
        <w:t xml:space="preserve">vypravených vozidel </w:t>
      </w:r>
      <w:r w:rsidR="001B0593">
        <w:t>a</w:t>
      </w:r>
      <w:r w:rsidR="007A6117">
        <w:t> </w:t>
      </w:r>
      <w:r w:rsidR="001B0593">
        <w:t xml:space="preserve">personálu </w:t>
      </w:r>
      <w:r w:rsidR="001B0593" w:rsidRPr="00CA66A8">
        <w:t xml:space="preserve">nezbytných </w:t>
      </w:r>
      <w:bookmarkEnd w:id="5"/>
      <w:r w:rsidRPr="00CA66A8">
        <w:t>k zajištění provozu.</w:t>
      </w:r>
    </w:p>
    <w:p w14:paraId="4E7B6B54" w14:textId="77777777" w:rsidR="00A81E8F" w:rsidRPr="000765AF" w:rsidRDefault="00A81E8F" w:rsidP="008C119D">
      <w:pPr>
        <w:pStyle w:val="Odstavec1"/>
        <w:tabs>
          <w:tab w:val="clear" w:pos="644"/>
        </w:tabs>
        <w:ind w:left="567" w:hanging="567"/>
      </w:pPr>
      <w:r w:rsidRPr="00F57919">
        <w:rPr>
          <w:szCs w:val="22"/>
        </w:rPr>
        <w:t>Objednatel</w:t>
      </w:r>
      <w:r w:rsidRPr="00CA66A8">
        <w:t xml:space="preserve"> zašle </w:t>
      </w:r>
      <w:r w:rsidR="00321CC1">
        <w:t>Z</w:t>
      </w:r>
      <w:r w:rsidRPr="00CA66A8">
        <w:t xml:space="preserve">ávazný jízdní řád pro následující období </w:t>
      </w:r>
      <w:r w:rsidR="00321CC1">
        <w:t>D</w:t>
      </w:r>
      <w:r w:rsidRPr="00CA66A8">
        <w:t>opravci</w:t>
      </w:r>
      <w:r w:rsidR="00E42CED" w:rsidRPr="00CA66A8">
        <w:t xml:space="preserve"> vždy</w:t>
      </w:r>
      <w:r w:rsidRPr="00CA66A8">
        <w:t xml:space="preserve"> v dostatečném předstihu, nejpozději však 30 dnů před účinností změny jízdního řádu, a to postupem podle odst</w:t>
      </w:r>
      <w:r w:rsidR="00E42CED" w:rsidRPr="00CA66A8">
        <w:t>avce</w:t>
      </w:r>
      <w:r w:rsidRPr="00CA66A8">
        <w:t xml:space="preserve"> 12 tohoto článku. </w:t>
      </w:r>
      <w:r w:rsidR="00485C2C" w:rsidRPr="00CA66A8">
        <w:t xml:space="preserve">Uvedené lhůty se nevztahují na výlukové jízdní řády. V případě </w:t>
      </w:r>
      <w:r w:rsidR="00752A27">
        <w:t>V</w:t>
      </w:r>
      <w:r w:rsidR="00485C2C" w:rsidRPr="00CA66A8">
        <w:t>ýluk se pos</w:t>
      </w:r>
      <w:r w:rsidR="006A4B8C" w:rsidRPr="00CA66A8">
        <w:t>t</w:t>
      </w:r>
      <w:r w:rsidR="00485C2C" w:rsidRPr="00CA66A8">
        <w:t xml:space="preserve">upuje operativně s maximální součinností obou smluvních stran. </w:t>
      </w:r>
      <w:r w:rsidRPr="00CA66A8">
        <w:t xml:space="preserve">Dopravce je </w:t>
      </w:r>
      <w:r w:rsidR="00F04640" w:rsidRPr="00CA66A8">
        <w:t xml:space="preserve">ve všech případech </w:t>
      </w:r>
      <w:r w:rsidRPr="00CA66A8">
        <w:t xml:space="preserve">povinen bez zbytečného odkladu podat u příslušného </w:t>
      </w:r>
      <w:r w:rsidR="00C94BA4">
        <w:t>D</w:t>
      </w:r>
      <w:r w:rsidRPr="00CA66A8">
        <w:t>opravního úřadu žádost o schválení jízdního řádu od jeho požadované účinnosti splňující všechny náležitosti</w:t>
      </w:r>
      <w:r>
        <w:t xml:space="preserve"> požadované </w:t>
      </w:r>
      <w:r w:rsidRPr="0062351B">
        <w:t xml:space="preserve">platnými právními předpisy. </w:t>
      </w:r>
    </w:p>
    <w:p w14:paraId="6FD1539F" w14:textId="77777777" w:rsidR="00A81E8F" w:rsidRPr="00F57919" w:rsidRDefault="00A81E8F" w:rsidP="008C119D">
      <w:pPr>
        <w:pStyle w:val="Odstavec1"/>
        <w:tabs>
          <w:tab w:val="clear" w:pos="644"/>
        </w:tabs>
        <w:ind w:left="567" w:hanging="567"/>
        <w:rPr>
          <w:szCs w:val="22"/>
        </w:rPr>
      </w:pPr>
      <w:r w:rsidRPr="00F57919">
        <w:rPr>
          <w:szCs w:val="22"/>
        </w:rPr>
        <w:lastRenderedPageBreak/>
        <w:t xml:space="preserve">Dopravce je oprávněn odmítnout realizaci změny jízdního řádu požadované </w:t>
      </w:r>
      <w:r w:rsidR="00752A27" w:rsidRPr="00F57919">
        <w:rPr>
          <w:szCs w:val="22"/>
        </w:rPr>
        <w:t>O</w:t>
      </w:r>
      <w:r w:rsidRPr="00F57919">
        <w:rPr>
          <w:szCs w:val="22"/>
        </w:rPr>
        <w:t xml:space="preserve">bjednatelem v případě, že </w:t>
      </w:r>
      <w:r w:rsidR="00321CC1" w:rsidRPr="00F57919">
        <w:rPr>
          <w:szCs w:val="22"/>
        </w:rPr>
        <w:t>Z</w:t>
      </w:r>
      <w:r w:rsidRPr="00F57919">
        <w:rPr>
          <w:szCs w:val="22"/>
        </w:rPr>
        <w:t xml:space="preserve">ávazný jízdní řád byl </w:t>
      </w:r>
      <w:r w:rsidR="00321CC1" w:rsidRPr="00F57919">
        <w:rPr>
          <w:szCs w:val="22"/>
        </w:rPr>
        <w:t>O</w:t>
      </w:r>
      <w:r w:rsidRPr="00F57919">
        <w:rPr>
          <w:szCs w:val="22"/>
        </w:rPr>
        <w:t xml:space="preserve">bjednatelem uplatněn v rozporu </w:t>
      </w:r>
      <w:r w:rsidR="00550C8F" w:rsidRPr="00F57919">
        <w:rPr>
          <w:szCs w:val="22"/>
        </w:rPr>
        <w:t>s odst</w:t>
      </w:r>
      <w:r w:rsidR="00F04640" w:rsidRPr="00F57919">
        <w:rPr>
          <w:szCs w:val="22"/>
        </w:rPr>
        <w:t>avcem</w:t>
      </w:r>
      <w:r w:rsidR="00550C8F" w:rsidRPr="00F57919">
        <w:rPr>
          <w:szCs w:val="22"/>
        </w:rPr>
        <w:t xml:space="preserve"> </w:t>
      </w:r>
      <w:r w:rsidRPr="00F57919">
        <w:rPr>
          <w:szCs w:val="22"/>
        </w:rPr>
        <w:t>5</w:t>
      </w:r>
      <w:r w:rsidR="00550C8F" w:rsidRPr="00F57919">
        <w:rPr>
          <w:szCs w:val="22"/>
        </w:rPr>
        <w:t xml:space="preserve"> nebo 6</w:t>
      </w:r>
      <w:r w:rsidRPr="00F57919">
        <w:rPr>
          <w:szCs w:val="22"/>
        </w:rPr>
        <w:t xml:space="preserve"> tohoto článku. O této skutečnosti je </w:t>
      </w:r>
      <w:r w:rsidR="00752A27" w:rsidRPr="00F57919">
        <w:rPr>
          <w:szCs w:val="22"/>
        </w:rPr>
        <w:t>D</w:t>
      </w:r>
      <w:r w:rsidRPr="00F57919">
        <w:rPr>
          <w:szCs w:val="22"/>
        </w:rPr>
        <w:t xml:space="preserve">opravce povinen uvědomit </w:t>
      </w:r>
      <w:r w:rsidR="00752A27" w:rsidRPr="00F57919">
        <w:rPr>
          <w:szCs w:val="22"/>
        </w:rPr>
        <w:t>O</w:t>
      </w:r>
      <w:r w:rsidRPr="00F57919">
        <w:rPr>
          <w:szCs w:val="22"/>
        </w:rPr>
        <w:t xml:space="preserve">bjednatele do </w:t>
      </w:r>
      <w:r w:rsidR="002841F2" w:rsidRPr="00F57919">
        <w:rPr>
          <w:szCs w:val="22"/>
        </w:rPr>
        <w:t>3</w:t>
      </w:r>
      <w:r w:rsidRPr="00F57919">
        <w:rPr>
          <w:szCs w:val="22"/>
        </w:rPr>
        <w:t xml:space="preserve"> pracovních dnů od obdržení </w:t>
      </w:r>
      <w:r w:rsidR="00321CC1" w:rsidRPr="00F57919">
        <w:rPr>
          <w:szCs w:val="22"/>
        </w:rPr>
        <w:t>Z</w:t>
      </w:r>
      <w:r w:rsidRPr="00F57919">
        <w:rPr>
          <w:szCs w:val="22"/>
        </w:rPr>
        <w:t xml:space="preserve">ávazného jízdního řádu od </w:t>
      </w:r>
      <w:r w:rsidR="00321CC1" w:rsidRPr="00F57919">
        <w:rPr>
          <w:szCs w:val="22"/>
        </w:rPr>
        <w:t>O</w:t>
      </w:r>
      <w:r w:rsidRPr="00F57919">
        <w:rPr>
          <w:szCs w:val="22"/>
        </w:rPr>
        <w:t>bjednatele</w:t>
      </w:r>
      <w:r w:rsidR="00321CC1" w:rsidRPr="00F57919">
        <w:rPr>
          <w:szCs w:val="22"/>
        </w:rPr>
        <w:t xml:space="preserve"> n</w:t>
      </w:r>
      <w:r w:rsidR="00F22CF3" w:rsidRPr="00F57919">
        <w:rPr>
          <w:szCs w:val="22"/>
        </w:rPr>
        <w:t>ebo</w:t>
      </w:r>
      <w:r w:rsidR="00321CC1" w:rsidRPr="00F57919">
        <w:rPr>
          <w:szCs w:val="22"/>
        </w:rPr>
        <w:t xml:space="preserve"> jen jeho návrhu</w:t>
      </w:r>
      <w:r w:rsidRPr="00F57919">
        <w:rPr>
          <w:szCs w:val="22"/>
        </w:rPr>
        <w:t xml:space="preserve">. V případě, že </w:t>
      </w:r>
      <w:r w:rsidR="00752A27" w:rsidRPr="00F57919">
        <w:rPr>
          <w:szCs w:val="22"/>
        </w:rPr>
        <w:t>D</w:t>
      </w:r>
      <w:r w:rsidRPr="00F57919">
        <w:rPr>
          <w:szCs w:val="22"/>
        </w:rPr>
        <w:t xml:space="preserve">opravce ve stanovené lhůtě </w:t>
      </w:r>
      <w:r w:rsidR="00752A27" w:rsidRPr="00F57919">
        <w:rPr>
          <w:szCs w:val="22"/>
        </w:rPr>
        <w:t>O</w:t>
      </w:r>
      <w:r w:rsidRPr="00F57919">
        <w:rPr>
          <w:szCs w:val="22"/>
        </w:rPr>
        <w:t xml:space="preserve">bjednatele neuvědomí, </w:t>
      </w:r>
      <w:r w:rsidR="00F04640" w:rsidRPr="00F57919">
        <w:rPr>
          <w:szCs w:val="22"/>
        </w:rPr>
        <w:t>platí</w:t>
      </w:r>
      <w:r w:rsidRPr="00F57919">
        <w:rPr>
          <w:szCs w:val="22"/>
        </w:rPr>
        <w:t xml:space="preserve">, že </w:t>
      </w:r>
      <w:r w:rsidR="00E30C0B" w:rsidRPr="00F57919">
        <w:rPr>
          <w:szCs w:val="22"/>
        </w:rPr>
        <w:t>Z</w:t>
      </w:r>
      <w:r w:rsidRPr="00F57919">
        <w:rPr>
          <w:szCs w:val="22"/>
        </w:rPr>
        <w:t xml:space="preserve">ávazný jízdní řád uplatněný </w:t>
      </w:r>
      <w:r w:rsidR="00752A27" w:rsidRPr="00F57919">
        <w:rPr>
          <w:szCs w:val="22"/>
        </w:rPr>
        <w:t>O</w:t>
      </w:r>
      <w:r w:rsidRPr="00F57919">
        <w:rPr>
          <w:szCs w:val="22"/>
        </w:rPr>
        <w:t>bjednatelem je stanoven v souladu s odst</w:t>
      </w:r>
      <w:r w:rsidR="00F04640" w:rsidRPr="00F57919">
        <w:rPr>
          <w:szCs w:val="22"/>
        </w:rPr>
        <w:t>avci</w:t>
      </w:r>
      <w:r w:rsidRPr="00F57919">
        <w:rPr>
          <w:szCs w:val="22"/>
        </w:rPr>
        <w:t xml:space="preserve"> </w:t>
      </w:r>
      <w:r w:rsidR="002841F2" w:rsidRPr="00F57919">
        <w:rPr>
          <w:szCs w:val="22"/>
        </w:rPr>
        <w:t>5 a 6</w:t>
      </w:r>
      <w:r w:rsidRPr="00F57919">
        <w:rPr>
          <w:szCs w:val="22"/>
        </w:rPr>
        <w:t xml:space="preserve"> tohoto článku</w:t>
      </w:r>
      <w:r w:rsidR="007F374C" w:rsidRPr="00F57919">
        <w:rPr>
          <w:szCs w:val="22"/>
        </w:rPr>
        <w:t xml:space="preserve"> a Dopravce je</w:t>
      </w:r>
      <w:r w:rsidR="00B93545" w:rsidRPr="00F57919">
        <w:rPr>
          <w:szCs w:val="22"/>
        </w:rPr>
        <w:t>j</w:t>
      </w:r>
      <w:r w:rsidR="007F374C" w:rsidRPr="00F57919">
        <w:rPr>
          <w:szCs w:val="22"/>
        </w:rPr>
        <w:t xml:space="preserve"> akceptova</w:t>
      </w:r>
      <w:r w:rsidR="00B93545" w:rsidRPr="00F57919">
        <w:rPr>
          <w:szCs w:val="22"/>
        </w:rPr>
        <w:t>l</w:t>
      </w:r>
      <w:r w:rsidRPr="00F57919">
        <w:rPr>
          <w:szCs w:val="22"/>
        </w:rPr>
        <w:t>.</w:t>
      </w:r>
    </w:p>
    <w:p w14:paraId="4C82005C" w14:textId="484BBC00" w:rsidR="00F45D20" w:rsidRPr="00F57919" w:rsidRDefault="00AB0190" w:rsidP="008C119D">
      <w:pPr>
        <w:pStyle w:val="Odstavec1"/>
        <w:tabs>
          <w:tab w:val="clear" w:pos="644"/>
        </w:tabs>
        <w:ind w:left="567" w:hanging="567"/>
        <w:rPr>
          <w:szCs w:val="22"/>
        </w:rPr>
      </w:pPr>
      <w:r w:rsidRPr="00F57919">
        <w:rPr>
          <w:szCs w:val="22"/>
        </w:rPr>
        <w:t xml:space="preserve">V případě, že </w:t>
      </w:r>
      <w:r w:rsidR="00F22CF3" w:rsidRPr="00F57919">
        <w:rPr>
          <w:szCs w:val="22"/>
        </w:rPr>
        <w:t>Z</w:t>
      </w:r>
      <w:r w:rsidRPr="00F57919">
        <w:rPr>
          <w:szCs w:val="22"/>
        </w:rPr>
        <w:t xml:space="preserve">ávazný jízdní řád předložený </w:t>
      </w:r>
      <w:r w:rsidR="006E27DF" w:rsidRPr="00F57919">
        <w:rPr>
          <w:szCs w:val="22"/>
        </w:rPr>
        <w:t>O</w:t>
      </w:r>
      <w:r w:rsidRPr="00F57919">
        <w:rPr>
          <w:szCs w:val="22"/>
        </w:rPr>
        <w:t>bjednatelem vyžaduje vypravení dodatečného vozidla (autobusu)</w:t>
      </w:r>
      <w:r w:rsidR="0017547E" w:rsidRPr="00F57919">
        <w:rPr>
          <w:szCs w:val="22"/>
        </w:rPr>
        <w:t xml:space="preserve"> typu použitého v oblasti (svazku)</w:t>
      </w:r>
      <w:r w:rsidRPr="00F57919">
        <w:rPr>
          <w:szCs w:val="22"/>
        </w:rPr>
        <w:t xml:space="preserve">, </w:t>
      </w:r>
      <w:r w:rsidR="00C9794C" w:rsidRPr="00F57919">
        <w:rPr>
          <w:szCs w:val="22"/>
        </w:rPr>
        <w:t xml:space="preserve">dohodnou </w:t>
      </w:r>
      <w:r w:rsidR="00E24E72" w:rsidRPr="00F57919">
        <w:rPr>
          <w:szCs w:val="22"/>
        </w:rPr>
        <w:t xml:space="preserve">se smluvní strany </w:t>
      </w:r>
      <w:r w:rsidR="00C9794C" w:rsidRPr="00F57919">
        <w:rPr>
          <w:szCs w:val="22"/>
        </w:rPr>
        <w:t>zejména na typu</w:t>
      </w:r>
      <w:r w:rsidR="00E24E72" w:rsidRPr="00F57919">
        <w:rPr>
          <w:szCs w:val="22"/>
        </w:rPr>
        <w:t>,</w:t>
      </w:r>
      <w:r w:rsidR="00C9794C" w:rsidRPr="00F57919">
        <w:rPr>
          <w:szCs w:val="22"/>
        </w:rPr>
        <w:t xml:space="preserve"> specifikaci </w:t>
      </w:r>
      <w:r w:rsidR="00E24E72" w:rsidRPr="00F57919">
        <w:rPr>
          <w:szCs w:val="22"/>
        </w:rPr>
        <w:t xml:space="preserve">a termínu nasazení </w:t>
      </w:r>
      <w:r w:rsidR="00C9794C" w:rsidRPr="00F57919">
        <w:rPr>
          <w:szCs w:val="22"/>
        </w:rPr>
        <w:t>dodatečného vozidla</w:t>
      </w:r>
      <w:r w:rsidR="00E24E72" w:rsidRPr="00F57919">
        <w:rPr>
          <w:szCs w:val="22"/>
        </w:rPr>
        <w:t xml:space="preserve"> s ohledem na možnosti zajištění dodatečného vozidla</w:t>
      </w:r>
      <w:r w:rsidR="007D4A36" w:rsidRPr="00F57919">
        <w:rPr>
          <w:szCs w:val="22"/>
        </w:rPr>
        <w:t>.</w:t>
      </w:r>
      <w:r w:rsidR="00C9794C" w:rsidRPr="00F57919">
        <w:rPr>
          <w:szCs w:val="22"/>
        </w:rPr>
        <w:t xml:space="preserve"> </w:t>
      </w:r>
      <w:r w:rsidR="007D4A36" w:rsidRPr="00F57919">
        <w:rPr>
          <w:szCs w:val="22"/>
        </w:rPr>
        <w:t>N</w:t>
      </w:r>
      <w:r w:rsidR="00C9794C" w:rsidRPr="00F57919">
        <w:rPr>
          <w:szCs w:val="22"/>
        </w:rPr>
        <w:t>ásledně</w:t>
      </w:r>
      <w:r w:rsidR="001B6C61" w:rsidRPr="00F57919">
        <w:rPr>
          <w:szCs w:val="22"/>
        </w:rPr>
        <w:t xml:space="preserve"> Dopravce předloží Objednateli kalkulaci dodatečných nákladů na jeho provoz, a to buď výši leasingových splátek v případě leasingu nebo platby za pronájem vozidla nebo jiné formy užívacího vztahu (např. na základě smlouvy s jiným dopravcem) nebo zvýšení fixních nákladů doložením pořizovací ceny a z ní plynoucích odpisů, s tím že účetní odpis je v souladu se standardem kvality stanoven na 9 let</w:t>
      </w:r>
      <w:r w:rsidR="00C214B2" w:rsidRPr="00F57919">
        <w:rPr>
          <w:szCs w:val="22"/>
        </w:rPr>
        <w:t>. V</w:t>
      </w:r>
      <w:r w:rsidR="001B6C61" w:rsidRPr="00F57919">
        <w:rPr>
          <w:szCs w:val="22"/>
        </w:rPr>
        <w:t> případě zařazení staršího vozidla se odpisy odvíjejí od zůstatkové účetní ceny z majetku Dopravce nebo od ceny pořízení takového vozidla, tak aby celková doba odpisu nepřekročila 9 let. Dopravce je oprávněn k takto vypravovanému vozidlu započítat též nezbytné náklady na jeho údržbu a opravy, případně zvýšené náklady spojené s dalším provozním personálem</w:t>
      </w:r>
      <w:r w:rsidR="0087101F" w:rsidRPr="00F57919">
        <w:rPr>
          <w:szCs w:val="22"/>
        </w:rPr>
        <w:t>,</w:t>
      </w:r>
      <w:r w:rsidR="001B6C61" w:rsidRPr="00F57919">
        <w:rPr>
          <w:szCs w:val="22"/>
        </w:rPr>
        <w:t xml:space="preserve"> a to včetně provozních režijních nákladů</w:t>
      </w:r>
      <w:r w:rsidR="008B416B" w:rsidRPr="00F57919">
        <w:rPr>
          <w:szCs w:val="22"/>
        </w:rPr>
        <w:t xml:space="preserve">. </w:t>
      </w:r>
      <w:r w:rsidR="00C420DE" w:rsidRPr="00F57919">
        <w:rPr>
          <w:szCs w:val="22"/>
        </w:rPr>
        <w:t>Vznikne-li zavedením dalšího vozidla potřeba dalšího řidiče</w:t>
      </w:r>
      <w:r w:rsidR="007D4A36" w:rsidRPr="00F57919">
        <w:rPr>
          <w:szCs w:val="22"/>
        </w:rPr>
        <w:t>,</w:t>
      </w:r>
      <w:r w:rsidR="00C420DE" w:rsidRPr="00F57919">
        <w:rPr>
          <w:szCs w:val="22"/>
        </w:rPr>
        <w:t xml:space="preserve"> má </w:t>
      </w:r>
      <w:r w:rsidR="00795FB0" w:rsidRPr="00F57919">
        <w:rPr>
          <w:szCs w:val="22"/>
        </w:rPr>
        <w:t>D</w:t>
      </w:r>
      <w:r w:rsidR="00C420DE" w:rsidRPr="00F57919">
        <w:rPr>
          <w:szCs w:val="22"/>
        </w:rPr>
        <w:t>opravce nárok na úhradu těchto dodatečných nákladů, které se rovnají: průměrná mzda dodatečného řidiče/řidičů (dle přílohy č. 4 list „mzdové náklady“ v aktualizované ceně roku zavedení) mínus mzdové náklady vyplývající z úhrady CDDV (</w:t>
      </w:r>
      <w:r w:rsidR="00290D45" w:rsidRPr="00F57919">
        <w:rPr>
          <w:szCs w:val="22"/>
        </w:rPr>
        <w:t xml:space="preserve">ujeté </w:t>
      </w:r>
      <w:r w:rsidR="00C420DE" w:rsidRPr="00F57919">
        <w:rPr>
          <w:szCs w:val="22"/>
        </w:rPr>
        <w:t>nové km krát součet položek mzdových nákladů (řádky 6 a 7 v příloze č. 4 v aktualizované ceně roku zavedení podle typu vozidla)</w:t>
      </w:r>
      <w:r w:rsidR="00290D45" w:rsidRPr="00F57919">
        <w:rPr>
          <w:szCs w:val="22"/>
        </w:rPr>
        <w:t>)</w:t>
      </w:r>
      <w:r w:rsidR="00C420DE" w:rsidRPr="00F57919">
        <w:rPr>
          <w:szCs w:val="22"/>
        </w:rPr>
        <w:t xml:space="preserve">. </w:t>
      </w:r>
      <w:r w:rsidR="001B6C61" w:rsidRPr="00F57919">
        <w:rPr>
          <w:szCs w:val="22"/>
        </w:rPr>
        <w:t xml:space="preserve">Náklady na vozidlo (odpisy nebo leasing nebo jinou formu pronájmu) a náklady na jeho údržbu a opravy se započtou jen podílem jeho využití na zajištění veřejných služeb dle této </w:t>
      </w:r>
      <w:r w:rsidR="00CE3492" w:rsidRPr="00F57919">
        <w:rPr>
          <w:szCs w:val="22"/>
        </w:rPr>
        <w:t>S</w:t>
      </w:r>
      <w:r w:rsidR="001B6C61" w:rsidRPr="00F57919">
        <w:rPr>
          <w:szCs w:val="22"/>
        </w:rPr>
        <w:t xml:space="preserve">mlouvy. Uvedené náklady </w:t>
      </w:r>
      <w:r w:rsidR="00515AB7" w:rsidRPr="00F57919">
        <w:rPr>
          <w:szCs w:val="22"/>
        </w:rPr>
        <w:t>související s </w:t>
      </w:r>
      <w:r w:rsidR="001B6C61" w:rsidRPr="00F57919">
        <w:rPr>
          <w:szCs w:val="22"/>
        </w:rPr>
        <w:t>dodatečně vypraven</w:t>
      </w:r>
      <w:r w:rsidR="00515AB7" w:rsidRPr="00F57919">
        <w:rPr>
          <w:szCs w:val="22"/>
        </w:rPr>
        <w:t>ým</w:t>
      </w:r>
      <w:r w:rsidR="001B6C61" w:rsidRPr="00F57919">
        <w:rPr>
          <w:szCs w:val="22"/>
        </w:rPr>
        <w:t xml:space="preserve"> vozidl</w:t>
      </w:r>
      <w:r w:rsidR="00515AB7" w:rsidRPr="00F57919">
        <w:rPr>
          <w:szCs w:val="22"/>
        </w:rPr>
        <w:t>em</w:t>
      </w:r>
      <w:r w:rsidR="001B6C61" w:rsidRPr="00F57919">
        <w:rPr>
          <w:szCs w:val="22"/>
        </w:rPr>
        <w:t xml:space="preserve"> je Dopravce Objednateli povinen prokazatelně doložit. Objednatel je oprávněn ke kontrole účetních podkladů, kterými Dopravce dokladuje výši nákladů na dodatečně vypravené vozidlo a náklady s tím spojené. Objednatel je též oprávněn vyžádat si kopie uvedených dokladů nebo je kontrolovat prezenčně u </w:t>
      </w:r>
      <w:r w:rsidR="00A25624" w:rsidRPr="00F57919">
        <w:rPr>
          <w:szCs w:val="22"/>
        </w:rPr>
        <w:t>D</w:t>
      </w:r>
      <w:r w:rsidR="001B6C61" w:rsidRPr="00F57919">
        <w:rPr>
          <w:szCs w:val="22"/>
        </w:rPr>
        <w:t>opravce a</w:t>
      </w:r>
      <w:r w:rsidR="007A6117">
        <w:rPr>
          <w:szCs w:val="22"/>
        </w:rPr>
        <w:t> </w:t>
      </w:r>
      <w:r w:rsidR="001B6C61" w:rsidRPr="00F57919">
        <w:rPr>
          <w:szCs w:val="22"/>
        </w:rPr>
        <w:t xml:space="preserve">současně si pořídit jejich kopie. O výši nákladů dodatečně vypraveného vozidla (autobusu) nezbytného k zajištění plnění závazku </w:t>
      </w:r>
      <w:r w:rsidR="006B57F4" w:rsidRPr="00F57919">
        <w:rPr>
          <w:szCs w:val="22"/>
        </w:rPr>
        <w:t>V</w:t>
      </w:r>
      <w:r w:rsidR="001B6C61" w:rsidRPr="00F57919">
        <w:rPr>
          <w:szCs w:val="22"/>
        </w:rPr>
        <w:t xml:space="preserve">eřejné služby v souladu s novým </w:t>
      </w:r>
      <w:r w:rsidR="00896A12" w:rsidRPr="00F57919">
        <w:rPr>
          <w:szCs w:val="22"/>
        </w:rPr>
        <w:t>Z</w:t>
      </w:r>
      <w:r w:rsidR="001B6C61" w:rsidRPr="00F57919">
        <w:rPr>
          <w:szCs w:val="22"/>
        </w:rPr>
        <w:t xml:space="preserve">ávazným jízdním řádem stanoveným Objednatelem </w:t>
      </w:r>
      <w:r w:rsidR="0032450C" w:rsidRPr="00F57919">
        <w:rPr>
          <w:szCs w:val="22"/>
        </w:rPr>
        <w:t>sepíšou</w:t>
      </w:r>
      <w:r w:rsidR="001B6C61" w:rsidRPr="00F57919">
        <w:rPr>
          <w:szCs w:val="22"/>
        </w:rPr>
        <w:t xml:space="preserve"> smluvní strany písemný protokol, s jehož obsahem musí souhlasit obě smluvní strany. </w:t>
      </w:r>
      <w:r w:rsidRPr="00F57919">
        <w:rPr>
          <w:szCs w:val="22"/>
        </w:rPr>
        <w:t xml:space="preserve">Do doby </w:t>
      </w:r>
      <w:r w:rsidR="000F6829" w:rsidRPr="00F57919">
        <w:rPr>
          <w:szCs w:val="22"/>
        </w:rPr>
        <w:t>sepsání oboustranně odsouhlaseného protokolu dle předcházející věty</w:t>
      </w:r>
      <w:r w:rsidRPr="00F57919">
        <w:rPr>
          <w:szCs w:val="22"/>
        </w:rPr>
        <w:t xml:space="preserve">, popřípadě do doby úpravy </w:t>
      </w:r>
      <w:r w:rsidR="00F22CF3" w:rsidRPr="00F57919">
        <w:rPr>
          <w:szCs w:val="22"/>
        </w:rPr>
        <w:t>Z</w:t>
      </w:r>
      <w:r w:rsidRPr="00F57919">
        <w:rPr>
          <w:szCs w:val="22"/>
        </w:rPr>
        <w:t xml:space="preserve">ávazného jízdního řádu ze strany </w:t>
      </w:r>
      <w:r w:rsidR="006E27DF" w:rsidRPr="00F57919">
        <w:rPr>
          <w:szCs w:val="22"/>
        </w:rPr>
        <w:t>O</w:t>
      </w:r>
      <w:r w:rsidRPr="00F57919">
        <w:rPr>
          <w:szCs w:val="22"/>
        </w:rPr>
        <w:t>bjednatele</w:t>
      </w:r>
      <w:r w:rsidR="006E27DF" w:rsidRPr="00F57919">
        <w:rPr>
          <w:szCs w:val="22"/>
        </w:rPr>
        <w:t>,</w:t>
      </w:r>
      <w:r w:rsidRPr="00F57919">
        <w:rPr>
          <w:szCs w:val="22"/>
        </w:rPr>
        <w:t xml:space="preserve"> tak aby odpovídal požadavkům tohoto článku, je </w:t>
      </w:r>
      <w:r w:rsidR="006E27DF" w:rsidRPr="00F57919">
        <w:rPr>
          <w:szCs w:val="22"/>
        </w:rPr>
        <w:t>D</w:t>
      </w:r>
      <w:r w:rsidRPr="00F57919">
        <w:rPr>
          <w:szCs w:val="22"/>
        </w:rPr>
        <w:t xml:space="preserve">opravce povinen zajišťovat </w:t>
      </w:r>
      <w:r w:rsidR="00CC3193" w:rsidRPr="00F57919">
        <w:rPr>
          <w:szCs w:val="22"/>
        </w:rPr>
        <w:t>VS</w:t>
      </w:r>
      <w:r w:rsidRPr="00F57919">
        <w:rPr>
          <w:szCs w:val="22"/>
        </w:rPr>
        <w:t xml:space="preserve"> v rozsahu posledního </w:t>
      </w:r>
      <w:r w:rsidR="005B6222" w:rsidRPr="00F57919">
        <w:rPr>
          <w:szCs w:val="22"/>
        </w:rPr>
        <w:t>Z</w:t>
      </w:r>
      <w:r w:rsidRPr="00F57919">
        <w:rPr>
          <w:szCs w:val="22"/>
        </w:rPr>
        <w:t xml:space="preserve">ávazného jízdního řádu stanoveného </w:t>
      </w:r>
      <w:r w:rsidR="006E27DF" w:rsidRPr="00F57919">
        <w:rPr>
          <w:szCs w:val="22"/>
        </w:rPr>
        <w:t>O</w:t>
      </w:r>
      <w:r w:rsidRPr="00F57919">
        <w:rPr>
          <w:szCs w:val="22"/>
        </w:rPr>
        <w:t>bjednat</w:t>
      </w:r>
      <w:r w:rsidR="001667D2" w:rsidRPr="00F57919">
        <w:rPr>
          <w:szCs w:val="22"/>
        </w:rPr>
        <w:t>elem v souladu s tímto článkem.</w:t>
      </w:r>
      <w:r w:rsidR="00B5788E" w:rsidRPr="00F57919">
        <w:rPr>
          <w:szCs w:val="22"/>
        </w:rPr>
        <w:t xml:space="preserve"> Pokud by se jednalo o vozidlo hrazené jiným objednatelem/objednateli, musí </w:t>
      </w:r>
      <w:r w:rsidR="006E27DF" w:rsidRPr="00F57919">
        <w:rPr>
          <w:szCs w:val="22"/>
        </w:rPr>
        <w:t>D</w:t>
      </w:r>
      <w:r w:rsidR="00B5788E" w:rsidRPr="00F57919">
        <w:rPr>
          <w:szCs w:val="22"/>
        </w:rPr>
        <w:t>opravce doložit snížení nákladů pro tohoto/tyto objednatele v poměru využití vozidla na zajištění veřejných služeb sdíleným s dalším objednatelem/objednateli</w:t>
      </w:r>
      <w:r w:rsidR="00F57177" w:rsidRPr="00F57919">
        <w:rPr>
          <w:szCs w:val="22"/>
        </w:rPr>
        <w:t>.</w:t>
      </w:r>
      <w:r w:rsidR="00D40E16" w:rsidRPr="00F57919">
        <w:rPr>
          <w:szCs w:val="22"/>
        </w:rPr>
        <w:t xml:space="preserve"> V případě, že </w:t>
      </w:r>
      <w:r w:rsidR="006E27DF" w:rsidRPr="00F57919">
        <w:rPr>
          <w:szCs w:val="22"/>
        </w:rPr>
        <w:t>D</w:t>
      </w:r>
      <w:r w:rsidR="00D40E16" w:rsidRPr="00F57919">
        <w:rPr>
          <w:szCs w:val="22"/>
        </w:rPr>
        <w:t xml:space="preserve">opravce využije vozidlo, jehož náklady uvedené v tomto odstavci jsou již hrazeny </w:t>
      </w:r>
      <w:r w:rsidR="006E27DF" w:rsidRPr="00F57919">
        <w:rPr>
          <w:szCs w:val="22"/>
        </w:rPr>
        <w:t>O</w:t>
      </w:r>
      <w:r w:rsidR="00D40E16" w:rsidRPr="00F57919">
        <w:rPr>
          <w:szCs w:val="22"/>
        </w:rPr>
        <w:t>bjednatelem</w:t>
      </w:r>
      <w:r w:rsidR="00FD48B8" w:rsidRPr="00F57919">
        <w:rPr>
          <w:szCs w:val="22"/>
        </w:rPr>
        <w:t>,</w:t>
      </w:r>
      <w:r w:rsidR="00D40E16" w:rsidRPr="00F57919">
        <w:rPr>
          <w:szCs w:val="22"/>
        </w:rPr>
        <w:t xml:space="preserve"> a to i na základě jiné smlouvy s</w:t>
      </w:r>
      <w:r w:rsidR="00FD48B8" w:rsidRPr="00F57919">
        <w:rPr>
          <w:szCs w:val="22"/>
        </w:rPr>
        <w:t> </w:t>
      </w:r>
      <w:r w:rsidR="006E27DF" w:rsidRPr="00F57919">
        <w:rPr>
          <w:szCs w:val="22"/>
        </w:rPr>
        <w:t>D</w:t>
      </w:r>
      <w:r w:rsidR="00D40E16" w:rsidRPr="00F57919">
        <w:rPr>
          <w:szCs w:val="22"/>
        </w:rPr>
        <w:t>opravcem</w:t>
      </w:r>
      <w:r w:rsidR="00FD48B8" w:rsidRPr="00F57919">
        <w:rPr>
          <w:szCs w:val="22"/>
        </w:rPr>
        <w:t>,</w:t>
      </w:r>
      <w:r w:rsidR="00D40E16" w:rsidRPr="00F57919">
        <w:rPr>
          <w:szCs w:val="22"/>
        </w:rPr>
        <w:t xml:space="preserve"> nemá </w:t>
      </w:r>
      <w:r w:rsidR="006E27DF" w:rsidRPr="00F57919">
        <w:rPr>
          <w:szCs w:val="22"/>
        </w:rPr>
        <w:t>D</w:t>
      </w:r>
      <w:r w:rsidR="00D40E16" w:rsidRPr="00F57919">
        <w:rPr>
          <w:szCs w:val="22"/>
        </w:rPr>
        <w:t>opravce na jejich další úhradu nárok.</w:t>
      </w:r>
      <w:r w:rsidR="008F36AB" w:rsidRPr="00F57919">
        <w:rPr>
          <w:szCs w:val="22"/>
        </w:rPr>
        <w:t xml:space="preserve"> </w:t>
      </w:r>
      <w:r w:rsidR="002E05FA" w:rsidRPr="00F57919">
        <w:rPr>
          <w:szCs w:val="22"/>
        </w:rPr>
        <w:t xml:space="preserve">Ujeté </w:t>
      </w:r>
      <w:r w:rsidR="00535F38" w:rsidRPr="00F57919">
        <w:rPr>
          <w:szCs w:val="22"/>
        </w:rPr>
        <w:t>L</w:t>
      </w:r>
      <w:r w:rsidR="002E05FA" w:rsidRPr="00F57919">
        <w:rPr>
          <w:szCs w:val="22"/>
        </w:rPr>
        <w:t xml:space="preserve">inkové km zajišťované dodatečně vypraveným vozidlem budou hrazeny </w:t>
      </w:r>
      <w:r w:rsidR="006E27DF" w:rsidRPr="00F57919">
        <w:rPr>
          <w:szCs w:val="22"/>
        </w:rPr>
        <w:t>D</w:t>
      </w:r>
      <w:r w:rsidR="002E05FA" w:rsidRPr="00F57919">
        <w:rPr>
          <w:szCs w:val="22"/>
        </w:rPr>
        <w:t>odatečnou cenou dopravního výkonu, k </w:t>
      </w:r>
      <w:r w:rsidR="001245AD" w:rsidRPr="00F57919">
        <w:rPr>
          <w:szCs w:val="22"/>
        </w:rPr>
        <w:t>nim</w:t>
      </w:r>
      <w:r w:rsidR="002E05FA" w:rsidRPr="00F57919">
        <w:rPr>
          <w:szCs w:val="22"/>
        </w:rPr>
        <w:t xml:space="preserve"> se připočte příslušný podíl výše uvedených nákladů</w:t>
      </w:r>
      <w:r w:rsidR="006E27DF" w:rsidRPr="00F57919">
        <w:rPr>
          <w:szCs w:val="22"/>
        </w:rPr>
        <w:t xml:space="preserve"> (připadajících k účtovanému období)</w:t>
      </w:r>
      <w:r w:rsidR="002E05FA" w:rsidRPr="00F57919">
        <w:rPr>
          <w:szCs w:val="22"/>
        </w:rPr>
        <w:t>. V</w:t>
      </w:r>
      <w:r w:rsidR="008F36AB" w:rsidRPr="00F57919">
        <w:rPr>
          <w:szCs w:val="22"/>
        </w:rPr>
        <w:t> případě zajištění výlukových/objížďkových výkonů, které budou vyžadovat vypravení dodatečného vozidla (autobusu), se postupuje dle tohoto odstavce obdobně.</w:t>
      </w:r>
      <w:r w:rsidR="002E1641" w:rsidRPr="00F57919">
        <w:rPr>
          <w:szCs w:val="22"/>
        </w:rPr>
        <w:t xml:space="preserve"> V</w:t>
      </w:r>
      <w:r w:rsidR="00C214B2" w:rsidRPr="00F57919">
        <w:rPr>
          <w:szCs w:val="22"/>
        </w:rPr>
        <w:t> </w:t>
      </w:r>
      <w:r w:rsidR="002E1641" w:rsidRPr="00F57919">
        <w:rPr>
          <w:szCs w:val="22"/>
        </w:rPr>
        <w:t xml:space="preserve">případě </w:t>
      </w:r>
      <w:r w:rsidR="005B6222" w:rsidRPr="00F57919">
        <w:rPr>
          <w:szCs w:val="22"/>
        </w:rPr>
        <w:t>V</w:t>
      </w:r>
      <w:r w:rsidR="002E1641" w:rsidRPr="00F57919">
        <w:rPr>
          <w:szCs w:val="22"/>
        </w:rPr>
        <w:t>ýluk z důvodu neprodleného řešení havárií</w:t>
      </w:r>
      <w:r w:rsidR="001245AD" w:rsidRPr="00F57919">
        <w:rPr>
          <w:szCs w:val="22"/>
        </w:rPr>
        <w:t xml:space="preserve"> (např. silniční </w:t>
      </w:r>
      <w:r w:rsidR="002E1641" w:rsidRPr="00F57919">
        <w:rPr>
          <w:szCs w:val="22"/>
        </w:rPr>
        <w:t>infrastruktury</w:t>
      </w:r>
      <w:r w:rsidR="001245AD" w:rsidRPr="00F57919">
        <w:rPr>
          <w:szCs w:val="22"/>
        </w:rPr>
        <w:t>)</w:t>
      </w:r>
      <w:r w:rsidR="002E1641" w:rsidRPr="00F57919">
        <w:rPr>
          <w:szCs w:val="22"/>
        </w:rPr>
        <w:t xml:space="preserve"> smluvní strany souhlasí s dodatečným projednáním případných zvýšených nákladů (fixní složky nebo leasing</w:t>
      </w:r>
      <w:r w:rsidR="001245AD" w:rsidRPr="00F57919">
        <w:rPr>
          <w:szCs w:val="22"/>
        </w:rPr>
        <w:t>/pronájem</w:t>
      </w:r>
      <w:r w:rsidR="002E1641" w:rsidRPr="00F57919">
        <w:rPr>
          <w:szCs w:val="22"/>
        </w:rPr>
        <w:t xml:space="preserve">) na použité vozidlo nad základní počet vozidel </w:t>
      </w:r>
      <w:r w:rsidR="00F22CF3" w:rsidRPr="00F57919">
        <w:rPr>
          <w:szCs w:val="22"/>
        </w:rPr>
        <w:t xml:space="preserve">ve svazku </w:t>
      </w:r>
      <w:r w:rsidR="002E1641" w:rsidRPr="00F57919">
        <w:rPr>
          <w:szCs w:val="22"/>
        </w:rPr>
        <w:t>včetně záloh</w:t>
      </w:r>
      <w:r w:rsidR="00AB0181" w:rsidRPr="00F57919">
        <w:rPr>
          <w:szCs w:val="22"/>
        </w:rPr>
        <w:t xml:space="preserve"> dle pravidel uvedených v tomto odstavci.</w:t>
      </w:r>
      <w:r w:rsidR="009A2DEF" w:rsidRPr="00F57919">
        <w:rPr>
          <w:szCs w:val="22"/>
        </w:rPr>
        <w:t xml:space="preserve"> </w:t>
      </w:r>
      <w:r w:rsidR="00A908EF" w:rsidRPr="00F57919">
        <w:rPr>
          <w:szCs w:val="22"/>
        </w:rPr>
        <w:t xml:space="preserve">Náklady doložené dle tohoto odstavce budou sestaveny do struktury </w:t>
      </w:r>
      <w:r w:rsidR="00A908EF" w:rsidRPr="004A5948">
        <w:rPr>
          <w:szCs w:val="22"/>
        </w:rPr>
        <w:t xml:space="preserve">přílohy č. </w:t>
      </w:r>
      <w:r w:rsidR="0032450C" w:rsidRPr="004A5948">
        <w:rPr>
          <w:szCs w:val="22"/>
        </w:rPr>
        <w:t>4b – list</w:t>
      </w:r>
      <w:r w:rsidR="00A36E7C" w:rsidRPr="004A5948">
        <w:rPr>
          <w:szCs w:val="22"/>
        </w:rPr>
        <w:t xml:space="preserve"> čl. III odst. 10</w:t>
      </w:r>
      <w:r w:rsidR="00A908EF" w:rsidRPr="004A5948">
        <w:rPr>
          <w:szCs w:val="22"/>
        </w:rPr>
        <w:t xml:space="preserve"> (jen</w:t>
      </w:r>
      <w:r w:rsidR="00A908EF" w:rsidRPr="00F57919">
        <w:rPr>
          <w:szCs w:val="22"/>
        </w:rPr>
        <w:t xml:space="preserve"> oprávněné náklady a budou v dalším roce indexovány postupem stanoveným touto </w:t>
      </w:r>
      <w:r w:rsidR="00BC290E" w:rsidRPr="00F57919">
        <w:rPr>
          <w:szCs w:val="22"/>
        </w:rPr>
        <w:t>S</w:t>
      </w:r>
      <w:r w:rsidR="00A908EF" w:rsidRPr="00F57919">
        <w:rPr>
          <w:szCs w:val="22"/>
        </w:rPr>
        <w:t>mlouvou</w:t>
      </w:r>
      <w:r w:rsidR="00D5241B" w:rsidRPr="00F57919">
        <w:rPr>
          <w:szCs w:val="22"/>
        </w:rPr>
        <w:t xml:space="preserve"> v čl. VII a </w:t>
      </w:r>
      <w:r w:rsidR="00757A8E" w:rsidRPr="00F57919">
        <w:rPr>
          <w:szCs w:val="22"/>
        </w:rPr>
        <w:t xml:space="preserve">dle stejného čísla řádku v </w:t>
      </w:r>
      <w:r w:rsidR="00D5241B" w:rsidRPr="00F57919">
        <w:rPr>
          <w:szCs w:val="22"/>
        </w:rPr>
        <w:t>příloze č. 6)</w:t>
      </w:r>
      <w:r w:rsidR="00F45D20" w:rsidRPr="00F57919">
        <w:rPr>
          <w:szCs w:val="22"/>
        </w:rPr>
        <w:t>.</w:t>
      </w:r>
    </w:p>
    <w:p w14:paraId="32549E2B" w14:textId="77777777" w:rsidR="00980F91" w:rsidRDefault="002D7CCB" w:rsidP="008C119D">
      <w:pPr>
        <w:pStyle w:val="Odstavec1"/>
        <w:tabs>
          <w:tab w:val="clear" w:pos="644"/>
        </w:tabs>
        <w:ind w:left="567" w:hanging="567"/>
      </w:pPr>
      <w:r>
        <w:lastRenderedPageBreak/>
        <w:t xml:space="preserve">Pokud by došlo v případě </w:t>
      </w:r>
      <w:r w:rsidR="005B6222">
        <w:t>V</w:t>
      </w:r>
      <w:r>
        <w:t xml:space="preserve">ýluky </w:t>
      </w:r>
      <w:r w:rsidR="002C5C31">
        <w:t xml:space="preserve">nebo jiného dopravního opatření </w:t>
      </w:r>
      <w:r>
        <w:t xml:space="preserve">k potřebě jiného typu vozidla (např. z </w:t>
      </w:r>
      <w:r w:rsidRPr="00F57919">
        <w:rPr>
          <w:szCs w:val="22"/>
        </w:rPr>
        <w:t>důvodu</w:t>
      </w:r>
      <w:r>
        <w:t xml:space="preserve"> neprojetí vozidla objízdnou trasou nebo nevyhovujícím dočasném obratišti) než je uveden v tomto svazku, je </w:t>
      </w:r>
      <w:r w:rsidR="002C5C31">
        <w:t xml:space="preserve">Objednatel </w:t>
      </w:r>
      <w:r w:rsidR="002C5C31" w:rsidRPr="004A5948">
        <w:t xml:space="preserve">oprávněn požádat </w:t>
      </w:r>
      <w:r w:rsidR="00CF2548" w:rsidRPr="004A5948">
        <w:t xml:space="preserve">Dopravce </w:t>
      </w:r>
      <w:r w:rsidR="002C5C31" w:rsidRPr="004A5948">
        <w:t xml:space="preserve">o předložení kalkulace nákladů </w:t>
      </w:r>
      <w:r w:rsidRPr="004A5948">
        <w:t>provoz</w:t>
      </w:r>
      <w:r w:rsidR="002C5C31" w:rsidRPr="004A5948">
        <w:t>u</w:t>
      </w:r>
      <w:r w:rsidRPr="004A5948">
        <w:t xml:space="preserve"> </w:t>
      </w:r>
      <w:r w:rsidR="00837164" w:rsidRPr="004A5948">
        <w:t>dodatečné</w:t>
      </w:r>
      <w:r w:rsidR="00CF2548" w:rsidRPr="004A5948">
        <w:t>ho</w:t>
      </w:r>
      <w:r w:rsidR="00837164" w:rsidRPr="004A5948">
        <w:t xml:space="preserve"> vozidl</w:t>
      </w:r>
      <w:r w:rsidR="002C5C31" w:rsidRPr="004A5948">
        <w:t>a</w:t>
      </w:r>
      <w:r w:rsidR="000A4BCD" w:rsidRPr="004A5948">
        <w:t xml:space="preserve"> </w:t>
      </w:r>
      <w:r w:rsidR="00837164" w:rsidRPr="004A5948">
        <w:t xml:space="preserve">jiného typu </w:t>
      </w:r>
      <w:r w:rsidR="000A4BCD" w:rsidRPr="004A5948">
        <w:t>postupem dle přílohy č. 4 b)</w:t>
      </w:r>
      <w:r w:rsidRPr="004A5948">
        <w:t xml:space="preserve"> </w:t>
      </w:r>
      <w:r w:rsidR="00CF2548" w:rsidRPr="004A5948">
        <w:t>–</w:t>
      </w:r>
      <w:r w:rsidR="00837164" w:rsidRPr="004A5948">
        <w:t xml:space="preserve"> </w:t>
      </w:r>
      <w:r w:rsidR="000A4BCD" w:rsidRPr="004A5948">
        <w:t xml:space="preserve">list </w:t>
      </w:r>
      <w:r w:rsidR="00837164" w:rsidRPr="004A5948">
        <w:t>čl. III odst.</w:t>
      </w:r>
      <w:r w:rsidR="00BB53D1" w:rsidRPr="004A5948">
        <w:t xml:space="preserve"> </w:t>
      </w:r>
      <w:r w:rsidR="00837164" w:rsidRPr="004A5948">
        <w:t>11</w:t>
      </w:r>
      <w:r w:rsidR="00A9224B" w:rsidRPr="004A5948">
        <w:t>. Dopravce není oprávněn započítat do kalkulace</w:t>
      </w:r>
      <w:r w:rsidR="00A9224B">
        <w:t xml:space="preserve"> žádné </w:t>
      </w:r>
      <w:r w:rsidR="00A36E7C">
        <w:t xml:space="preserve">náklady </w:t>
      </w:r>
      <w:r w:rsidR="00A9224B">
        <w:t>na správní re</w:t>
      </w:r>
      <w:r w:rsidR="00A36E7C">
        <w:t>žii, a pokud použije vozidlo, k</w:t>
      </w:r>
      <w:r w:rsidR="00A9224B">
        <w:t>t</w:t>
      </w:r>
      <w:r w:rsidR="00A36E7C">
        <w:t>eré ješ</w:t>
      </w:r>
      <w:r w:rsidR="00A9224B">
        <w:t>t</w:t>
      </w:r>
      <w:r w:rsidR="00A36E7C">
        <w:t>ě</w:t>
      </w:r>
      <w:r w:rsidR="00A9224B">
        <w:t xml:space="preserve"> není od</w:t>
      </w:r>
      <w:r w:rsidR="00A36E7C">
        <w:t>ep</w:t>
      </w:r>
      <w:r w:rsidR="00A9224B">
        <w:t>sané</w:t>
      </w:r>
      <w:r w:rsidR="00A36E7C">
        <w:t>,</w:t>
      </w:r>
      <w:r w:rsidR="00A9224B">
        <w:t xml:space="preserve"> započte</w:t>
      </w:r>
      <w:r w:rsidR="00A36E7C">
        <w:t xml:space="preserve"> účetní</w:t>
      </w:r>
      <w:r w:rsidR="00A9224B">
        <w:t xml:space="preserve"> odpis </w:t>
      </w:r>
      <w:r w:rsidR="00A36E7C">
        <w:t>podle svých</w:t>
      </w:r>
      <w:r w:rsidR="002C5C31">
        <w:t xml:space="preserve"> účetních</w:t>
      </w:r>
      <w:r w:rsidR="00A36E7C">
        <w:t xml:space="preserve"> odpisových plánů (nesmí být započteny daňové odpisy) pouze za období po které bude dodatečné vozidlo jiného typu objednáno (např. jen podíl počtu měsíců z ročního odpisu).</w:t>
      </w:r>
      <w:r w:rsidR="002C5C31">
        <w:t xml:space="preserve"> Pokud by na tuto Objed</w:t>
      </w:r>
      <w:r w:rsidR="0038745C">
        <w:t>n</w:t>
      </w:r>
      <w:r w:rsidR="002C5C31">
        <w:t>ávku bylo použito vozidlo z</w:t>
      </w:r>
      <w:r w:rsidR="0038745C">
        <w:t> </w:t>
      </w:r>
      <w:r w:rsidR="002C5C31">
        <w:t>poddodávky</w:t>
      </w:r>
      <w:r w:rsidR="0038745C">
        <w:t xml:space="preserve"> (nebo zajištěno kompletní poddodávkou)</w:t>
      </w:r>
      <w:r w:rsidR="002C5C31">
        <w:t xml:space="preserve"> nebude započteno do limitu </w:t>
      </w:r>
      <w:r w:rsidR="004A5948">
        <w:t xml:space="preserve">poddodávek </w:t>
      </w:r>
      <w:r w:rsidR="002C5C31">
        <w:t>stanoveného v</w:t>
      </w:r>
      <w:r w:rsidR="0038745C">
        <w:t> </w:t>
      </w:r>
      <w:r w:rsidR="0038745C" w:rsidRPr="004A5948">
        <w:t>tomto článku v odstavci 15.</w:t>
      </w:r>
      <w:r w:rsidR="00A36E7C" w:rsidRPr="004A5948">
        <w:t xml:space="preserve"> Objednatel je oprávněn na takové vozidlo udělit výjimku ze sta</w:t>
      </w:r>
      <w:r w:rsidR="00A36E7C">
        <w:t>ndardu kvality</w:t>
      </w:r>
      <w:r w:rsidR="0038745C">
        <w:t>, zejména pro případ krátkodobé potřeby</w:t>
      </w:r>
      <w:r w:rsidR="00A36E7C">
        <w:t>, která pokud bude mít dopad na kalkulaci nákladů, musí být beze zbytku započtena. V</w:t>
      </w:r>
      <w:r w:rsidR="0038745C">
        <w:t>ýjimky</w:t>
      </w:r>
      <w:r w:rsidR="00A36E7C">
        <w:t xml:space="preserve"> se </w:t>
      </w:r>
      <w:r w:rsidR="0038745C">
        <w:t xml:space="preserve">však </w:t>
      </w:r>
      <w:r w:rsidR="00A36E7C">
        <w:t xml:space="preserve">nesmí týkat odbavovacího zařízení, aby nebyl dotčen výběr </w:t>
      </w:r>
      <w:r w:rsidR="0038745C">
        <w:t>tržeb z </w:t>
      </w:r>
      <w:r w:rsidR="00A36E7C">
        <w:t>jízdného</w:t>
      </w:r>
      <w:r w:rsidR="0038745C">
        <w:t xml:space="preserve"> a kontrola jízdních dokladů</w:t>
      </w:r>
      <w:r w:rsidR="00A36E7C">
        <w:t xml:space="preserve">. </w:t>
      </w:r>
      <w:r w:rsidR="0038745C">
        <w:t xml:space="preserve">Vozidlo bude autorizováno postupem dle </w:t>
      </w:r>
      <w:r w:rsidR="0038745C" w:rsidRPr="00A0209B">
        <w:t xml:space="preserve">čl. </w:t>
      </w:r>
      <w:r w:rsidR="00BB53D1" w:rsidRPr="00A0209B">
        <w:t>XVIII</w:t>
      </w:r>
      <w:r w:rsidR="00BB53D1">
        <w:t xml:space="preserve"> </w:t>
      </w:r>
      <w:r w:rsidR="0038745C">
        <w:t xml:space="preserve">s přihlédnutím k uděleným výjimkám, byly-li Objednatelem uděleny. </w:t>
      </w:r>
      <w:r w:rsidR="00A9224B">
        <w:t xml:space="preserve">Dopravní výkony </w:t>
      </w:r>
      <w:r w:rsidR="00A36E7C">
        <w:t>zajišťované dodatečným vozidlem jiného typu se nezapočítávají do výkonů</w:t>
      </w:r>
      <w:r w:rsidR="00026318">
        <w:t xml:space="preserve"> dle Referenčních jízdních řádů</w:t>
      </w:r>
      <w:r w:rsidR="00A36E7C">
        <w:t xml:space="preserve">. V případě překroční/nedosažení referenčních výkonů dodatečného vozidla jiného typu </w:t>
      </w:r>
      <w:r w:rsidR="0072733A">
        <w:t>(</w:t>
      </w:r>
      <w:r w:rsidR="005619F4">
        <w:t>d</w:t>
      </w:r>
      <w:r w:rsidR="0072733A" w:rsidRPr="0072733A">
        <w:t>opravní výkony dle linkových jízdních řádů dodatečného vozidla jiného typu</w:t>
      </w:r>
      <w:r w:rsidR="0072733A">
        <w:t xml:space="preserve"> dle přílohy č. 4b této Smlouvy)</w:t>
      </w:r>
      <w:r w:rsidR="00163003">
        <w:t>, než</w:t>
      </w:r>
      <w:r w:rsidR="0072733A">
        <w:t xml:space="preserve"> </w:t>
      </w:r>
      <w:r w:rsidR="00A36E7C">
        <w:t xml:space="preserve">na který byla sestavena kalkulace nákladů, budou tyto výkony hrazeny variabilní složkou kalkulace nákladů zvýšenou o cenu </w:t>
      </w:r>
      <w:r w:rsidR="00564A98">
        <w:t>O</w:t>
      </w:r>
      <w:r w:rsidR="00A36E7C">
        <w:t>rganizátora</w:t>
      </w:r>
      <w:r w:rsidR="00E62F13">
        <w:t xml:space="preserve"> (C</w:t>
      </w:r>
      <w:r w:rsidR="00E62F13" w:rsidRPr="00E62F13">
        <w:rPr>
          <w:vertAlign w:val="subscript"/>
        </w:rPr>
        <w:t>ORG</w:t>
      </w:r>
      <w:r w:rsidR="00E62F13">
        <w:t>)</w:t>
      </w:r>
      <w:r w:rsidR="00A36E7C">
        <w:t xml:space="preserve">. Mýto a </w:t>
      </w:r>
      <w:r w:rsidR="00FB2D97" w:rsidRPr="00FB2D97">
        <w:t xml:space="preserve">náklady na vjezdy na autobusová nádraží (terminálů) a zastávkovou péči </w:t>
      </w:r>
      <w:r w:rsidR="00FB2D97">
        <w:t xml:space="preserve">(NZA) budou hrazeny </w:t>
      </w:r>
      <w:r w:rsidR="00FB2D97" w:rsidRPr="00FB2D97">
        <w:t>dle skutečně vynaložených nákladů.</w:t>
      </w:r>
      <w:r w:rsidR="00A36E7C">
        <w:t xml:space="preserve"> </w:t>
      </w:r>
      <w:r w:rsidR="00FB2D97">
        <w:t>Dopravce je povinen Objednateli kalkulované náklady doložit. O takovéto změně objednávky včetně doložené kalkulace bude sestaven dodatek Smlouvy.</w:t>
      </w:r>
      <w:r w:rsidR="00BB53D1">
        <w:t xml:space="preserve"> Pokud by provoz dodatečného vozidla jiného typu přetrvával a došlo k indexaci nákladových položek, bude i v tomto případě postupováno </w:t>
      </w:r>
      <w:r w:rsidR="00BB53D1" w:rsidRPr="00A0209B">
        <w:t>dle přílohy č. 6 této</w:t>
      </w:r>
      <w:r w:rsidR="00BB53D1">
        <w:t xml:space="preserve"> Smlouvy</w:t>
      </w:r>
      <w:r w:rsidR="006A67A7">
        <w:t xml:space="preserve"> dle odpovídajících položek</w:t>
      </w:r>
      <w:r w:rsidR="00BB53D1">
        <w:t>.</w:t>
      </w:r>
      <w:r w:rsidR="00FB2D97">
        <w:t xml:space="preserve"> Objednatel má právo takovou výluku </w:t>
      </w:r>
      <w:r w:rsidR="00BB53D1">
        <w:t xml:space="preserve">nebo dopravní opatření </w:t>
      </w:r>
      <w:r w:rsidR="00FB2D97">
        <w:t>zajistit jiným způsobem a výkony objednat např. u dopravce zajišťujícího jiný svazek v blízkosti výluky, pokud by takový postup byl ekonomicky výhodnější a šetřil veřejné prostředky.</w:t>
      </w:r>
      <w:r w:rsidR="00BB53D1">
        <w:t xml:space="preserve"> </w:t>
      </w:r>
    </w:p>
    <w:p w14:paraId="73449BCE" w14:textId="77777777" w:rsidR="00D65686" w:rsidRPr="00420AB6" w:rsidRDefault="00D65686" w:rsidP="008C119D">
      <w:pPr>
        <w:pStyle w:val="Odstavec1"/>
        <w:tabs>
          <w:tab w:val="clear" w:pos="644"/>
        </w:tabs>
        <w:ind w:left="567" w:hanging="567"/>
      </w:pPr>
      <w:r w:rsidRPr="00F57919">
        <w:rPr>
          <w:szCs w:val="22"/>
        </w:rPr>
        <w:t>Objednatel</w:t>
      </w:r>
      <w:r w:rsidRPr="00420AB6">
        <w:t xml:space="preserve"> vytváří pro všechny </w:t>
      </w:r>
      <w:r w:rsidR="002453C3">
        <w:t>L</w:t>
      </w:r>
      <w:r w:rsidRPr="00420AB6">
        <w:t xml:space="preserve">inky svazku </w:t>
      </w:r>
      <w:r w:rsidR="00E67AC8" w:rsidRPr="00420AB6">
        <w:t xml:space="preserve">Závazné </w:t>
      </w:r>
      <w:r w:rsidRPr="00420AB6">
        <w:t xml:space="preserve">jízdní řády. Na tyto jízdní řády vytváří Objednatel </w:t>
      </w:r>
      <w:r w:rsidR="00F955BC" w:rsidRPr="00420AB6">
        <w:t xml:space="preserve">rovněž </w:t>
      </w:r>
      <w:r w:rsidRPr="00420AB6">
        <w:t xml:space="preserve">Vozové jízdní řády. Dopravce může na Závazný jízdní řád </w:t>
      </w:r>
      <w:r w:rsidR="00584814">
        <w:t xml:space="preserve">navrhnout </w:t>
      </w:r>
      <w:r w:rsidRPr="00420AB6">
        <w:t xml:space="preserve">své vlastní Vozové jízdní řády v souladu s </w:t>
      </w:r>
      <w:r w:rsidRPr="00A0209B">
        <w:t xml:space="preserve">přílohou </w:t>
      </w:r>
      <w:r w:rsidRPr="004A5948">
        <w:t>14 TPSA, článku I., pokud</w:t>
      </w:r>
      <w:r w:rsidRPr="00420AB6">
        <w:t xml:space="preserve"> to lépe vyhovuje jeho provozním potřebám. Pokud by podle </w:t>
      </w:r>
      <w:r w:rsidR="00420AB6" w:rsidRPr="00420AB6">
        <w:t>V</w:t>
      </w:r>
      <w:r w:rsidRPr="00420AB6">
        <w:t xml:space="preserve">ozových jízdních řádů vytvořených Dopravcem bylo potřeba vypravit další vozidlo a podle </w:t>
      </w:r>
      <w:r w:rsidR="00420AB6" w:rsidRPr="00420AB6">
        <w:t>V</w:t>
      </w:r>
      <w:r w:rsidRPr="00420AB6">
        <w:t xml:space="preserve">ozových jízdních řádů vytvořených Objednatelem nikoli, nebudou za nové vozidlo akceptovány zvýšené náklady dle </w:t>
      </w:r>
      <w:r w:rsidRPr="00A0209B">
        <w:t>odstavce 10</w:t>
      </w:r>
      <w:r w:rsidRPr="00420AB6">
        <w:t xml:space="preserve"> tohoto článku. Stejně tak nebudou akceptovány zvýšené náklady dle uvedeného odstavce, budou-li </w:t>
      </w:r>
      <w:r w:rsidR="00AE0426" w:rsidRPr="00420AB6">
        <w:t xml:space="preserve">Dopravcem </w:t>
      </w:r>
      <w:r w:rsidRPr="00420AB6">
        <w:t>navržené Vozové jízdní řády vést ke zvýšení prázdných jízd (technických přejezdů).</w:t>
      </w:r>
    </w:p>
    <w:p w14:paraId="2A1A12EA" w14:textId="4AC31E95" w:rsidR="00A81E8F" w:rsidRPr="00E0598B" w:rsidRDefault="00A81E8F" w:rsidP="008C119D">
      <w:pPr>
        <w:pStyle w:val="Odstavec1"/>
        <w:tabs>
          <w:tab w:val="clear" w:pos="644"/>
        </w:tabs>
        <w:ind w:left="567" w:hanging="567"/>
      </w:pPr>
      <w:r>
        <w:t xml:space="preserve">Závazný jízdní řád bude </w:t>
      </w:r>
      <w:r w:rsidR="006E27DF">
        <w:t>D</w:t>
      </w:r>
      <w:r>
        <w:t xml:space="preserve">opravci oznámen zasláním dokumentu „Trvalá změna dopravy linky“ </w:t>
      </w:r>
      <w:r w:rsidRPr="00A522E3">
        <w:t xml:space="preserve">nebo jiným způsobem, na kterém se smluvní strany dohodnou. Závazný jízdní řád bude doručen </w:t>
      </w:r>
      <w:r w:rsidR="006E27DF">
        <w:t>D</w:t>
      </w:r>
      <w:r w:rsidRPr="00A522E3">
        <w:t xml:space="preserve">opravci </w:t>
      </w:r>
      <w:r w:rsidR="000512AB" w:rsidRPr="000512AB">
        <w:t xml:space="preserve">prostředky elektronické komunikace </w:t>
      </w:r>
      <w:r w:rsidR="00623D76">
        <w:t xml:space="preserve">nebo </w:t>
      </w:r>
      <w:r w:rsidR="000512AB" w:rsidRPr="000512AB">
        <w:t>jiným dohodnutým způsobem</w:t>
      </w:r>
      <w:r>
        <w:t xml:space="preserve">. Na základě oznámeného </w:t>
      </w:r>
      <w:r w:rsidR="00DB5653">
        <w:t>Z</w:t>
      </w:r>
      <w:r>
        <w:t xml:space="preserve">ávazného jízdního řádu bude smluvními stranami uzavřen dodatek, který stanoví </w:t>
      </w:r>
      <w:r w:rsidR="00710D5F">
        <w:t>Z</w:t>
      </w:r>
      <w:r>
        <w:t>ávazný rozsah dopravních výkonů pro příslušné období.</w:t>
      </w:r>
      <w:r w:rsidR="00DE4FA8">
        <w:t xml:space="preserve"> Smluvní strany se dohodly, že pokud změna jízdního řádu nebude významná, nebude dodatek sestaven. </w:t>
      </w:r>
      <w:r w:rsidR="00220157">
        <w:t>Za nevýznamnou změnu je považována zejména</w:t>
      </w:r>
      <w:r w:rsidR="00DB5653">
        <w:t>,</w:t>
      </w:r>
      <w:r w:rsidR="00220157">
        <w:t xml:space="preserve"> nikoli však výlučně</w:t>
      </w:r>
      <w:r w:rsidR="00DB5653">
        <w:t>,</w:t>
      </w:r>
      <w:r w:rsidR="00220157">
        <w:t xml:space="preserve"> krátkodobá výluka, krátkodobé operativní posílení spojů např. k zajištění víkendové kulturní akce apod. nebo vynucený přejezd. </w:t>
      </w:r>
      <w:r w:rsidR="00DE4FA8">
        <w:t>V takovém případě bude změn</w:t>
      </w:r>
      <w:r w:rsidR="001B3F41">
        <w:t>a</w:t>
      </w:r>
      <w:r w:rsidR="00DE4FA8">
        <w:t xml:space="preserve"> zahrnuta do </w:t>
      </w:r>
      <w:r w:rsidR="00967329">
        <w:t>F</w:t>
      </w:r>
      <w:r w:rsidR="00DE4FA8">
        <w:t xml:space="preserve">inančního vyhodnocení/vyúčtování a bude předmětem následujícího dodatku. V případě </w:t>
      </w:r>
      <w:r w:rsidR="0019074D">
        <w:t xml:space="preserve">nesouhlasu kterékoli smluvní strany </w:t>
      </w:r>
      <w:r w:rsidR="001B3F41">
        <w:t>s</w:t>
      </w:r>
      <w:r w:rsidR="007A6117">
        <w:t> </w:t>
      </w:r>
      <w:r w:rsidR="00DE4FA8">
        <w:t>neuzavření</w:t>
      </w:r>
      <w:r w:rsidR="001B3F41">
        <w:t>m</w:t>
      </w:r>
      <w:r w:rsidR="00DE4FA8">
        <w:t xml:space="preserve"> dodatku bude dodatek sestaven vždy.</w:t>
      </w:r>
    </w:p>
    <w:p w14:paraId="45547632" w14:textId="0951E248" w:rsidR="0000228C" w:rsidRPr="0000228C" w:rsidRDefault="00A81E8F" w:rsidP="008C119D">
      <w:pPr>
        <w:pStyle w:val="Odstavec1"/>
        <w:tabs>
          <w:tab w:val="clear" w:pos="644"/>
        </w:tabs>
        <w:ind w:left="567" w:hanging="567"/>
      </w:pPr>
      <w:r>
        <w:t xml:space="preserve">Objednatel je oprávněn objednat u </w:t>
      </w:r>
      <w:r w:rsidR="006E27DF">
        <w:t>D</w:t>
      </w:r>
      <w:r>
        <w:t xml:space="preserve">opravce operativní posílení spojů na </w:t>
      </w:r>
      <w:r w:rsidR="002453C3">
        <w:t>L</w:t>
      </w:r>
      <w:r>
        <w:t xml:space="preserve">ince, popřípadě zajištění spojů mimo </w:t>
      </w:r>
      <w:r w:rsidR="002453C3">
        <w:t>L</w:t>
      </w:r>
      <w:r>
        <w:t xml:space="preserve">inku, </w:t>
      </w:r>
      <w:r w:rsidR="00ED1613">
        <w:t>jenž</w:t>
      </w:r>
      <w:r>
        <w:t xml:space="preserve"> je předmětem této </w:t>
      </w:r>
      <w:r w:rsidR="00BC290E">
        <w:t>S</w:t>
      </w:r>
      <w:r>
        <w:t xml:space="preserve">mlouvy, nad rámec platného závazného rozsahu dopravních výkonů a </w:t>
      </w:r>
      <w:r w:rsidR="006E27DF">
        <w:t>Z</w:t>
      </w:r>
      <w:r>
        <w:t>ávazného jízdního řádu.</w:t>
      </w:r>
      <w:r w:rsidR="009F0C87">
        <w:t xml:space="preserve"> Součástí požadavku na operativní </w:t>
      </w:r>
      <w:r w:rsidR="009F0C87">
        <w:lastRenderedPageBreak/>
        <w:t xml:space="preserve">posílení spojů může být i zajištění zálohy na další operativní posílení spojů. Pokud tato záloha nebude využita nebo bude využita jen částečně, má </w:t>
      </w:r>
      <w:r w:rsidR="00A25624">
        <w:t>D</w:t>
      </w:r>
      <w:r w:rsidR="009F0C87">
        <w:t>opravce nárok na úhradu mzdových nákladů řidiče za hodiny, kdy tato záloha drží jen pohotovostní kapacitu</w:t>
      </w:r>
      <w:r w:rsidR="00C214B2">
        <w:t>,</w:t>
      </w:r>
      <w:r w:rsidR="00750438" w:rsidRPr="00750438">
        <w:rPr>
          <w:sz w:val="20"/>
          <w:szCs w:val="20"/>
        </w:rPr>
        <w:t xml:space="preserve"> </w:t>
      </w:r>
      <w:r w:rsidR="009F0C87">
        <w:t xml:space="preserve">a </w:t>
      </w:r>
      <w:r w:rsidR="00AF0DDD">
        <w:t xml:space="preserve">CDDV za ujeté </w:t>
      </w:r>
      <w:r w:rsidR="009F0C87">
        <w:t>přístavné a odstavné km</w:t>
      </w:r>
      <w:r w:rsidR="007D4FC5">
        <w:t xml:space="preserve"> (jen</w:t>
      </w:r>
      <w:r w:rsidR="009F0C87">
        <w:t xml:space="preserve"> je-li záloha vyžadována mimo obvyklé stanoviště </w:t>
      </w:r>
      <w:r w:rsidR="00A25624">
        <w:t>D</w:t>
      </w:r>
      <w:r w:rsidR="009F0C87">
        <w:t>opravce</w:t>
      </w:r>
      <w:r w:rsidR="007D4FC5">
        <w:t>)</w:t>
      </w:r>
      <w:r w:rsidR="00750438">
        <w:t xml:space="preserve">. </w:t>
      </w:r>
      <w:r>
        <w:t xml:space="preserve">Tuto objednávku operativního dopravního výkonu je povinen </w:t>
      </w:r>
      <w:r w:rsidR="006E27DF">
        <w:t>O</w:t>
      </w:r>
      <w:r>
        <w:t xml:space="preserve">bjednatel učinit </w:t>
      </w:r>
      <w:r w:rsidR="00171CB1">
        <w:t>elektronicky</w:t>
      </w:r>
      <w:r>
        <w:t xml:space="preserve"> nebo </w:t>
      </w:r>
      <w:r w:rsidR="00171CB1">
        <w:t>v</w:t>
      </w:r>
      <w:r w:rsidR="007A6117">
        <w:t> </w:t>
      </w:r>
      <w:r w:rsidR="00171CB1">
        <w:t>listinné formě</w:t>
      </w:r>
      <w:r>
        <w:t xml:space="preserve"> tak</w:t>
      </w:r>
      <w:r w:rsidR="00B028E1">
        <w:t>,</w:t>
      </w:r>
      <w:r>
        <w:t xml:space="preserve"> aby alespoň 2 dny před požadovaným zahájením plnění byla předmětná objednávka doručena </w:t>
      </w:r>
      <w:r w:rsidR="006E27DF">
        <w:t>D</w:t>
      </w:r>
      <w:r>
        <w:t xml:space="preserve">opravci. Dopravce je povinen potvrdit </w:t>
      </w:r>
      <w:r w:rsidR="006E27DF">
        <w:t>O</w:t>
      </w:r>
      <w:r>
        <w:t>bjednateli přijetí objednávky a</w:t>
      </w:r>
      <w:r w:rsidR="007A6117">
        <w:t> </w:t>
      </w:r>
      <w:r>
        <w:t>bez zbytečného odkladu, nejpozději však do 24 hodin od přijetí objednávky, elektronick</w:t>
      </w:r>
      <w:r w:rsidR="00171CB1">
        <w:t>y</w:t>
      </w:r>
      <w:r>
        <w:t xml:space="preserve"> nebo </w:t>
      </w:r>
      <w:r w:rsidR="00171CB1">
        <w:t xml:space="preserve">v listinné formě </w:t>
      </w:r>
      <w:r w:rsidR="00BF27AB">
        <w:t>O</w:t>
      </w:r>
      <w:r>
        <w:t xml:space="preserve">bjednateli sdělit, zda je schopen objednaný operativní dopravní výkon zabezpečit. V případě, že </w:t>
      </w:r>
      <w:r w:rsidR="00A25624">
        <w:t>D</w:t>
      </w:r>
      <w:r>
        <w:t xml:space="preserve">opravce toto sdělení ve stanovené lhůtě neučiní, má se za to, že tento operativní dopravní výkon není </w:t>
      </w:r>
      <w:r w:rsidR="006E27DF">
        <w:t>D</w:t>
      </w:r>
      <w:r>
        <w:t xml:space="preserve">opravce schopen zabezpečit. </w:t>
      </w:r>
      <w:r w:rsidR="007A552D" w:rsidRPr="007A552D">
        <w:rPr>
          <w:sz w:val="20"/>
          <w:szCs w:val="20"/>
        </w:rPr>
        <w:t xml:space="preserve"> </w:t>
      </w:r>
      <w:r w:rsidR="007A552D" w:rsidRPr="007A552D">
        <w:t xml:space="preserve">Ustanovení odstavce 5 tohoto článku </w:t>
      </w:r>
      <w:r w:rsidR="00A21498">
        <w:t>S</w:t>
      </w:r>
      <w:r w:rsidR="007A552D" w:rsidRPr="007A552D">
        <w:t>mlouvy se v tomto případě neuplatní</w:t>
      </w:r>
      <w:r w:rsidR="0000228C">
        <w:t xml:space="preserve">. </w:t>
      </w:r>
      <w:r w:rsidR="0000228C" w:rsidRPr="0000228C">
        <w:t xml:space="preserve">Smluvní strany se dohodly, že pokud </w:t>
      </w:r>
      <w:r w:rsidR="0000228C">
        <w:t xml:space="preserve">operativní posílení </w:t>
      </w:r>
      <w:r w:rsidR="0000228C" w:rsidRPr="0000228C">
        <w:t>nebude význa</w:t>
      </w:r>
      <w:r w:rsidR="0000228C">
        <w:t xml:space="preserve">mné, nebude o této změně </w:t>
      </w:r>
      <w:r w:rsidR="00846E36">
        <w:t xml:space="preserve">uzavřen </w:t>
      </w:r>
      <w:r w:rsidR="0000228C">
        <w:t xml:space="preserve">dodatek a výkony operativní změny budou zahrnuty do </w:t>
      </w:r>
      <w:r w:rsidR="00967329">
        <w:t>F</w:t>
      </w:r>
      <w:r w:rsidR="0000228C">
        <w:t>inančního vyhodnocení/ vyúčtování</w:t>
      </w:r>
      <w:r w:rsidR="0000228C" w:rsidRPr="0000228C">
        <w:t xml:space="preserve">. V takovém případě </w:t>
      </w:r>
      <w:r w:rsidR="0000228C">
        <w:t xml:space="preserve">budou výkony operativního posílení </w:t>
      </w:r>
      <w:r w:rsidR="0000228C" w:rsidRPr="0000228C">
        <w:t>zahrnut</w:t>
      </w:r>
      <w:r w:rsidR="0000228C">
        <w:t>y</w:t>
      </w:r>
      <w:r w:rsidR="0000228C" w:rsidRPr="0000228C">
        <w:t xml:space="preserve"> do </w:t>
      </w:r>
      <w:r w:rsidR="00967329">
        <w:t>F</w:t>
      </w:r>
      <w:r w:rsidR="0000228C" w:rsidRPr="0000228C">
        <w:t>inančního vyhodnocení/vyúčtování. V</w:t>
      </w:r>
      <w:r w:rsidR="007A6117">
        <w:t> </w:t>
      </w:r>
      <w:r w:rsidR="0000228C" w:rsidRPr="0000228C">
        <w:t>případě nesouhlasu kterékoli smluvní strany s</w:t>
      </w:r>
      <w:r w:rsidR="00DB5653">
        <w:t> </w:t>
      </w:r>
      <w:r w:rsidR="0000228C" w:rsidRPr="0000228C">
        <w:t xml:space="preserve">neuzavřením dodatku bude dodatek </w:t>
      </w:r>
      <w:r w:rsidR="00846E36">
        <w:t xml:space="preserve">uzavřen </w:t>
      </w:r>
      <w:r w:rsidR="0000228C" w:rsidRPr="0000228C">
        <w:t>vždy.</w:t>
      </w:r>
    </w:p>
    <w:p w14:paraId="5447382D" w14:textId="77777777" w:rsidR="00223A01" w:rsidRDefault="001045A8" w:rsidP="008C119D">
      <w:pPr>
        <w:pStyle w:val="Odstavec1"/>
        <w:tabs>
          <w:tab w:val="clear" w:pos="644"/>
        </w:tabs>
        <w:ind w:left="567" w:hanging="567"/>
      </w:pPr>
      <w:r>
        <w:t xml:space="preserve">Dopravce je oprávněn zajistit plnění dopravního výkonu dle této Smlouvy prostřednictvím poddodavatele. </w:t>
      </w:r>
      <w:r w:rsidR="00223A01">
        <w:t>Rozsah poddodávek je povolen maximálně v následujícím rozsahu:</w:t>
      </w:r>
    </w:p>
    <w:p w14:paraId="4B42F249" w14:textId="77777777" w:rsidR="00223A01" w:rsidRDefault="00223A01">
      <w:pPr>
        <w:pStyle w:val="Odstavec1"/>
        <w:numPr>
          <w:ilvl w:val="2"/>
          <w:numId w:val="10"/>
        </w:numPr>
        <w:tabs>
          <w:tab w:val="clear" w:pos="1440"/>
        </w:tabs>
        <w:ind w:left="2127" w:hanging="426"/>
      </w:pPr>
      <w:r>
        <w:t xml:space="preserve">pro první 4 (čtyři) měsíce od Zahájení </w:t>
      </w:r>
      <w:r w:rsidR="00AC7AB1">
        <w:t>provozu</w:t>
      </w:r>
      <w:r w:rsidR="001A0DFB">
        <w:t xml:space="preserve"> </w:t>
      </w:r>
      <w:r>
        <w:t>je povolen maximální podíl poddodávek v průměrné výši za tyto 4 (čtyři) měsíce 49 (čtyřicet devět) % výkonů vztažených k </w:t>
      </w:r>
      <w:r w:rsidR="008C5A9E">
        <w:t>Závaznému</w:t>
      </w:r>
      <w:r>
        <w:t xml:space="preserve"> jízdnímu řádu</w:t>
      </w:r>
      <w:r w:rsidR="009B544B">
        <w:t xml:space="preserve"> (např. při </w:t>
      </w:r>
      <w:r w:rsidR="00AC7AB1">
        <w:t>Zahájení provozu</w:t>
      </w:r>
      <w:r w:rsidR="009B544B">
        <w:t xml:space="preserve"> 1. 12. 2024 budou tyto čtyři měsíce s povoleným vyšším průměrem poddodávek</w:t>
      </w:r>
      <w:r w:rsidR="001A0DFB">
        <w:t>:</w:t>
      </w:r>
      <w:r w:rsidR="009B544B">
        <w:t xml:space="preserve"> prosinec 2024, leden, únor, březen 2025</w:t>
      </w:r>
      <w:r w:rsidR="009D6700">
        <w:t xml:space="preserve">); </w:t>
      </w:r>
      <w:r w:rsidR="001A0DFB">
        <w:t>průměr poddodávek se propočítá za 4 měsíce od Zahájení plnění Smlouvy.</w:t>
      </w:r>
    </w:p>
    <w:p w14:paraId="6255AF7D" w14:textId="77777777" w:rsidR="00223A01" w:rsidRDefault="009B544B">
      <w:pPr>
        <w:pStyle w:val="Odstavec1"/>
        <w:numPr>
          <w:ilvl w:val="2"/>
          <w:numId w:val="10"/>
        </w:numPr>
        <w:tabs>
          <w:tab w:val="clear" w:pos="1440"/>
        </w:tabs>
        <w:ind w:left="2127" w:hanging="426"/>
      </w:pPr>
      <w:r>
        <w:t>následující</w:t>
      </w:r>
      <w:r w:rsidR="00223A01" w:rsidRPr="00223A01">
        <w:t xml:space="preserve"> plnění veřejných služeb dle této Smlouvy počínaje 5. (pátým) měsícem od Zahájení </w:t>
      </w:r>
      <w:r w:rsidR="00AC7AB1">
        <w:t>provozu</w:t>
      </w:r>
      <w:r w:rsidR="00AC7AB1" w:rsidRPr="00223A01">
        <w:t xml:space="preserve"> </w:t>
      </w:r>
      <w:r w:rsidR="00223A01">
        <w:t>(i v případě, ž</w:t>
      </w:r>
      <w:r w:rsidR="001A0DFB">
        <w:t>e zahájení pl</w:t>
      </w:r>
      <w:r w:rsidR="00223A01">
        <w:t>nění padne do předchozího roku</w:t>
      </w:r>
      <w:r w:rsidR="001A0DFB">
        <w:t>, tedy v návaznosti na předchozí příklad v (i) duben až prosinec 2025</w:t>
      </w:r>
      <w:r w:rsidR="00223A01">
        <w:t xml:space="preserve">) </w:t>
      </w:r>
      <w:r w:rsidR="00223A01" w:rsidRPr="00223A01">
        <w:t xml:space="preserve">je povolen maximální podíl poddodávek v průměrné výši za tyto měsíce </w:t>
      </w:r>
      <w:r w:rsidR="00223A01">
        <w:t>30</w:t>
      </w:r>
      <w:r w:rsidR="00223A01" w:rsidRPr="00223A01">
        <w:t xml:space="preserve"> (</w:t>
      </w:r>
      <w:r w:rsidR="00223A01">
        <w:t>třicet</w:t>
      </w:r>
      <w:r w:rsidR="00223A01" w:rsidRPr="00223A01">
        <w:t xml:space="preserve">) % výkonů vztažených k </w:t>
      </w:r>
      <w:r w:rsidR="008C5A9E">
        <w:t>Závaznému</w:t>
      </w:r>
      <w:r w:rsidR="00223A01" w:rsidRPr="00223A01">
        <w:t xml:space="preserve"> jízdnímu řádu</w:t>
      </w:r>
      <w:r w:rsidR="00A3318D">
        <w:t>;</w:t>
      </w:r>
      <w:r w:rsidR="001A0DFB">
        <w:t xml:space="preserve"> průměr poddodávek se propočítá za zbývající měsíce kalendářního roku navazující na uvedené 4 měsíce (i) od Zahájení </w:t>
      </w:r>
      <w:r w:rsidR="00B8413F">
        <w:t>provozu</w:t>
      </w:r>
      <w:r w:rsidR="001A0DFB">
        <w:t xml:space="preserve">; pro ucelené roky se průměrný maximální podíl poddodávek stanovuje ve výši 30 (třicet) % </w:t>
      </w:r>
      <w:r w:rsidR="009D6700">
        <w:t>výkonů vztažených k Závaznému jízdnímu řádu</w:t>
      </w:r>
      <w:r w:rsidR="001A0DFB">
        <w:t>.</w:t>
      </w:r>
    </w:p>
    <w:p w14:paraId="0C3A2781" w14:textId="77777777" w:rsidR="00F1078F" w:rsidRDefault="00F1078F">
      <w:pPr>
        <w:pStyle w:val="Odstavec1"/>
        <w:numPr>
          <w:ilvl w:val="2"/>
          <w:numId w:val="10"/>
        </w:numPr>
        <w:tabs>
          <w:tab w:val="clear" w:pos="1440"/>
        </w:tabs>
        <w:ind w:left="2127" w:hanging="426"/>
      </w:pPr>
      <w:r>
        <w:t>Dopravce je povinen vykazovat Objednateli rozsah uskutečněných poddodávek čtvrtletně v</w:t>
      </w:r>
      <w:r w:rsidR="00EA287C">
        <w:t> požadované struktuře dle</w:t>
      </w:r>
      <w:r>
        <w:t xml:space="preserve"> výkaznictví čl</w:t>
      </w:r>
      <w:r w:rsidR="00EA287C">
        <w:t>. X odst. 5</w:t>
      </w:r>
      <w:r w:rsidR="00EE326A">
        <w:t xml:space="preserve"> Smlouvy</w:t>
      </w:r>
      <w:r>
        <w:t xml:space="preserve">, </w:t>
      </w:r>
      <w:r w:rsidR="006C27F0">
        <w:t xml:space="preserve">ale výsledný podíl se přepočítá jako aritmetický průměr vztažený k výkonům </w:t>
      </w:r>
      <w:r w:rsidR="00A83B74">
        <w:t xml:space="preserve">dle </w:t>
      </w:r>
      <w:r w:rsidR="00A83B74" w:rsidRPr="00A93FAC">
        <w:t xml:space="preserve">Závazných jízdních řádů </w:t>
      </w:r>
      <w:r w:rsidR="006C27F0" w:rsidRPr="00A93FAC">
        <w:t>na</w:t>
      </w:r>
      <w:r w:rsidR="006C27F0">
        <w:t xml:space="preserve"> období stanovená v (i) resp. (</w:t>
      </w:r>
      <w:proofErr w:type="spellStart"/>
      <w:r w:rsidR="006C27F0">
        <w:t>ii</w:t>
      </w:r>
      <w:proofErr w:type="spellEnd"/>
      <w:r w:rsidR="006C27F0">
        <w:t>).</w:t>
      </w:r>
      <w:r>
        <w:t xml:space="preserve"> </w:t>
      </w:r>
      <w:r w:rsidR="006C27F0">
        <w:t xml:space="preserve">Pokud nelze </w:t>
      </w:r>
      <w:r w:rsidR="008C5A9E">
        <w:t>výkony ze Závazných jízdních řádů</w:t>
      </w:r>
      <w:r w:rsidR="006C27F0">
        <w:t xml:space="preserve"> použít pro celý rok např. dle (i) je porovnáním takový počet dvanáctin výkonů </w:t>
      </w:r>
      <w:r w:rsidR="008C5A9E">
        <w:t xml:space="preserve">ze Závazných jízdních řádů </w:t>
      </w:r>
      <w:r w:rsidR="006C27F0">
        <w:t xml:space="preserve">jako je srovnávané období </w:t>
      </w:r>
      <w:r w:rsidR="00EA287C">
        <w:t xml:space="preserve">v měsících </w:t>
      </w:r>
      <w:r w:rsidR="006C27F0">
        <w:t>(např. pro (i) 4/12 (čtyři dvanáctiny).</w:t>
      </w:r>
    </w:p>
    <w:p w14:paraId="2E0A3237" w14:textId="77777777" w:rsidR="00A95C67" w:rsidRPr="00223A01" w:rsidRDefault="00A95C67">
      <w:pPr>
        <w:pStyle w:val="Odstavec1"/>
        <w:numPr>
          <w:ilvl w:val="2"/>
          <w:numId w:val="10"/>
        </w:numPr>
        <w:tabs>
          <w:tab w:val="clear" w:pos="1440"/>
        </w:tabs>
        <w:ind w:left="2127" w:hanging="426"/>
      </w:pPr>
      <w:r w:rsidRPr="00A95C67">
        <w:t xml:space="preserve">Objednatel je oprávněn na přechodné období Dopravci povolit vyšší poddodávku, než je uvedeno v tomto odstavci </w:t>
      </w:r>
      <w:r>
        <w:t>v bodech</w:t>
      </w:r>
      <w:r w:rsidRPr="00A95C67">
        <w:t xml:space="preserve"> (i) a (</w:t>
      </w:r>
      <w:proofErr w:type="spellStart"/>
      <w:r w:rsidRPr="00A95C67">
        <w:t>ii</w:t>
      </w:r>
      <w:proofErr w:type="spellEnd"/>
      <w:r w:rsidRPr="00A95C67">
        <w:t xml:space="preserve">) z důvodu zajištění plnění Smlouvy v případě </w:t>
      </w:r>
      <w:r w:rsidR="00FF1170">
        <w:t>V</w:t>
      </w:r>
      <w:r w:rsidRPr="00A95C67">
        <w:t>ýluk nebo jiných dopravních opatření zejména s přesahem objízdné trasy do jiné oblasti nebo jiných nepředvídatelných situací. V takovém případě nebude tato mimořádná poddodávka započtena do výše povolených a vyhodnocovaných limitů poddodávek stanovených v tomto odstavci.</w:t>
      </w:r>
    </w:p>
    <w:p w14:paraId="58354437" w14:textId="77777777" w:rsidR="00725992" w:rsidRPr="00BF51C7" w:rsidRDefault="000740C2" w:rsidP="008C119D">
      <w:pPr>
        <w:pStyle w:val="Odstavec1"/>
        <w:tabs>
          <w:tab w:val="clear" w:pos="644"/>
        </w:tabs>
        <w:ind w:left="567" w:hanging="567"/>
      </w:pPr>
      <w:r>
        <w:t>Dopravce je povinen o zajištění plnění dopravního výkonu dle této Smlouvy prostřednictvím poddodavatele</w:t>
      </w:r>
      <w:r w:rsidR="002D06BA">
        <w:t xml:space="preserve"> Objednatele předem písemně informovat. </w:t>
      </w:r>
      <w:r w:rsidR="002D06BA" w:rsidRPr="002D06BA">
        <w:t xml:space="preserve">Objednatel je oprávněn požadovat </w:t>
      </w:r>
      <w:r w:rsidR="00B27431" w:rsidRPr="002D06BA">
        <w:t xml:space="preserve">změnu </w:t>
      </w:r>
      <w:r w:rsidR="00B27431">
        <w:t>p</w:t>
      </w:r>
      <w:r w:rsidR="00B27431" w:rsidRPr="002D06BA">
        <w:t xml:space="preserve">oddodavatele </w:t>
      </w:r>
      <w:r w:rsidR="002D06BA" w:rsidRPr="002D06BA">
        <w:t xml:space="preserve">a </w:t>
      </w:r>
      <w:r w:rsidR="002D06BA">
        <w:t>Dopravce</w:t>
      </w:r>
      <w:r w:rsidR="002D06BA" w:rsidRPr="002D06BA">
        <w:t xml:space="preserve"> je povinen zabezpečit změnu </w:t>
      </w:r>
      <w:r w:rsidR="002D06BA">
        <w:t>p</w:t>
      </w:r>
      <w:r w:rsidR="002D06BA" w:rsidRPr="002D06BA">
        <w:t xml:space="preserve">oddodavatele v případech, </w:t>
      </w:r>
      <w:r w:rsidR="002D06BA" w:rsidRPr="002D06BA">
        <w:lastRenderedPageBreak/>
        <w:t>kdy</w:t>
      </w:r>
      <w:r w:rsidR="002D06BA">
        <w:t xml:space="preserve"> poddodavatel řádně neplní kteroukoli povinnost dle této Smlouvy a Dopravce byl na tuto skutečnost Objednatelem již alespoň jedenkrát v průběhu kalendářního roku upozorněn a byla mu poskytnuta přiměřená lhůta k nápravě.</w:t>
      </w:r>
    </w:p>
    <w:p w14:paraId="0E86E2D3" w14:textId="54E9964B" w:rsidR="007E0D90" w:rsidRPr="007E0D90" w:rsidRDefault="00DB07AD" w:rsidP="008C119D">
      <w:pPr>
        <w:pStyle w:val="Odstavec1"/>
        <w:tabs>
          <w:tab w:val="clear" w:pos="644"/>
        </w:tabs>
        <w:ind w:left="567" w:hanging="567"/>
      </w:pPr>
      <w:r w:rsidRPr="00BF51C7">
        <w:t>Pro vyloučení pochybno</w:t>
      </w:r>
      <w:r w:rsidR="008D4FF6">
        <w:t>stí se stanoví, že v případě pod</w:t>
      </w:r>
      <w:r w:rsidRPr="00BF51C7">
        <w:t xml:space="preserve">dodávky dopravních výkonů nejsou nijak dotčeny povinnosti </w:t>
      </w:r>
      <w:r w:rsidR="00A508E7">
        <w:t>D</w:t>
      </w:r>
      <w:r w:rsidRPr="00BF51C7">
        <w:t xml:space="preserve">opravce vyplývající z této </w:t>
      </w:r>
      <w:r w:rsidR="00A21498">
        <w:t>S</w:t>
      </w:r>
      <w:r w:rsidRPr="00BF51C7">
        <w:t>mlouvy, zejména v části dodržení kvalitativních požadavků na vozidlo a vybavení odbavovacím a informačním systémem a</w:t>
      </w:r>
      <w:r w:rsidR="007A6117">
        <w:t> </w:t>
      </w:r>
      <w:r w:rsidRPr="00BF51C7">
        <w:t xml:space="preserve">vozidlo musí být označeno alespoň náhradním způsobem identifikačními náležitostmi držitele licence </w:t>
      </w:r>
      <w:r w:rsidR="00BF51C7" w:rsidRPr="00BF51C7">
        <w:t>v souladu se zákonem o silniční dopravě.</w:t>
      </w:r>
      <w:r w:rsidR="00896F79" w:rsidRPr="00896F79">
        <w:t xml:space="preserve"> </w:t>
      </w:r>
      <w:r w:rsidR="00133895">
        <w:t xml:space="preserve">Za veškerá porušení této </w:t>
      </w:r>
      <w:r w:rsidR="00A21498">
        <w:t>S</w:t>
      </w:r>
      <w:r w:rsidR="00133895">
        <w:t xml:space="preserve">mlouvy poddodavatelem odpovídá </w:t>
      </w:r>
      <w:r w:rsidR="00A508E7">
        <w:t>D</w:t>
      </w:r>
      <w:r w:rsidR="00133895">
        <w:t>opravce stejně, jako by se předmětného porušení dopustil sám.</w:t>
      </w:r>
      <w:r w:rsidR="00133895" w:rsidDel="00133895">
        <w:t xml:space="preserve"> </w:t>
      </w:r>
      <w:r w:rsidR="00DE0A98">
        <w:t>Prodej jízdních dokladů musí být ve vozidle poddodavatele zajištěn na obchodní jméno držitele licence</w:t>
      </w:r>
      <w:r w:rsidR="00381581">
        <w:t>.</w:t>
      </w:r>
    </w:p>
    <w:p w14:paraId="67B88141" w14:textId="77777777" w:rsidR="00871827" w:rsidRDefault="00896F79" w:rsidP="008C119D">
      <w:pPr>
        <w:pStyle w:val="Odstavec1"/>
        <w:tabs>
          <w:tab w:val="clear" w:pos="644"/>
        </w:tabs>
        <w:ind w:left="567" w:hanging="567"/>
      </w:pPr>
      <w:r w:rsidRPr="00896F79">
        <w:t xml:space="preserve">V případě </w:t>
      </w:r>
      <w:r w:rsidR="00251146">
        <w:t>poddodávky dopravních výkonů</w:t>
      </w:r>
      <w:r w:rsidRPr="00896F79">
        <w:t xml:space="preserve"> musí být </w:t>
      </w:r>
      <w:r w:rsidR="00251146">
        <w:t xml:space="preserve">příslušný </w:t>
      </w:r>
      <w:r w:rsidRPr="00896F79">
        <w:t xml:space="preserve">řidič </w:t>
      </w:r>
      <w:r w:rsidR="00000DAE">
        <w:t xml:space="preserve">seznámen s trasou </w:t>
      </w:r>
      <w:r w:rsidR="001D4D41">
        <w:t>L</w:t>
      </w:r>
      <w:r w:rsidR="00000DAE">
        <w:t xml:space="preserve">inky, nebo </w:t>
      </w:r>
      <w:r w:rsidR="001D4D41">
        <w:t>L</w:t>
      </w:r>
      <w:r w:rsidR="00000DAE">
        <w:t xml:space="preserve">inek, na nichž bude poddodávka realizována, </w:t>
      </w:r>
      <w:r w:rsidRPr="00896F79">
        <w:t>proškolen z Tarifu PID</w:t>
      </w:r>
      <w:r w:rsidR="00251146">
        <w:t>,</w:t>
      </w:r>
      <w:r w:rsidRPr="00896F79">
        <w:t xml:space="preserve"> Smluvních přepravních podmínek PID</w:t>
      </w:r>
      <w:r>
        <w:t xml:space="preserve"> a obsluh</w:t>
      </w:r>
      <w:r w:rsidR="00251146">
        <w:t>y</w:t>
      </w:r>
      <w:r>
        <w:t xml:space="preserve"> </w:t>
      </w:r>
      <w:r w:rsidR="00EE326A">
        <w:t>OIS</w:t>
      </w:r>
      <w:r w:rsidR="00871827" w:rsidRPr="00871827">
        <w:t xml:space="preserve"> a seznámen s </w:t>
      </w:r>
      <w:r w:rsidR="00562263">
        <w:t>V</w:t>
      </w:r>
      <w:r w:rsidR="00871827" w:rsidRPr="00871827">
        <w:t xml:space="preserve">ozovým </w:t>
      </w:r>
      <w:r w:rsidR="00133895">
        <w:t>jízdním řádem</w:t>
      </w:r>
      <w:r w:rsidR="00871827" w:rsidRPr="00871827">
        <w:t xml:space="preserve"> včetně</w:t>
      </w:r>
      <w:r w:rsidR="00871827">
        <w:t xml:space="preserve"> všech </w:t>
      </w:r>
      <w:r w:rsidR="00871827" w:rsidRPr="00871827">
        <w:t>dopravní</w:t>
      </w:r>
      <w:r w:rsidR="00871827">
        <w:t xml:space="preserve">ch </w:t>
      </w:r>
      <w:r w:rsidR="00871827" w:rsidRPr="00871827">
        <w:t xml:space="preserve">opatření a musí být zajištěno předávání těchto dokumentů ze strany </w:t>
      </w:r>
      <w:r w:rsidR="007A36C1">
        <w:t>D</w:t>
      </w:r>
      <w:r w:rsidR="00871827" w:rsidRPr="00871827">
        <w:t xml:space="preserve">opravce v případě jejich změn. </w:t>
      </w:r>
      <w:r w:rsidR="00871827">
        <w:t>Dopravce je povinen p</w:t>
      </w:r>
      <w:r w:rsidR="00871827" w:rsidRPr="00871827">
        <w:t>oddodavatel</w:t>
      </w:r>
      <w:r w:rsidR="00871827">
        <w:t>e seznámit</w:t>
      </w:r>
      <w:r w:rsidR="00871827" w:rsidRPr="00871827">
        <w:t xml:space="preserve"> se všemi souvisejícími povinnostmi a postupy upravenými touto </w:t>
      </w:r>
      <w:r w:rsidR="00BC290E">
        <w:t>S</w:t>
      </w:r>
      <w:r w:rsidR="00871827" w:rsidRPr="00871827">
        <w:t>mlouvou</w:t>
      </w:r>
      <w:r w:rsidR="00BF435D">
        <w:t xml:space="preserve"> v rozsahu shodném s </w:t>
      </w:r>
      <w:r w:rsidR="00871827" w:rsidRPr="00871827">
        <w:t>provozní</w:t>
      </w:r>
      <w:r w:rsidR="00BF435D">
        <w:t>m</w:t>
      </w:r>
      <w:r w:rsidR="00871827" w:rsidRPr="00871827">
        <w:t xml:space="preserve"> personál</w:t>
      </w:r>
      <w:r w:rsidR="00BF435D">
        <w:t>em</w:t>
      </w:r>
      <w:r w:rsidR="00871827" w:rsidRPr="00871827">
        <w:t xml:space="preserve"> </w:t>
      </w:r>
      <w:r w:rsidR="007A36C1">
        <w:t>D</w:t>
      </w:r>
      <w:r w:rsidR="00871827" w:rsidRPr="00871827">
        <w:t>opravce.</w:t>
      </w:r>
    </w:p>
    <w:p w14:paraId="2C439B31" w14:textId="13758F98" w:rsidR="004707AB" w:rsidRPr="00871827" w:rsidRDefault="004707AB" w:rsidP="008C119D">
      <w:pPr>
        <w:pStyle w:val="Odstavec1"/>
        <w:tabs>
          <w:tab w:val="clear" w:pos="644"/>
        </w:tabs>
        <w:ind w:left="567" w:hanging="567"/>
      </w:pPr>
      <w:r>
        <w:t xml:space="preserve">Objednatel je oprávněn jednostranně změnit číselné označení </w:t>
      </w:r>
      <w:r w:rsidR="001D4D41">
        <w:t>L</w:t>
      </w:r>
      <w:r>
        <w:t>inek ve svazku</w:t>
      </w:r>
      <w:r w:rsidR="00DE0A98">
        <w:t xml:space="preserve"> a</w:t>
      </w:r>
      <w:r w:rsidR="007A6117">
        <w:t> </w:t>
      </w:r>
      <w:r w:rsidR="00DE0A98">
        <w:t>v</w:t>
      </w:r>
      <w:r w:rsidR="00C214B2">
        <w:t> </w:t>
      </w:r>
      <w:r w:rsidR="00DE0A98">
        <w:t xml:space="preserve">odůvodněných případech upravit i v trvalém stavu trasu a délku </w:t>
      </w:r>
      <w:r w:rsidR="001D4D41">
        <w:t>L</w:t>
      </w:r>
      <w:r w:rsidR="00DE0A98">
        <w:t>inky</w:t>
      </w:r>
      <w:r w:rsidR="00534255">
        <w:t xml:space="preserve">, případně zahájit provoz nové </w:t>
      </w:r>
      <w:r w:rsidR="001D4D41">
        <w:t>L</w:t>
      </w:r>
      <w:r w:rsidR="00534255">
        <w:t xml:space="preserve">inky v rámci výkonů uvedených ve vyhrazených </w:t>
      </w:r>
      <w:r w:rsidR="00534255" w:rsidRPr="00340296">
        <w:t xml:space="preserve">změnách v příloze č. 1 </w:t>
      </w:r>
      <w:r w:rsidR="00505568" w:rsidRPr="00340296">
        <w:t>této</w:t>
      </w:r>
      <w:r w:rsidR="00505568">
        <w:t xml:space="preserve"> Smlouvy </w:t>
      </w:r>
      <w:r w:rsidR="00534255">
        <w:t xml:space="preserve">nebo </w:t>
      </w:r>
      <w:r w:rsidR="0045244A">
        <w:t xml:space="preserve">v tomto článku </w:t>
      </w:r>
      <w:r w:rsidR="00423099">
        <w:t>a</w:t>
      </w:r>
      <w:r w:rsidR="004616B6">
        <w:t xml:space="preserve"> v</w:t>
      </w:r>
      <w:r w:rsidR="00423099">
        <w:t> souladu s</w:t>
      </w:r>
      <w:r w:rsidR="006F1FAF">
        <w:t xml:space="preserve"> dalšími </w:t>
      </w:r>
      <w:r w:rsidR="00423099">
        <w:t xml:space="preserve">postupy dle této </w:t>
      </w:r>
      <w:r w:rsidR="00A21498">
        <w:t>S</w:t>
      </w:r>
      <w:r w:rsidR="004616B6">
        <w:t>mlouv</w:t>
      </w:r>
      <w:r w:rsidR="00423099">
        <w:t>y</w:t>
      </w:r>
      <w:r>
        <w:t>.</w:t>
      </w:r>
    </w:p>
    <w:p w14:paraId="38A574F4" w14:textId="77777777" w:rsidR="00A81E8F" w:rsidRDefault="00A81E8F" w:rsidP="002A2840">
      <w:pPr>
        <w:pStyle w:val="slo"/>
        <w:keepNext/>
        <w:spacing w:before="360"/>
        <w:ind w:left="567"/>
      </w:pPr>
      <w:r w:rsidRPr="00361DFA">
        <w:t>Článek IV</w:t>
      </w:r>
    </w:p>
    <w:p w14:paraId="3E84796D" w14:textId="77777777" w:rsidR="00A81E8F" w:rsidRDefault="00A81E8F" w:rsidP="002A2840">
      <w:pPr>
        <w:pStyle w:val="lnekIbezsla"/>
        <w:keepNext/>
        <w:tabs>
          <w:tab w:val="clear" w:pos="720"/>
          <w:tab w:val="num" w:pos="796"/>
        </w:tabs>
        <w:spacing w:before="0"/>
        <w:ind w:left="567" w:hanging="357"/>
        <w:rPr>
          <w:i/>
        </w:rPr>
      </w:pPr>
      <w:r>
        <w:t>Doba plnění závazku</w:t>
      </w:r>
      <w:r>
        <w:rPr>
          <w:i/>
        </w:rPr>
        <w:t xml:space="preserve">  </w:t>
      </w:r>
    </w:p>
    <w:p w14:paraId="7B331AB1" w14:textId="77777777" w:rsidR="00A81E8F" w:rsidRDefault="00A81E8F" w:rsidP="003B3214">
      <w:pPr>
        <w:pStyle w:val="Odstavec1"/>
        <w:tabs>
          <w:tab w:val="clear" w:pos="644"/>
        </w:tabs>
        <w:ind w:left="567" w:hanging="567"/>
      </w:pPr>
      <w:r>
        <w:t xml:space="preserve">Doba plnění závazku </w:t>
      </w:r>
      <w:r w:rsidR="006B57F4">
        <w:t>V</w:t>
      </w:r>
      <w:r>
        <w:t xml:space="preserve">eřejné služby v rozsahu podle této </w:t>
      </w:r>
      <w:r w:rsidR="00BC290E">
        <w:t>S</w:t>
      </w:r>
      <w:r>
        <w:t xml:space="preserve">mlouvy </w:t>
      </w:r>
      <w:r w:rsidR="00F15ED0">
        <w:t>činí 120 měsíců</w:t>
      </w:r>
      <w:r w:rsidRPr="00060B8D">
        <w:t xml:space="preserve">. </w:t>
      </w:r>
      <w:r w:rsidR="00F15ED0">
        <w:t xml:space="preserve">Prvním dnem </w:t>
      </w:r>
      <w:r w:rsidR="00E51C9E">
        <w:t>D</w:t>
      </w:r>
      <w:r w:rsidR="00F15ED0">
        <w:t xml:space="preserve">oby plnění závazku </w:t>
      </w:r>
      <w:r w:rsidR="00B21252">
        <w:t>V</w:t>
      </w:r>
      <w:r w:rsidR="00F15ED0">
        <w:t>eřejné služby je</w:t>
      </w:r>
      <w:r w:rsidR="00B25855">
        <w:t xml:space="preserve"> </w:t>
      </w:r>
      <w:r w:rsidR="00E51C9E">
        <w:t>Zahájení provozu.</w:t>
      </w:r>
    </w:p>
    <w:p w14:paraId="7293FF2B" w14:textId="77777777" w:rsidR="00A81E8F" w:rsidRDefault="00A81E8F" w:rsidP="003B3214">
      <w:pPr>
        <w:pStyle w:val="Odstavec1"/>
        <w:tabs>
          <w:tab w:val="clear" w:pos="644"/>
        </w:tabs>
        <w:ind w:left="567" w:hanging="567"/>
      </w:pPr>
      <w:r>
        <w:t xml:space="preserve">Dopravce je povinen zahájit plnění závazku </w:t>
      </w:r>
      <w:r w:rsidR="00E51C9E">
        <w:t>V</w:t>
      </w:r>
      <w:r>
        <w:t xml:space="preserve">eřejné služby v souladu s touto </w:t>
      </w:r>
      <w:r w:rsidR="00A706E9">
        <w:t>S</w:t>
      </w:r>
      <w:r>
        <w:t xml:space="preserve">mlouvou k prvnímu dni </w:t>
      </w:r>
      <w:r w:rsidR="00E51C9E">
        <w:t>D</w:t>
      </w:r>
      <w:r>
        <w:t xml:space="preserve">oby plnění. Dopravce je povinen po uzavření této </w:t>
      </w:r>
      <w:r w:rsidR="00A706E9">
        <w:t>S</w:t>
      </w:r>
      <w:r>
        <w:t xml:space="preserve">mlouvy podat u příslušného </w:t>
      </w:r>
      <w:r w:rsidR="00C94BA4">
        <w:t>D</w:t>
      </w:r>
      <w:r>
        <w:t xml:space="preserve">opravního úřadu </w:t>
      </w:r>
      <w:r w:rsidR="00B25855">
        <w:t xml:space="preserve">včas </w:t>
      </w:r>
      <w:r>
        <w:t xml:space="preserve">žádost o licenci na </w:t>
      </w:r>
      <w:r w:rsidR="001D4D41">
        <w:t>L</w:t>
      </w:r>
      <w:r>
        <w:t>inku</w:t>
      </w:r>
      <w:r w:rsidR="000870A9">
        <w:t xml:space="preserve"> nebo </w:t>
      </w:r>
      <w:r w:rsidR="001D4D41">
        <w:t>L</w:t>
      </w:r>
      <w:r w:rsidR="000870A9">
        <w:t>inky</w:t>
      </w:r>
      <w:r>
        <w:t xml:space="preserve"> </w:t>
      </w:r>
      <w:r w:rsidR="000870A9">
        <w:t xml:space="preserve">uvedené </w:t>
      </w:r>
      <w:r w:rsidRPr="003666CA">
        <w:t>v </w:t>
      </w:r>
      <w:r w:rsidR="00B25855">
        <w:t>příloze č.</w:t>
      </w:r>
      <w:r w:rsidR="00C214B2">
        <w:t> </w:t>
      </w:r>
      <w:r w:rsidR="00B25855">
        <w:t xml:space="preserve">1 této </w:t>
      </w:r>
      <w:r w:rsidR="00A706E9">
        <w:t>S</w:t>
      </w:r>
      <w:r w:rsidR="00B25855">
        <w:t>mlouvy</w:t>
      </w:r>
      <w:r>
        <w:t xml:space="preserve">, pokud touto licencí již nedisponuje, nebo o ni již </w:t>
      </w:r>
      <w:r w:rsidR="00AD0132">
        <w:t>ne</w:t>
      </w:r>
      <w:r>
        <w:t>požádal, nebo pokud nebylo příslušné řízení již zahájeno z moci úřední</w:t>
      </w:r>
      <w:r w:rsidR="000870A9">
        <w:t>,</w:t>
      </w:r>
      <w:r>
        <w:t xml:space="preserve"> a předložit příslušnému </w:t>
      </w:r>
      <w:r w:rsidR="00967329">
        <w:t>D</w:t>
      </w:r>
      <w:r>
        <w:t>opravnímu úřadu ke schválení jízdní řády. Dopravce je povinen o vydání licencí a schválení jízdních řádů usilovat řádně a bez působení jakýchkoli průtahů v řízení tak, aby mu mohly být licence pravomocně vydány a jízdní řády pravomocně schváleny v </w:t>
      </w:r>
      <w:r w:rsidR="00B25855">
        <w:t>řádném</w:t>
      </w:r>
      <w:r>
        <w:t xml:space="preserve"> termínu a aby na základě vydané licence a schváleného jízdního řádu mohl být zahájen provoz k prvnímu dni </w:t>
      </w:r>
      <w:r w:rsidR="00A16F8A">
        <w:t>D</w:t>
      </w:r>
      <w:r>
        <w:t>oby plnění</w:t>
      </w:r>
      <w:r w:rsidR="005F056E">
        <w:t>;</w:t>
      </w:r>
      <w:r w:rsidR="00641A47">
        <w:t xml:space="preserve"> </w:t>
      </w:r>
      <w:r w:rsidR="005F056E">
        <w:t xml:space="preserve">Objednatel se zavazuje poskytnout Dopravci </w:t>
      </w:r>
      <w:r w:rsidR="00641A47">
        <w:t>nezbytnou</w:t>
      </w:r>
      <w:r w:rsidR="005F056E">
        <w:t xml:space="preserve"> součinnost ke splnění této povinnosti</w:t>
      </w:r>
      <w:r>
        <w:t xml:space="preserve">.   </w:t>
      </w:r>
    </w:p>
    <w:p w14:paraId="32B11307" w14:textId="77777777" w:rsidR="00A81E8F" w:rsidRDefault="00A81E8F" w:rsidP="003B3214">
      <w:pPr>
        <w:pStyle w:val="Odstavec1"/>
        <w:tabs>
          <w:tab w:val="clear" w:pos="644"/>
        </w:tabs>
        <w:ind w:left="567" w:hanging="567"/>
      </w:pPr>
      <w:r>
        <w:t xml:space="preserve">Dopravce je povinen udržovat provoz na </w:t>
      </w:r>
      <w:r w:rsidR="00731E8E">
        <w:t>L</w:t>
      </w:r>
      <w:r>
        <w:t xml:space="preserve">ince v souladu s příslušnými licencemi a jízdními řády po celou dobu od </w:t>
      </w:r>
      <w:r w:rsidR="00B21252">
        <w:t>Z</w:t>
      </w:r>
      <w:r>
        <w:t xml:space="preserve">ahájení provozu do konce </w:t>
      </w:r>
      <w:r w:rsidR="00C94BA4">
        <w:t>D</w:t>
      </w:r>
      <w:r>
        <w:t xml:space="preserve">oby plnění </w:t>
      </w:r>
      <w:r w:rsidRPr="004879BB">
        <w:t xml:space="preserve">stanovené </w:t>
      </w:r>
      <w:r w:rsidRPr="005C39F0">
        <w:t>v odst</w:t>
      </w:r>
      <w:r w:rsidR="002B2717" w:rsidRPr="005C39F0">
        <w:t>avci</w:t>
      </w:r>
      <w:r w:rsidRPr="005C39F0">
        <w:t xml:space="preserve"> 1</w:t>
      </w:r>
      <w:r>
        <w:t xml:space="preserve"> tohoto článku.</w:t>
      </w:r>
    </w:p>
    <w:p w14:paraId="4E33B781" w14:textId="77777777" w:rsidR="00A81E8F" w:rsidRPr="009060F5" w:rsidRDefault="00A81E8F" w:rsidP="002A2840">
      <w:pPr>
        <w:pStyle w:val="slo"/>
        <w:keepNext/>
        <w:spacing w:before="360"/>
        <w:ind w:left="567"/>
      </w:pPr>
      <w:r w:rsidRPr="009060F5">
        <w:t>Článek V</w:t>
      </w:r>
    </w:p>
    <w:p w14:paraId="3113A00A" w14:textId="77777777" w:rsidR="00A81E8F" w:rsidRPr="009060F5" w:rsidRDefault="008E6196" w:rsidP="002A2840">
      <w:pPr>
        <w:pStyle w:val="lnekIbezsla"/>
        <w:keepNext/>
        <w:tabs>
          <w:tab w:val="clear" w:pos="720"/>
          <w:tab w:val="num" w:pos="796"/>
        </w:tabs>
        <w:spacing w:before="0"/>
        <w:ind w:left="567" w:hanging="357"/>
      </w:pPr>
      <w:r w:rsidRPr="009060F5">
        <w:t>Uskutečněný dopravní výkon</w:t>
      </w:r>
    </w:p>
    <w:p w14:paraId="58EF60BF" w14:textId="77777777" w:rsidR="001D0BC3" w:rsidRDefault="00A81E8F" w:rsidP="003B3214">
      <w:pPr>
        <w:pStyle w:val="Odstavec1"/>
        <w:tabs>
          <w:tab w:val="clear" w:pos="644"/>
        </w:tabs>
        <w:ind w:left="567" w:hanging="567"/>
      </w:pPr>
      <w:r>
        <w:t xml:space="preserve">Dopravce prokazuje splnění závazného rozsahu dopravního výkonu realizovaného na příslušném území HMP </w:t>
      </w:r>
      <w:r w:rsidR="008A613C">
        <w:t xml:space="preserve">nebo příslušném území </w:t>
      </w:r>
      <w:proofErr w:type="spellStart"/>
      <w:r w:rsidR="008A613C">
        <w:t>SčK</w:t>
      </w:r>
      <w:proofErr w:type="spellEnd"/>
      <w:r w:rsidR="00846E36">
        <w:t>, případně jiných krajů,</w:t>
      </w:r>
      <w:r w:rsidR="008A613C">
        <w:t xml:space="preserve"> </w:t>
      </w:r>
      <w:r>
        <w:t>údajem o skutečně provedených výkonech</w:t>
      </w:r>
      <w:r w:rsidR="00E47F0D">
        <w:t>.</w:t>
      </w:r>
      <w:r>
        <w:t xml:space="preserve"> </w:t>
      </w:r>
    </w:p>
    <w:p w14:paraId="725F534E" w14:textId="77777777" w:rsidR="00A81E8F" w:rsidRPr="001D0BC3" w:rsidRDefault="007C5248" w:rsidP="003B3214">
      <w:pPr>
        <w:pStyle w:val="Odstavec1"/>
        <w:tabs>
          <w:tab w:val="clear" w:pos="644"/>
        </w:tabs>
        <w:ind w:left="567" w:hanging="567"/>
        <w:rPr>
          <w:sz w:val="22"/>
          <w:szCs w:val="22"/>
        </w:rPr>
      </w:pPr>
      <w:r>
        <w:t>Za uskutečněný dopravní výkon se nepovažuje dopravní výkon, jestliže došlo k nedodržení Závazného rozsahu dopravního výkonu (výpadek spoje) z důvodu na straně Dopravce.</w:t>
      </w:r>
      <w:r w:rsidR="00A81E8F">
        <w:t xml:space="preserve"> </w:t>
      </w:r>
    </w:p>
    <w:p w14:paraId="4E0BC1F5" w14:textId="77777777" w:rsidR="00A81E8F" w:rsidRDefault="00A81E8F" w:rsidP="003B3214">
      <w:pPr>
        <w:pStyle w:val="Odstavec1"/>
        <w:tabs>
          <w:tab w:val="clear" w:pos="644"/>
        </w:tabs>
        <w:ind w:left="567" w:hanging="567"/>
      </w:pPr>
      <w:r>
        <w:lastRenderedPageBreak/>
        <w:t xml:space="preserve">Dopravce je povinen neprodleně oznámit </w:t>
      </w:r>
      <w:r w:rsidR="00D05292">
        <w:t>O</w:t>
      </w:r>
      <w:r>
        <w:t xml:space="preserve">bjednateli neuskutečnění spoje </w:t>
      </w:r>
      <w:r w:rsidR="007C5248">
        <w:t xml:space="preserve">nebo jeho části </w:t>
      </w:r>
      <w:r>
        <w:t>včetně uvedení důvodu výpadku spoje</w:t>
      </w:r>
      <w:r w:rsidR="007C5248" w:rsidRPr="007C5248">
        <w:t xml:space="preserve"> </w:t>
      </w:r>
      <w:r w:rsidR="007C5248">
        <w:t>nebo jeho části</w:t>
      </w:r>
      <w:r>
        <w:t xml:space="preserve">. Objednatel </w:t>
      </w:r>
      <w:r w:rsidR="0021128F">
        <w:t xml:space="preserve">i </w:t>
      </w:r>
      <w:r w:rsidR="00D05292">
        <w:t>D</w:t>
      </w:r>
      <w:r w:rsidR="0021128F">
        <w:t xml:space="preserve">opravce </w:t>
      </w:r>
      <w:r>
        <w:t>ved</w:t>
      </w:r>
      <w:r w:rsidR="0021128F">
        <w:t>ou</w:t>
      </w:r>
      <w:r>
        <w:t xml:space="preserve"> evidenci neuskutečněného dopravního výkonu pro účely výpočtu skutečné výše nároku </w:t>
      </w:r>
      <w:r w:rsidR="008A2E6E">
        <w:t>D</w:t>
      </w:r>
      <w:r>
        <w:t xml:space="preserve">opravce na </w:t>
      </w:r>
      <w:r w:rsidR="00A574BD">
        <w:t>K</w:t>
      </w:r>
      <w:r>
        <w:t xml:space="preserve">ompenzaci. Neuskutečněním dopravního výkonu není dotčeno právo </w:t>
      </w:r>
      <w:r w:rsidR="00D05292">
        <w:t>O</w:t>
      </w:r>
      <w:r>
        <w:t xml:space="preserve">bjednatele na uplatnění smluvní sankce v souladu s touto </w:t>
      </w:r>
      <w:r w:rsidR="001231C4">
        <w:t>S</w:t>
      </w:r>
      <w:r>
        <w:t>mlouvou.</w:t>
      </w:r>
      <w:r w:rsidR="00333DAE">
        <w:t xml:space="preserve"> </w:t>
      </w:r>
    </w:p>
    <w:p w14:paraId="341CC020" w14:textId="77777777" w:rsidR="00700457" w:rsidRDefault="00A81E8F" w:rsidP="003B3214">
      <w:pPr>
        <w:pStyle w:val="Odstavec1"/>
        <w:tabs>
          <w:tab w:val="clear" w:pos="644"/>
        </w:tabs>
        <w:ind w:left="567" w:hanging="567"/>
      </w:pPr>
      <w:r>
        <w:t xml:space="preserve">Za uskutečněný dopravní výkon se považuje i dopravní výkon, jestliže nebyl uskutečněn </w:t>
      </w:r>
      <w:r w:rsidR="00AD0132">
        <w:t xml:space="preserve">z důvodu </w:t>
      </w:r>
      <w:r w:rsidR="00700457">
        <w:t xml:space="preserve">mimořádných překážek uvedených v čl. VI této </w:t>
      </w:r>
      <w:r w:rsidR="00BC290E">
        <w:t>S</w:t>
      </w:r>
      <w:r w:rsidR="00700457">
        <w:t>mlouvy. Z </w:t>
      </w:r>
      <w:r w:rsidR="003A344D">
        <w:t>h</w:t>
      </w:r>
      <w:r w:rsidR="00700457">
        <w:t>lediska úhrady budou však výkony započtené jako mimořádné překážky hrazeny jen ve výši skutečného podílu nákladů</w:t>
      </w:r>
      <w:r w:rsidR="003A344D">
        <w:t>.</w:t>
      </w:r>
    </w:p>
    <w:p w14:paraId="4E036996" w14:textId="77777777" w:rsidR="00AD6F5B" w:rsidRPr="00467137" w:rsidRDefault="00AD6F5B" w:rsidP="003B3214">
      <w:pPr>
        <w:pStyle w:val="Odstavec1"/>
        <w:tabs>
          <w:tab w:val="clear" w:pos="644"/>
        </w:tabs>
        <w:ind w:left="567" w:hanging="567"/>
      </w:pPr>
      <w:r>
        <w:t xml:space="preserve">V případě </w:t>
      </w:r>
      <w:r w:rsidR="00DA40C7">
        <w:t xml:space="preserve">objednávky </w:t>
      </w:r>
      <w:r>
        <w:t xml:space="preserve">operativních </w:t>
      </w:r>
      <w:r w:rsidR="00DA40C7">
        <w:t xml:space="preserve">dopravních </w:t>
      </w:r>
      <w:r>
        <w:t xml:space="preserve">výkonů je Dopravce povinen nejpozději do dvou pracovních dnů po ukončení operativního </w:t>
      </w:r>
      <w:r w:rsidR="00DA40C7">
        <w:t xml:space="preserve">dopravního </w:t>
      </w:r>
      <w:r>
        <w:t>výkonu nahlásit Objednateli ujeté km (rozdělené podle typů vozidel</w:t>
      </w:r>
      <w:r w:rsidR="0049257F">
        <w:t xml:space="preserve">, popřípadě i </w:t>
      </w:r>
      <w:r w:rsidR="00412EAD">
        <w:t xml:space="preserve">území </w:t>
      </w:r>
      <w:r w:rsidR="0049257F">
        <w:t>HMP</w:t>
      </w:r>
      <w:r w:rsidR="00412EAD">
        <w:t xml:space="preserve"> a</w:t>
      </w:r>
      <w:r w:rsidR="0049257F">
        <w:t xml:space="preserve"> území </w:t>
      </w:r>
      <w:proofErr w:type="spellStart"/>
      <w:r w:rsidR="0049257F">
        <w:t>SčK</w:t>
      </w:r>
      <w:proofErr w:type="spellEnd"/>
      <w:r w:rsidR="0049257F">
        <w:t xml:space="preserve">, týká-li se objednaný operativní výkon i objednatele </w:t>
      </w:r>
      <w:proofErr w:type="spellStart"/>
      <w:r w:rsidR="0049257F">
        <w:t>Sč</w:t>
      </w:r>
      <w:r w:rsidR="00505568">
        <w:t>K</w:t>
      </w:r>
      <w:proofErr w:type="spellEnd"/>
      <w:r>
        <w:t xml:space="preserve">) </w:t>
      </w:r>
      <w:r w:rsidR="00693B04">
        <w:t>a případně i pohotovosti</w:t>
      </w:r>
      <w:r>
        <w:t xml:space="preserve"> </w:t>
      </w:r>
      <w:r w:rsidR="00693B04">
        <w:t>v hodinách výkonu</w:t>
      </w:r>
      <w:r w:rsidR="00DA40C7">
        <w:t xml:space="preserve"> a počet </w:t>
      </w:r>
      <w:r w:rsidR="00DA40C7" w:rsidRPr="00467137">
        <w:t>přístavných a odstavných km</w:t>
      </w:r>
      <w:r w:rsidR="00DA40C7" w:rsidRPr="00467137">
        <w:rPr>
          <w:sz w:val="20"/>
          <w:szCs w:val="20"/>
        </w:rPr>
        <w:t xml:space="preserve"> </w:t>
      </w:r>
      <w:r w:rsidR="00DA40C7" w:rsidRPr="00467137">
        <w:rPr>
          <w:szCs w:val="20"/>
        </w:rPr>
        <w:t xml:space="preserve">byl-li operativní dopravní výkon </w:t>
      </w:r>
      <w:r w:rsidR="00DA40C7" w:rsidRPr="00467137">
        <w:t xml:space="preserve">vyžadován mimo obvyklé stanoviště </w:t>
      </w:r>
      <w:r w:rsidR="001231C4" w:rsidRPr="00467137">
        <w:t>D</w:t>
      </w:r>
      <w:r w:rsidR="00DA40C7" w:rsidRPr="00467137">
        <w:t xml:space="preserve">opravce, </w:t>
      </w:r>
      <w:r w:rsidR="00CC09B0" w:rsidRPr="00467137">
        <w:t>byla</w:t>
      </w:r>
      <w:r w:rsidR="00693B04" w:rsidRPr="00467137">
        <w:t>-li</w:t>
      </w:r>
      <w:r w:rsidR="00CC09B0" w:rsidRPr="00467137">
        <w:t xml:space="preserve"> pohotovost </w:t>
      </w:r>
      <w:r w:rsidR="00693B04" w:rsidRPr="00467137">
        <w:t>předmětem požad</w:t>
      </w:r>
      <w:r w:rsidR="009A0DA9" w:rsidRPr="00467137">
        <w:t>a</w:t>
      </w:r>
      <w:r w:rsidR="00693B04" w:rsidRPr="00467137">
        <w:t>vku na operativní dopravní výkon</w:t>
      </w:r>
      <w:r w:rsidR="009A0DA9" w:rsidRPr="00467137">
        <w:t xml:space="preserve"> dle čl. III odst. 1</w:t>
      </w:r>
      <w:r w:rsidR="00467137" w:rsidRPr="00467137">
        <w:t>4</w:t>
      </w:r>
      <w:r w:rsidR="00505568" w:rsidRPr="00467137">
        <w:t xml:space="preserve"> Smlouvy</w:t>
      </w:r>
      <w:r w:rsidR="00693B04" w:rsidRPr="00467137">
        <w:t>.</w:t>
      </w:r>
    </w:p>
    <w:p w14:paraId="73F670C9" w14:textId="77777777" w:rsidR="00A81E8F" w:rsidRPr="00C8022B" w:rsidRDefault="00A81E8F" w:rsidP="003B3214">
      <w:pPr>
        <w:pStyle w:val="Odstavec1"/>
        <w:tabs>
          <w:tab w:val="clear" w:pos="644"/>
        </w:tabs>
        <w:ind w:left="567" w:hanging="567"/>
        <w:rPr>
          <w:strike/>
        </w:rPr>
      </w:pPr>
      <w:r>
        <w:t xml:space="preserve">Za uskutečněný dopravní výkon se rovněž považuje dopravní výkon, </w:t>
      </w:r>
      <w:r w:rsidR="00ED722B">
        <w:t>k </w:t>
      </w:r>
      <w:r w:rsidR="00E356BA">
        <w:t>jehož faktickému neuskutečnění došlo</w:t>
      </w:r>
      <w:r>
        <w:t xml:space="preserve"> na základě pokynu </w:t>
      </w:r>
      <w:r w:rsidR="00945CC9">
        <w:t xml:space="preserve">dispečinku </w:t>
      </w:r>
      <w:r w:rsidR="00266204">
        <w:t>PID</w:t>
      </w:r>
      <w:r w:rsidR="00945CC9">
        <w:t xml:space="preserve">, </w:t>
      </w:r>
      <w:r w:rsidR="00945CC9" w:rsidRPr="00A85DBF">
        <w:t xml:space="preserve">s výjimkou </w:t>
      </w:r>
      <w:r w:rsidR="008A3826">
        <w:t xml:space="preserve">neuskutečnění </w:t>
      </w:r>
      <w:r w:rsidR="00A120F4">
        <w:t xml:space="preserve">výkonu </w:t>
      </w:r>
      <w:r w:rsidR="008A3826">
        <w:t>na základě pokynu dispečinku PID</w:t>
      </w:r>
      <w:r w:rsidR="008A3826" w:rsidRPr="00A85DBF" w:rsidDel="008A3826">
        <w:t xml:space="preserve"> </w:t>
      </w:r>
      <w:r w:rsidR="008A3826">
        <w:t xml:space="preserve">v důsledku </w:t>
      </w:r>
      <w:r w:rsidR="00945CC9" w:rsidRPr="00A85DBF">
        <w:t xml:space="preserve">zaviněného výpadku na jiném výkonu téhož </w:t>
      </w:r>
      <w:r w:rsidR="00D05292">
        <w:t>D</w:t>
      </w:r>
      <w:r w:rsidR="00945CC9" w:rsidRPr="00A85DBF">
        <w:t>opravce</w:t>
      </w:r>
      <w:r w:rsidR="00945CC9">
        <w:t xml:space="preserve">. </w:t>
      </w:r>
      <w:r w:rsidRPr="00C8022B">
        <w:rPr>
          <w:strike/>
        </w:rPr>
        <w:t xml:space="preserve"> </w:t>
      </w:r>
    </w:p>
    <w:p w14:paraId="5051D24B" w14:textId="77777777" w:rsidR="00A81E8F" w:rsidRDefault="00BD27B4" w:rsidP="003B3214">
      <w:pPr>
        <w:pStyle w:val="Odstavec1"/>
        <w:tabs>
          <w:tab w:val="clear" w:pos="644"/>
        </w:tabs>
        <w:ind w:left="567" w:hanging="567"/>
      </w:pPr>
      <w:r>
        <w:t xml:space="preserve">Výkazy výkonů podle </w:t>
      </w:r>
      <w:r w:rsidRPr="004879BB">
        <w:t>tohoto</w:t>
      </w:r>
      <w:r>
        <w:t xml:space="preserve"> článku budou </w:t>
      </w:r>
      <w:r w:rsidR="00782118">
        <w:t xml:space="preserve">Objednatelem </w:t>
      </w:r>
      <w:r>
        <w:t xml:space="preserve">zpracovány měsíčně, následně vždy za příslušné kalendářní čtvrtletí a za celé období kalendářního roku. </w:t>
      </w:r>
      <w:r w:rsidR="00782118">
        <w:t xml:space="preserve">Objednatel </w:t>
      </w:r>
      <w:r>
        <w:t xml:space="preserve">je povinen předložit </w:t>
      </w:r>
      <w:r w:rsidR="00782118">
        <w:t xml:space="preserve">Dopravci </w:t>
      </w:r>
      <w:r>
        <w:t>výkaz</w:t>
      </w:r>
      <w:r w:rsidR="00757683">
        <w:t xml:space="preserve"> čtvrtletně </w:t>
      </w:r>
      <w:r w:rsidR="00782118">
        <w:t xml:space="preserve">k případným připomínám </w:t>
      </w:r>
      <w:r>
        <w:t xml:space="preserve">pro konkrétní období nejpozději do konce </w:t>
      </w:r>
      <w:r w:rsidR="00757683">
        <w:t xml:space="preserve">prvního měsíce </w:t>
      </w:r>
      <w:r>
        <w:t>po skončení tohoto období</w:t>
      </w:r>
      <w:r w:rsidR="00A81E8F">
        <w:t>.</w:t>
      </w:r>
    </w:p>
    <w:p w14:paraId="6DFD6A13" w14:textId="77777777" w:rsidR="00B25855" w:rsidRPr="00000319" w:rsidRDefault="00000319" w:rsidP="002A2840">
      <w:pPr>
        <w:pStyle w:val="slo"/>
        <w:keepNext/>
        <w:spacing w:before="360"/>
        <w:ind w:left="567"/>
      </w:pPr>
      <w:r>
        <w:t>Č</w:t>
      </w:r>
      <w:r w:rsidR="00B25855">
        <w:t xml:space="preserve">lánek </w:t>
      </w:r>
      <w:r>
        <w:t>VI</w:t>
      </w:r>
    </w:p>
    <w:p w14:paraId="2DDB4B25" w14:textId="77777777" w:rsidR="00B25855" w:rsidRPr="00B25855" w:rsidRDefault="00B25855" w:rsidP="002A2840">
      <w:pPr>
        <w:pStyle w:val="lnekIbezsla"/>
        <w:keepNext/>
        <w:tabs>
          <w:tab w:val="clear" w:pos="720"/>
          <w:tab w:val="num" w:pos="796"/>
        </w:tabs>
        <w:spacing w:before="0"/>
        <w:ind w:left="567" w:firstLine="0"/>
      </w:pPr>
      <w:r w:rsidRPr="00B25855">
        <w:t>M</w:t>
      </w:r>
      <w:r>
        <w:t>imořádné překážky</w:t>
      </w:r>
      <w:r w:rsidRPr="00B25855">
        <w:t xml:space="preserve"> </w:t>
      </w:r>
    </w:p>
    <w:p w14:paraId="50DEA82D" w14:textId="77777777" w:rsidR="00000319" w:rsidRDefault="00B25855" w:rsidP="0016254B">
      <w:pPr>
        <w:pStyle w:val="Odstavec1"/>
        <w:tabs>
          <w:tab w:val="clear" w:pos="644"/>
        </w:tabs>
        <w:ind w:left="567" w:hanging="567"/>
        <w:rPr>
          <w:rFonts w:eastAsia="Calibri"/>
        </w:rPr>
      </w:pPr>
      <w:r w:rsidRPr="006A3BF2">
        <w:t>Nesplní</w:t>
      </w:r>
      <w:r w:rsidRPr="00000319">
        <w:rPr>
          <w:rFonts w:eastAsia="Calibri"/>
        </w:rPr>
        <w:t xml:space="preserve">-li kterákoliv Smluvní strana svou povinnost dle Smlouvy z toho důvodu, že jí v tom dočasně nebo trvale zabránila mimořádná, nepředvídatelná a nepřekonatelná překážka vzniklá nezávisle na její vůli, nepovažuje se takové nesplnění povinnosti za porušení </w:t>
      </w:r>
      <w:r w:rsidR="007E5C76">
        <w:rPr>
          <w:rFonts w:eastAsia="Calibri"/>
        </w:rPr>
        <w:t xml:space="preserve">této </w:t>
      </w:r>
      <w:r w:rsidR="00BC290E">
        <w:rPr>
          <w:rFonts w:eastAsia="Calibri"/>
        </w:rPr>
        <w:t>S</w:t>
      </w:r>
      <w:r w:rsidRPr="00000319">
        <w:rPr>
          <w:rFonts w:eastAsia="Calibri"/>
        </w:rPr>
        <w:t>mlouvy. Za mimořádné nepředvídatelné a nepřekonatelné překážky se považují zejména přírodní katastrofy, havárie</w:t>
      </w:r>
      <w:r w:rsidR="00432955">
        <w:rPr>
          <w:rFonts w:eastAsia="Calibri"/>
        </w:rPr>
        <w:t>,</w:t>
      </w:r>
      <w:r w:rsidRPr="00000319">
        <w:rPr>
          <w:rFonts w:eastAsia="Calibri"/>
        </w:rPr>
        <w:t xml:space="preserve"> mimořádné klimatické podmínky, celostátní epidemie, občanské nepokoje, vojenské, celní nebo policejní operace (s výji</w:t>
      </w:r>
      <w:r w:rsidR="00000319">
        <w:rPr>
          <w:rFonts w:eastAsia="Calibri"/>
        </w:rPr>
        <w:t xml:space="preserve">mkou kontrol plnění povinností </w:t>
      </w:r>
      <w:r w:rsidR="0002215C">
        <w:rPr>
          <w:rFonts w:eastAsia="Calibri"/>
        </w:rPr>
        <w:t>D</w:t>
      </w:r>
      <w:r w:rsidRPr="00000319">
        <w:rPr>
          <w:rFonts w:eastAsia="Calibri"/>
        </w:rPr>
        <w:t xml:space="preserve">opravce nebo jeho </w:t>
      </w:r>
      <w:r w:rsidR="0002215C">
        <w:rPr>
          <w:rFonts w:eastAsia="Calibri"/>
        </w:rPr>
        <w:t xml:space="preserve">zaměstnanců </w:t>
      </w:r>
      <w:r w:rsidRPr="00000319">
        <w:rPr>
          <w:rFonts w:eastAsia="Calibri"/>
        </w:rPr>
        <w:t xml:space="preserve">podle obecně závazných právních předpisů). </w:t>
      </w:r>
    </w:p>
    <w:p w14:paraId="08E6A91B" w14:textId="77777777" w:rsidR="008A2E6E" w:rsidRDefault="005A7B94" w:rsidP="0016254B">
      <w:pPr>
        <w:pStyle w:val="Odstavec1"/>
        <w:tabs>
          <w:tab w:val="clear" w:pos="644"/>
        </w:tabs>
        <w:ind w:left="567" w:hanging="567"/>
        <w:rPr>
          <w:rFonts w:eastAsia="Calibri"/>
        </w:rPr>
      </w:pPr>
      <w:r w:rsidRPr="005A7B94">
        <w:rPr>
          <w:rFonts w:eastAsia="Calibri"/>
        </w:rPr>
        <w:t xml:space="preserve">Pro vyloučení </w:t>
      </w:r>
      <w:r w:rsidRPr="006A3BF2">
        <w:t>pochybností</w:t>
      </w:r>
      <w:r w:rsidRPr="005A7B94">
        <w:rPr>
          <w:rFonts w:eastAsia="Calibri"/>
        </w:rPr>
        <w:t xml:space="preserve"> </w:t>
      </w:r>
      <w:r w:rsidR="007E5C76">
        <w:rPr>
          <w:rFonts w:eastAsia="Calibri"/>
        </w:rPr>
        <w:t>s</w:t>
      </w:r>
      <w:r w:rsidRPr="005A7B94">
        <w:rPr>
          <w:rFonts w:eastAsia="Calibri"/>
        </w:rPr>
        <w:t xml:space="preserve">mluvní strany prohlašují, že za vyšší moc se považuje mimo jiné též stávka zaměstnanců </w:t>
      </w:r>
      <w:r w:rsidR="0002215C">
        <w:rPr>
          <w:rFonts w:eastAsia="Calibri"/>
        </w:rPr>
        <w:t>D</w:t>
      </w:r>
      <w:r w:rsidRPr="005A7B94">
        <w:rPr>
          <w:rFonts w:eastAsia="Calibri"/>
        </w:rPr>
        <w:t xml:space="preserve">opravce za předpokladu, že byla </w:t>
      </w:r>
      <w:r w:rsidR="0002215C">
        <w:rPr>
          <w:rFonts w:eastAsia="Calibri"/>
        </w:rPr>
        <w:t>D</w:t>
      </w:r>
      <w:r w:rsidRPr="005A7B94">
        <w:rPr>
          <w:rFonts w:eastAsia="Calibri"/>
        </w:rPr>
        <w:t xml:space="preserve">opravcem předem a řádně oznámena </w:t>
      </w:r>
      <w:r w:rsidR="0002215C">
        <w:rPr>
          <w:rFonts w:eastAsia="Calibri"/>
        </w:rPr>
        <w:t>O</w:t>
      </w:r>
      <w:r w:rsidRPr="005A7B94">
        <w:rPr>
          <w:rFonts w:eastAsia="Calibri"/>
        </w:rPr>
        <w:t xml:space="preserve">bjednateli, </w:t>
      </w:r>
      <w:r w:rsidR="008A2E6E">
        <w:rPr>
          <w:rFonts w:eastAsia="Calibri"/>
        </w:rPr>
        <w:t>D</w:t>
      </w:r>
      <w:r w:rsidRPr="005A7B94">
        <w:rPr>
          <w:rFonts w:eastAsia="Calibri"/>
        </w:rPr>
        <w:t xml:space="preserve">opravce učinil veškerá rozumně </w:t>
      </w:r>
      <w:proofErr w:type="spellStart"/>
      <w:r w:rsidRPr="005A7B94">
        <w:rPr>
          <w:rFonts w:eastAsia="Calibri"/>
        </w:rPr>
        <w:t>požadovatelná</w:t>
      </w:r>
      <w:proofErr w:type="spellEnd"/>
      <w:r w:rsidRPr="005A7B94">
        <w:rPr>
          <w:rFonts w:eastAsia="Calibri"/>
        </w:rPr>
        <w:t xml:space="preserve"> opatření k odvrácení důsledků stávky a stávka proběhla v souladu s relevantními právními předpisy, zejména se zákonem č. 2/1991 Sb., o kolektivním vyjednávání, ve znění pozdějších předpisů.</w:t>
      </w:r>
    </w:p>
    <w:p w14:paraId="13F233B9" w14:textId="77777777" w:rsidR="005A7B94" w:rsidRPr="00641A47" w:rsidRDefault="005A7B94" w:rsidP="0016254B">
      <w:pPr>
        <w:pStyle w:val="Odstavec1"/>
        <w:tabs>
          <w:tab w:val="clear" w:pos="644"/>
        </w:tabs>
        <w:ind w:left="567" w:hanging="567"/>
        <w:rPr>
          <w:rFonts w:eastAsia="Calibri"/>
        </w:rPr>
      </w:pPr>
      <w:r w:rsidRPr="00641A47">
        <w:rPr>
          <w:rFonts w:eastAsia="Calibri"/>
        </w:rPr>
        <w:t xml:space="preserve">Za </w:t>
      </w:r>
      <w:r w:rsidRPr="006A3BF2">
        <w:t>mimořádné</w:t>
      </w:r>
      <w:r w:rsidRPr="00641A47">
        <w:rPr>
          <w:rFonts w:eastAsia="Calibri"/>
        </w:rPr>
        <w:t xml:space="preserve"> nepředvídatelné a nepřekonatelné překážky se však pro vyloučení jakýchkoliv pochybností nepovažují překážky (i) vzniklé z osobních, majetkových či jiných poměrů </w:t>
      </w:r>
      <w:r w:rsidR="0002215C" w:rsidRPr="00641A47">
        <w:rPr>
          <w:rFonts w:eastAsia="Calibri"/>
        </w:rPr>
        <w:t>D</w:t>
      </w:r>
      <w:r w:rsidRPr="00641A47">
        <w:rPr>
          <w:rFonts w:eastAsia="Calibri"/>
        </w:rPr>
        <w:t>opravce, jeho poddodavatelů či osob s nimi propojených (např. jejich hospodářské poměry, porušení právních předpisů těmito subjekty apod.), dále (</w:t>
      </w:r>
      <w:proofErr w:type="spellStart"/>
      <w:r w:rsidRPr="00641A47">
        <w:rPr>
          <w:rFonts w:eastAsia="Calibri"/>
        </w:rPr>
        <w:t>ii</w:t>
      </w:r>
      <w:proofErr w:type="spellEnd"/>
      <w:r w:rsidRPr="00641A47">
        <w:rPr>
          <w:rFonts w:eastAsia="Calibri"/>
        </w:rPr>
        <w:t>) překážky, které vznikly až v</w:t>
      </w:r>
      <w:r w:rsidR="008E4A20">
        <w:rPr>
          <w:rFonts w:eastAsia="Calibri"/>
        </w:rPr>
        <w:t> </w:t>
      </w:r>
      <w:r w:rsidRPr="00641A47">
        <w:rPr>
          <w:rFonts w:eastAsia="Calibri"/>
        </w:rPr>
        <w:t xml:space="preserve">době, kdy byl </w:t>
      </w:r>
      <w:r w:rsidR="008A2E6E" w:rsidRPr="00641A47">
        <w:rPr>
          <w:rFonts w:eastAsia="Calibri"/>
        </w:rPr>
        <w:t>D</w:t>
      </w:r>
      <w:r w:rsidRPr="00641A47">
        <w:rPr>
          <w:rFonts w:eastAsia="Calibri"/>
        </w:rPr>
        <w:t>opravce v prodlení s plněním své povinnosti, a dále (</w:t>
      </w:r>
      <w:proofErr w:type="spellStart"/>
      <w:r w:rsidRPr="00641A47">
        <w:rPr>
          <w:rFonts w:eastAsia="Calibri"/>
        </w:rPr>
        <w:t>iii</w:t>
      </w:r>
      <w:proofErr w:type="spellEnd"/>
      <w:r w:rsidRPr="00641A47">
        <w:rPr>
          <w:rFonts w:eastAsia="Calibri"/>
        </w:rPr>
        <w:t xml:space="preserve">) překážky, které je </w:t>
      </w:r>
      <w:r w:rsidR="0002215C" w:rsidRPr="00641A47">
        <w:rPr>
          <w:rFonts w:eastAsia="Calibri"/>
        </w:rPr>
        <w:t>D</w:t>
      </w:r>
      <w:r w:rsidRPr="00641A47">
        <w:rPr>
          <w:rFonts w:eastAsia="Calibri"/>
        </w:rPr>
        <w:t xml:space="preserve">opravce dle </w:t>
      </w:r>
      <w:r w:rsidR="00BC290E">
        <w:rPr>
          <w:rFonts w:eastAsia="Calibri"/>
        </w:rPr>
        <w:t>S</w:t>
      </w:r>
      <w:r w:rsidRPr="00641A47">
        <w:rPr>
          <w:rFonts w:eastAsia="Calibri"/>
        </w:rPr>
        <w:t xml:space="preserve">mlouvy povinen překonat. </w:t>
      </w:r>
    </w:p>
    <w:p w14:paraId="4DB6FB8D" w14:textId="77777777" w:rsidR="00B25855" w:rsidRPr="00000319" w:rsidRDefault="00B25855" w:rsidP="0016254B">
      <w:pPr>
        <w:pStyle w:val="Odstavec1"/>
        <w:tabs>
          <w:tab w:val="clear" w:pos="644"/>
        </w:tabs>
        <w:ind w:left="567" w:hanging="567"/>
        <w:rPr>
          <w:rFonts w:eastAsia="Calibri"/>
        </w:rPr>
      </w:pPr>
      <w:r w:rsidRPr="006A3BF2">
        <w:t>Mimořádných</w:t>
      </w:r>
      <w:r w:rsidRPr="00000319">
        <w:rPr>
          <w:rFonts w:eastAsia="Calibri"/>
        </w:rPr>
        <w:t xml:space="preserve"> nepředvídatelných a nepřekonatelných překážek ve shora uvedeném smyslu je povinná </w:t>
      </w:r>
      <w:r w:rsidR="00E55D62">
        <w:rPr>
          <w:rFonts w:eastAsia="Calibri"/>
        </w:rPr>
        <w:t>s</w:t>
      </w:r>
      <w:r w:rsidRPr="00000319">
        <w:rPr>
          <w:rFonts w:eastAsia="Calibri"/>
        </w:rPr>
        <w:t xml:space="preserve">mluvní strana oprávněna se dovolat pouze tehdy, jestliže vynaložila veškeré úsilí, které po ní lze spravedlivě požadovat, aby svou povinnost splnila či následky jejího nesplnění v maximálním možném rozsahu zmírnila. </w:t>
      </w:r>
    </w:p>
    <w:p w14:paraId="7FDD24AA" w14:textId="7D605ED5" w:rsidR="00B25855" w:rsidRDefault="00B25855" w:rsidP="0016254B">
      <w:pPr>
        <w:pStyle w:val="Odstavec1"/>
        <w:tabs>
          <w:tab w:val="clear" w:pos="644"/>
        </w:tabs>
        <w:ind w:left="567" w:hanging="567"/>
        <w:rPr>
          <w:rFonts w:eastAsia="Calibri"/>
        </w:rPr>
      </w:pPr>
      <w:r w:rsidRPr="00000319">
        <w:rPr>
          <w:rFonts w:eastAsia="Calibri"/>
        </w:rPr>
        <w:lastRenderedPageBreak/>
        <w:t xml:space="preserve">Účinky </w:t>
      </w:r>
      <w:r w:rsidRPr="006A3BF2">
        <w:t>vylučující</w:t>
      </w:r>
      <w:r w:rsidRPr="00000319">
        <w:rPr>
          <w:rFonts w:eastAsia="Calibri"/>
        </w:rPr>
        <w:t xml:space="preserve"> odpovědnost </w:t>
      </w:r>
      <w:r w:rsidR="00E55D62">
        <w:rPr>
          <w:rFonts w:eastAsia="Calibri"/>
        </w:rPr>
        <w:t>s</w:t>
      </w:r>
      <w:r w:rsidRPr="00000319">
        <w:rPr>
          <w:rFonts w:eastAsia="Calibri"/>
        </w:rPr>
        <w:t>mluvní strany jsou omezeny pouze na dobu, po kterou mimořádná nepředvídatelná a nepřekonatelná překážka, s níž jsou spojeny příslušné povinnosti, trvá. Lhůta ke splnění příslušných povinností se prodlužuje pouze o dobu, po kterou danou smluvní povinnost nebylo v důsledku nastalých mimořádných nepředvídatelných a</w:t>
      </w:r>
      <w:r w:rsidR="007A6117">
        <w:rPr>
          <w:rFonts w:eastAsia="Calibri"/>
        </w:rPr>
        <w:t> </w:t>
      </w:r>
      <w:r w:rsidRPr="00000319">
        <w:rPr>
          <w:rFonts w:eastAsia="Calibri"/>
        </w:rPr>
        <w:t>nepřekonatelných překážek objektivně možné splnit.</w:t>
      </w:r>
    </w:p>
    <w:p w14:paraId="61D482CB" w14:textId="77777777" w:rsidR="00FF101B" w:rsidRPr="00FF101B" w:rsidRDefault="00FF101B" w:rsidP="0016254B">
      <w:pPr>
        <w:pStyle w:val="Odstavec1"/>
        <w:tabs>
          <w:tab w:val="clear" w:pos="644"/>
        </w:tabs>
        <w:ind w:left="567" w:hanging="567"/>
        <w:rPr>
          <w:rFonts w:eastAsia="Calibri"/>
        </w:rPr>
      </w:pPr>
      <w:r w:rsidRPr="00DC44BC">
        <w:rPr>
          <w:rFonts w:eastAsia="Calibri"/>
        </w:rPr>
        <w:t xml:space="preserve">V </w:t>
      </w:r>
      <w:r w:rsidRPr="006A3BF2">
        <w:t>případě</w:t>
      </w:r>
      <w:r w:rsidRPr="00DC44BC">
        <w:rPr>
          <w:rFonts w:eastAsia="Calibri"/>
        </w:rPr>
        <w:t>, že dojde k mimořádným překážkám, Objednatel uhradí za výkony neodjeté z</w:t>
      </w:r>
      <w:r w:rsidR="008E4A20">
        <w:rPr>
          <w:rFonts w:eastAsia="Calibri"/>
        </w:rPr>
        <w:t> </w:t>
      </w:r>
      <w:r w:rsidRPr="00DC44BC">
        <w:rPr>
          <w:rFonts w:eastAsia="Calibri"/>
        </w:rPr>
        <w:t xml:space="preserve">důvodu mimořádných </w:t>
      </w:r>
      <w:r w:rsidRPr="00FF101B">
        <w:t xml:space="preserve">překážek dle </w:t>
      </w:r>
      <w:r w:rsidR="0002215C">
        <w:t xml:space="preserve">tohoto článku </w:t>
      </w:r>
      <w:r w:rsidR="00914EAB">
        <w:t>C</w:t>
      </w:r>
      <w:r w:rsidRPr="00FF101B">
        <w:t xml:space="preserve">enu dopravního výkonu mimořádných překážek </w:t>
      </w:r>
      <w:r w:rsidR="007061C9">
        <w:t>podle typu vozidla</w:t>
      </w:r>
      <w:r w:rsidR="00251CD6">
        <w:t>,</w:t>
      </w:r>
      <w:r w:rsidR="007061C9">
        <w:t xml:space="preserve"> </w:t>
      </w:r>
      <w:r w:rsidR="001945DF">
        <w:t xml:space="preserve">jehož výkonů se mimořádné překážky týkají </w:t>
      </w:r>
      <w:r w:rsidRPr="00FF101B">
        <w:t>(</w:t>
      </w:r>
      <w:proofErr w:type="spellStart"/>
      <w:r w:rsidRPr="00FF101B">
        <w:t>CDV</w:t>
      </w:r>
      <w:r w:rsidR="00251CD6" w:rsidRPr="00251CD6">
        <w:t>Mi</w:t>
      </w:r>
      <w:proofErr w:type="spellEnd"/>
      <w:r w:rsidRPr="00FF101B">
        <w:t>), tj.</w:t>
      </w:r>
      <w:r w:rsidR="008E4A20">
        <w:t> </w:t>
      </w:r>
      <w:r w:rsidRPr="00FF101B">
        <w:t>nezbytné náklady Dopravce při mimořádných nepředvídatelných a nepřekonatelných překážkách cenou stanovenou následujícím postupem, přičemž některé položky ve výpočtu CDV</w:t>
      </w:r>
      <w:r w:rsidRPr="007061C9">
        <w:rPr>
          <w:vertAlign w:val="subscript"/>
        </w:rPr>
        <w:t>MP</w:t>
      </w:r>
      <w:r w:rsidRPr="00FF101B">
        <w:t xml:space="preserve"> mohou nabývat hodnotu 0 (nula) Kč, nenastanou-li v průběhu období, pro které se </w:t>
      </w:r>
      <w:proofErr w:type="spellStart"/>
      <w:r w:rsidRPr="00FF101B">
        <w:t>CDV</w:t>
      </w:r>
      <w:r w:rsidR="00251CD6" w:rsidRPr="00251CD6">
        <w:t>Mi</w:t>
      </w:r>
      <w:proofErr w:type="spellEnd"/>
      <w:r w:rsidRPr="00FF101B">
        <w:t xml:space="preserve"> vypočítává.</w:t>
      </w:r>
    </w:p>
    <w:p w14:paraId="30AA9B76" w14:textId="77777777" w:rsidR="00FF101B" w:rsidRPr="00FF101B" w:rsidRDefault="00FF101B" w:rsidP="00E77B52">
      <w:pPr>
        <w:pStyle w:val="Odstavecseseznamem"/>
        <w:widowControl w:val="0"/>
        <w:autoSpaceDE w:val="0"/>
        <w:autoSpaceDN w:val="0"/>
        <w:adjustRightInd w:val="0"/>
        <w:spacing w:after="120"/>
        <w:ind w:left="567"/>
        <w:jc w:val="center"/>
        <w:rPr>
          <w:rFonts w:eastAsia="Calibri"/>
          <w:sz w:val="24"/>
        </w:rPr>
      </w:pPr>
      <w:proofErr w:type="spellStart"/>
      <w:r w:rsidRPr="00FF101B">
        <w:rPr>
          <w:rFonts w:eastAsia="Calibri"/>
          <w:sz w:val="24"/>
        </w:rPr>
        <w:t>CDV</w:t>
      </w:r>
      <w:r w:rsidR="00251CD6" w:rsidRPr="00251CD6">
        <w:rPr>
          <w:rFonts w:eastAsia="Calibri"/>
          <w:sz w:val="24"/>
        </w:rPr>
        <w:t>Mi</w:t>
      </w:r>
      <w:proofErr w:type="spellEnd"/>
      <w:r w:rsidRPr="00251CD6">
        <w:rPr>
          <w:rFonts w:eastAsia="Calibri"/>
          <w:sz w:val="24"/>
        </w:rPr>
        <w:t xml:space="preserve"> </w:t>
      </w:r>
      <w:r w:rsidRPr="00FF101B">
        <w:rPr>
          <w:rFonts w:eastAsia="Calibri"/>
          <w:sz w:val="24"/>
        </w:rPr>
        <w:t xml:space="preserve">= </w:t>
      </w:r>
      <w:proofErr w:type="spellStart"/>
      <w:r w:rsidRPr="00FF101B">
        <w:rPr>
          <w:rFonts w:eastAsia="Calibri"/>
          <w:sz w:val="24"/>
        </w:rPr>
        <w:t>CDVi</w:t>
      </w:r>
      <w:proofErr w:type="spellEnd"/>
      <w:r w:rsidRPr="00FF101B">
        <w:rPr>
          <w:rFonts w:eastAsia="Calibri"/>
          <w:sz w:val="24"/>
        </w:rPr>
        <w:t xml:space="preserve"> – </w:t>
      </w:r>
      <w:proofErr w:type="spellStart"/>
      <w:r w:rsidRPr="00FF101B">
        <w:rPr>
          <w:rFonts w:eastAsia="Calibri"/>
          <w:sz w:val="24"/>
        </w:rPr>
        <w:t>N</w:t>
      </w:r>
      <w:r w:rsidR="003A545D">
        <w:rPr>
          <w:rFonts w:eastAsia="Calibri"/>
          <w:sz w:val="24"/>
        </w:rPr>
        <w:t>PHMi</w:t>
      </w:r>
      <w:proofErr w:type="spellEnd"/>
      <w:r w:rsidR="00C83AE7">
        <w:rPr>
          <w:rFonts w:eastAsia="Calibri"/>
          <w:sz w:val="24"/>
        </w:rPr>
        <w:t xml:space="preserve"> </w:t>
      </w:r>
      <w:r w:rsidRPr="00FF101B">
        <w:rPr>
          <w:rFonts w:eastAsia="Calibri"/>
          <w:sz w:val="24"/>
        </w:rPr>
        <w:t>–</w:t>
      </w:r>
      <w:r w:rsidR="00C83AE7">
        <w:rPr>
          <w:rFonts w:eastAsia="Calibri"/>
          <w:sz w:val="24"/>
        </w:rPr>
        <w:t xml:space="preserve"> </w:t>
      </w:r>
      <w:r w:rsidRPr="00FF101B">
        <w:rPr>
          <w:rFonts w:eastAsia="Calibri"/>
          <w:sz w:val="24"/>
        </w:rPr>
        <w:t>DÚ</w:t>
      </w:r>
      <w:r w:rsidR="002B4EB6">
        <w:rPr>
          <w:rFonts w:eastAsia="Calibri"/>
          <w:sz w:val="24"/>
        </w:rPr>
        <w:t xml:space="preserve"> </w:t>
      </w:r>
      <w:r w:rsidRPr="00FF101B">
        <w:rPr>
          <w:rFonts w:eastAsia="Calibri"/>
          <w:sz w:val="24"/>
        </w:rPr>
        <w:t>– CP</w:t>
      </w:r>
    </w:p>
    <w:p w14:paraId="1C1ABF0F"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proofErr w:type="spellStart"/>
      <w:r w:rsidRPr="00FF101B">
        <w:rPr>
          <w:rFonts w:eastAsia="Calibri"/>
          <w:sz w:val="24"/>
        </w:rPr>
        <w:t>CDVi</w:t>
      </w:r>
      <w:proofErr w:type="spellEnd"/>
      <w:r w:rsidRPr="00FF101B">
        <w:rPr>
          <w:rFonts w:eastAsia="Calibri"/>
          <w:sz w:val="24"/>
        </w:rPr>
        <w:t xml:space="preserve"> – cena dopravního výkonu </w:t>
      </w:r>
      <w:r w:rsidR="00251CD6">
        <w:rPr>
          <w:rFonts w:eastAsia="Calibri"/>
          <w:sz w:val="24"/>
        </w:rPr>
        <w:t xml:space="preserve">vozidla </w:t>
      </w:r>
      <w:r w:rsidRPr="00FF101B">
        <w:rPr>
          <w:rFonts w:eastAsia="Calibri"/>
          <w:sz w:val="24"/>
        </w:rPr>
        <w:t xml:space="preserve">v Kč/km </w:t>
      </w:r>
      <w:r w:rsidR="00803441">
        <w:rPr>
          <w:rFonts w:eastAsia="Calibri"/>
          <w:sz w:val="24"/>
        </w:rPr>
        <w:t xml:space="preserve">platná </w:t>
      </w:r>
      <w:r w:rsidR="00251CD6">
        <w:rPr>
          <w:rFonts w:eastAsia="Calibri"/>
          <w:sz w:val="24"/>
        </w:rPr>
        <w:t>pro i-</w:t>
      </w:r>
      <w:proofErr w:type="spellStart"/>
      <w:r w:rsidR="00412736">
        <w:rPr>
          <w:rFonts w:eastAsia="Calibri"/>
          <w:sz w:val="24"/>
        </w:rPr>
        <w:t>tý</w:t>
      </w:r>
      <w:proofErr w:type="spellEnd"/>
      <w:r w:rsidR="00412736">
        <w:rPr>
          <w:rFonts w:eastAsia="Calibri"/>
          <w:sz w:val="24"/>
        </w:rPr>
        <w:t xml:space="preserve"> typ </w:t>
      </w:r>
      <w:r w:rsidR="00803441">
        <w:rPr>
          <w:rFonts w:eastAsia="Calibri"/>
          <w:sz w:val="24"/>
        </w:rPr>
        <w:t>vozidla</w:t>
      </w:r>
      <w:r w:rsidRPr="00FF101B">
        <w:rPr>
          <w:rFonts w:eastAsia="Calibri"/>
          <w:sz w:val="24"/>
        </w:rPr>
        <w:t xml:space="preserve">, </w:t>
      </w:r>
      <w:r w:rsidR="00803441">
        <w:rPr>
          <w:rFonts w:eastAsia="Calibri"/>
          <w:sz w:val="24"/>
        </w:rPr>
        <w:t xml:space="preserve">indexovanou pro konkrétní rok </w:t>
      </w:r>
      <w:r w:rsidRPr="00FF101B">
        <w:rPr>
          <w:rFonts w:eastAsia="Calibri"/>
          <w:sz w:val="24"/>
        </w:rPr>
        <w:t xml:space="preserve">podle </w:t>
      </w:r>
      <w:r w:rsidRPr="00073723">
        <w:rPr>
          <w:rFonts w:eastAsia="Calibri"/>
          <w:sz w:val="24"/>
        </w:rPr>
        <w:t xml:space="preserve">přílohy </w:t>
      </w:r>
      <w:r w:rsidR="001B4D05" w:rsidRPr="00073723">
        <w:rPr>
          <w:rFonts w:eastAsia="Calibri"/>
          <w:sz w:val="24"/>
        </w:rPr>
        <w:t>č</w:t>
      </w:r>
      <w:r w:rsidR="001B4D05" w:rsidRPr="00DA53AF">
        <w:rPr>
          <w:rFonts w:eastAsia="Calibri"/>
          <w:sz w:val="24"/>
        </w:rPr>
        <w:t xml:space="preserve">. 6 a čl. </w:t>
      </w:r>
      <w:r w:rsidR="0003440B" w:rsidRPr="00DA53AF">
        <w:rPr>
          <w:rFonts w:eastAsia="Calibri"/>
          <w:sz w:val="24"/>
        </w:rPr>
        <w:t>VII</w:t>
      </w:r>
      <w:r w:rsidR="001B4D05" w:rsidRPr="00DA53AF">
        <w:rPr>
          <w:rFonts w:eastAsia="Calibri"/>
          <w:sz w:val="24"/>
        </w:rPr>
        <w:t xml:space="preserve"> této Smlouvy</w:t>
      </w:r>
      <w:r w:rsidR="001B4D05">
        <w:rPr>
          <w:rFonts w:eastAsia="Calibri"/>
          <w:sz w:val="24"/>
        </w:rPr>
        <w:t xml:space="preserve"> (Kč/</w:t>
      </w:r>
      <w:r w:rsidRPr="00FF101B">
        <w:rPr>
          <w:rFonts w:eastAsia="Calibri"/>
          <w:sz w:val="24"/>
        </w:rPr>
        <w:t>km)</w:t>
      </w:r>
    </w:p>
    <w:p w14:paraId="492056F9" w14:textId="77777777" w:rsidR="00FF101B" w:rsidRPr="00FF101B" w:rsidRDefault="003A545D" w:rsidP="00E77B52">
      <w:pPr>
        <w:pStyle w:val="Odstavecseseznamem"/>
        <w:widowControl w:val="0"/>
        <w:autoSpaceDE w:val="0"/>
        <w:autoSpaceDN w:val="0"/>
        <w:adjustRightInd w:val="0"/>
        <w:spacing w:after="120"/>
        <w:ind w:left="567"/>
        <w:jc w:val="both"/>
        <w:rPr>
          <w:rFonts w:eastAsia="Calibri"/>
          <w:sz w:val="24"/>
        </w:rPr>
      </w:pPr>
      <w:proofErr w:type="spellStart"/>
      <w:r>
        <w:rPr>
          <w:rFonts w:eastAsia="Calibri"/>
          <w:sz w:val="24"/>
        </w:rPr>
        <w:t>NPHM</w:t>
      </w:r>
      <w:r w:rsidR="00FF101B" w:rsidRPr="00FF101B">
        <w:rPr>
          <w:rFonts w:eastAsia="Calibri"/>
          <w:sz w:val="24"/>
        </w:rPr>
        <w:t>i</w:t>
      </w:r>
      <w:proofErr w:type="spellEnd"/>
      <w:r w:rsidR="00FF101B" w:rsidRPr="00FF101B">
        <w:rPr>
          <w:rFonts w:eastAsia="Calibri"/>
          <w:sz w:val="24"/>
        </w:rPr>
        <w:t xml:space="preserve"> – </w:t>
      </w:r>
      <w:r w:rsidR="00FF101B" w:rsidRPr="00DA53AF">
        <w:rPr>
          <w:rFonts w:eastAsia="Calibri"/>
          <w:sz w:val="24"/>
        </w:rPr>
        <w:t xml:space="preserve">výše nákladů </w:t>
      </w:r>
      <w:r w:rsidR="00803441" w:rsidRPr="00DA53AF">
        <w:rPr>
          <w:rFonts w:eastAsia="Calibri"/>
          <w:sz w:val="24"/>
        </w:rPr>
        <w:t>i-</w:t>
      </w:r>
      <w:proofErr w:type="spellStart"/>
      <w:r w:rsidR="00803441" w:rsidRPr="00DA53AF">
        <w:rPr>
          <w:rFonts w:eastAsia="Calibri"/>
          <w:sz w:val="24"/>
        </w:rPr>
        <w:t>té</w:t>
      </w:r>
      <w:r w:rsidR="00F42AC0" w:rsidRPr="00DA53AF">
        <w:rPr>
          <w:rFonts w:eastAsia="Calibri"/>
          <w:sz w:val="24"/>
        </w:rPr>
        <w:t>ho</w:t>
      </w:r>
      <w:proofErr w:type="spellEnd"/>
      <w:r w:rsidR="00F42AC0" w:rsidRPr="00DA53AF">
        <w:rPr>
          <w:rFonts w:eastAsia="Calibri"/>
          <w:sz w:val="24"/>
        </w:rPr>
        <w:t xml:space="preserve"> typu</w:t>
      </w:r>
      <w:r w:rsidR="00803441" w:rsidRPr="00DA53AF">
        <w:rPr>
          <w:rFonts w:eastAsia="Calibri"/>
          <w:sz w:val="24"/>
        </w:rPr>
        <w:t xml:space="preserve"> </w:t>
      </w:r>
      <w:r w:rsidR="00251CD6" w:rsidRPr="00DA53AF">
        <w:rPr>
          <w:rFonts w:eastAsia="Calibri"/>
          <w:sz w:val="24"/>
        </w:rPr>
        <w:t xml:space="preserve">vozidla v Kč/km </w:t>
      </w:r>
      <w:r w:rsidR="00FF101B" w:rsidRPr="00DA53AF">
        <w:rPr>
          <w:rFonts w:eastAsia="Calibri"/>
          <w:sz w:val="24"/>
        </w:rPr>
        <w:t xml:space="preserve">na pohonné hmoty podle </w:t>
      </w:r>
      <w:r w:rsidR="007061C9" w:rsidRPr="00DA53AF">
        <w:rPr>
          <w:rFonts w:eastAsia="Calibri"/>
          <w:sz w:val="24"/>
        </w:rPr>
        <w:t xml:space="preserve">typu </w:t>
      </w:r>
      <w:r w:rsidR="00C83AE7" w:rsidRPr="00DA53AF">
        <w:rPr>
          <w:rFonts w:eastAsia="Calibri"/>
          <w:sz w:val="24"/>
        </w:rPr>
        <w:t xml:space="preserve">příslušného </w:t>
      </w:r>
      <w:r w:rsidR="00FF101B" w:rsidRPr="00DA53AF">
        <w:rPr>
          <w:rFonts w:eastAsia="Calibri"/>
          <w:sz w:val="24"/>
        </w:rPr>
        <w:t>řádku č. 1</w:t>
      </w:r>
      <w:r w:rsidR="00C83AE7" w:rsidRPr="00DA53AF">
        <w:rPr>
          <w:rFonts w:eastAsia="Calibri"/>
          <w:sz w:val="24"/>
        </w:rPr>
        <w:t>a) až 1</w:t>
      </w:r>
      <w:r w:rsidR="00C17AD7" w:rsidRPr="00DA53AF">
        <w:rPr>
          <w:rFonts w:eastAsia="Calibri"/>
          <w:sz w:val="24"/>
        </w:rPr>
        <w:t>e</w:t>
      </w:r>
      <w:r w:rsidR="00C83AE7" w:rsidRPr="00DA53AF">
        <w:rPr>
          <w:rFonts w:eastAsia="Calibri"/>
          <w:sz w:val="24"/>
        </w:rPr>
        <w:t xml:space="preserve">) </w:t>
      </w:r>
      <w:r w:rsidR="00FF101B" w:rsidRPr="00DA53AF">
        <w:rPr>
          <w:rFonts w:eastAsia="Calibri"/>
          <w:sz w:val="24"/>
        </w:rPr>
        <w:t xml:space="preserve">přílohy č. </w:t>
      </w:r>
      <w:r w:rsidR="00F823DD" w:rsidRPr="00DA53AF">
        <w:rPr>
          <w:rFonts w:eastAsia="Calibri"/>
          <w:sz w:val="24"/>
        </w:rPr>
        <w:t xml:space="preserve">4 </w:t>
      </w:r>
      <w:r w:rsidR="00FF101B" w:rsidRPr="00DA53AF">
        <w:rPr>
          <w:rFonts w:eastAsia="Calibri"/>
          <w:sz w:val="24"/>
        </w:rPr>
        <w:t>této Smlouvy v</w:t>
      </w:r>
      <w:r w:rsidR="00251CD6" w:rsidRPr="00DA53AF">
        <w:rPr>
          <w:rFonts w:eastAsia="Calibri"/>
          <w:sz w:val="24"/>
        </w:rPr>
        <w:t xml:space="preserve"> konkrétním </w:t>
      </w:r>
      <w:r w:rsidR="00FF101B" w:rsidRPr="00DA53AF">
        <w:rPr>
          <w:rFonts w:eastAsia="Calibri"/>
          <w:sz w:val="24"/>
        </w:rPr>
        <w:t xml:space="preserve">roce trvání Smlouvy, indexovaná pro konkrétní rok podle přílohy č. 6 a čl. </w:t>
      </w:r>
      <w:r w:rsidR="0003440B" w:rsidRPr="00DA53AF">
        <w:rPr>
          <w:rFonts w:eastAsia="Calibri"/>
          <w:sz w:val="24"/>
        </w:rPr>
        <w:t>VII</w:t>
      </w:r>
      <w:r w:rsidR="00FF101B" w:rsidRPr="00DA53AF">
        <w:rPr>
          <w:rFonts w:eastAsia="Calibri"/>
          <w:sz w:val="24"/>
        </w:rPr>
        <w:t xml:space="preserve"> </w:t>
      </w:r>
      <w:r w:rsidR="001B4D05" w:rsidRPr="00DA53AF">
        <w:rPr>
          <w:rFonts w:eastAsia="Calibri"/>
          <w:sz w:val="24"/>
        </w:rPr>
        <w:t>této</w:t>
      </w:r>
      <w:r w:rsidR="001B4D05">
        <w:rPr>
          <w:rFonts w:eastAsia="Calibri"/>
          <w:sz w:val="24"/>
        </w:rPr>
        <w:t xml:space="preserve"> Smlouvy (Kč/</w:t>
      </w:r>
      <w:r w:rsidR="00FF101B" w:rsidRPr="00FF101B">
        <w:rPr>
          <w:rFonts w:eastAsia="Calibri"/>
          <w:sz w:val="24"/>
        </w:rPr>
        <w:t xml:space="preserve">km) </w:t>
      </w:r>
    </w:p>
    <w:p w14:paraId="78B574F5"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DÚ – přípa</w:t>
      </w:r>
      <w:r w:rsidR="001B4D05">
        <w:rPr>
          <w:rFonts w:eastAsia="Calibri"/>
          <w:sz w:val="24"/>
        </w:rPr>
        <w:t xml:space="preserve">dně další doložené úspory </w:t>
      </w:r>
      <w:r w:rsidR="00594EF9">
        <w:rPr>
          <w:rFonts w:eastAsia="Calibri"/>
          <w:sz w:val="24"/>
        </w:rPr>
        <w:t>i-</w:t>
      </w:r>
      <w:proofErr w:type="spellStart"/>
      <w:r w:rsidR="00594EF9">
        <w:rPr>
          <w:rFonts w:eastAsia="Calibri"/>
          <w:sz w:val="24"/>
        </w:rPr>
        <w:t>té</w:t>
      </w:r>
      <w:r w:rsidR="00412736">
        <w:rPr>
          <w:rFonts w:eastAsia="Calibri"/>
          <w:sz w:val="24"/>
        </w:rPr>
        <w:t>ho</w:t>
      </w:r>
      <w:proofErr w:type="spellEnd"/>
      <w:r w:rsidR="00594EF9">
        <w:rPr>
          <w:rFonts w:eastAsia="Calibri"/>
          <w:sz w:val="24"/>
        </w:rPr>
        <w:t xml:space="preserve"> </w:t>
      </w:r>
      <w:r w:rsidR="00412736">
        <w:rPr>
          <w:rFonts w:eastAsia="Calibri"/>
          <w:sz w:val="24"/>
        </w:rPr>
        <w:t xml:space="preserve">typu </w:t>
      </w:r>
      <w:r w:rsidR="00251CD6" w:rsidRPr="00251CD6">
        <w:rPr>
          <w:rFonts w:eastAsia="Calibri"/>
          <w:sz w:val="24"/>
        </w:rPr>
        <w:t xml:space="preserve">vozidla </w:t>
      </w:r>
      <w:r w:rsidR="001B4D05">
        <w:rPr>
          <w:rFonts w:eastAsia="Calibri"/>
          <w:sz w:val="24"/>
        </w:rPr>
        <w:t>(Kč/</w:t>
      </w:r>
      <w:r w:rsidRPr="00FF101B">
        <w:rPr>
          <w:rFonts w:eastAsia="Calibri"/>
          <w:sz w:val="24"/>
        </w:rPr>
        <w:t>km), pokud nenastanou, tato položka bude nabývat hodnotu 0 (nula), v případě stávky dle odst</w:t>
      </w:r>
      <w:r w:rsidR="00874892">
        <w:rPr>
          <w:rFonts w:eastAsia="Calibri"/>
          <w:sz w:val="24"/>
        </w:rPr>
        <w:t xml:space="preserve">avce </w:t>
      </w:r>
      <w:r w:rsidRPr="00FF101B">
        <w:rPr>
          <w:rFonts w:eastAsia="Calibri"/>
          <w:sz w:val="24"/>
        </w:rPr>
        <w:t xml:space="preserve">2 </w:t>
      </w:r>
      <w:r w:rsidR="00874892">
        <w:rPr>
          <w:rFonts w:eastAsia="Calibri"/>
          <w:sz w:val="24"/>
        </w:rPr>
        <w:t xml:space="preserve">tohoto článku </w:t>
      </w:r>
      <w:r w:rsidRPr="00FF101B">
        <w:rPr>
          <w:rFonts w:eastAsia="Calibri"/>
          <w:sz w:val="24"/>
        </w:rPr>
        <w:t xml:space="preserve">se do dalších doložených úspor zahrnou také mzdové náklady </w:t>
      </w:r>
      <w:r w:rsidR="00251CD6">
        <w:rPr>
          <w:rFonts w:eastAsia="Calibri"/>
          <w:sz w:val="24"/>
        </w:rPr>
        <w:t xml:space="preserve">uvedené u </w:t>
      </w:r>
      <w:r w:rsidR="00251CD6" w:rsidRPr="00251CD6">
        <w:rPr>
          <w:rFonts w:eastAsia="Calibri"/>
          <w:sz w:val="24"/>
        </w:rPr>
        <w:t>n-</w:t>
      </w:r>
      <w:proofErr w:type="spellStart"/>
      <w:r w:rsidR="00251CD6" w:rsidRPr="00251CD6">
        <w:rPr>
          <w:rFonts w:eastAsia="Calibri"/>
          <w:sz w:val="24"/>
        </w:rPr>
        <w:t>té</w:t>
      </w:r>
      <w:r w:rsidR="00F42AC0">
        <w:rPr>
          <w:rFonts w:eastAsia="Calibri"/>
          <w:sz w:val="24"/>
        </w:rPr>
        <w:t>ho</w:t>
      </w:r>
      <w:proofErr w:type="spellEnd"/>
      <w:r w:rsidR="00251CD6" w:rsidRPr="00251CD6">
        <w:rPr>
          <w:rFonts w:eastAsia="Calibri"/>
          <w:sz w:val="24"/>
        </w:rPr>
        <w:t xml:space="preserve"> </w:t>
      </w:r>
      <w:r w:rsidR="00F42AC0">
        <w:rPr>
          <w:rFonts w:eastAsia="Calibri"/>
          <w:sz w:val="24"/>
        </w:rPr>
        <w:t xml:space="preserve">typu </w:t>
      </w:r>
      <w:r w:rsidR="00251CD6" w:rsidRPr="00251CD6">
        <w:rPr>
          <w:rFonts w:eastAsia="Calibri"/>
          <w:sz w:val="24"/>
        </w:rPr>
        <w:t xml:space="preserve">vozidla </w:t>
      </w:r>
      <w:r w:rsidRPr="00FF101B">
        <w:rPr>
          <w:rFonts w:eastAsia="Calibri"/>
          <w:sz w:val="24"/>
        </w:rPr>
        <w:t>v</w:t>
      </w:r>
      <w:r w:rsidR="008E4A20">
        <w:rPr>
          <w:rFonts w:eastAsia="Calibri"/>
          <w:sz w:val="24"/>
        </w:rPr>
        <w:t> </w:t>
      </w:r>
      <w:r w:rsidRPr="00FF101B">
        <w:rPr>
          <w:rFonts w:eastAsia="Calibri"/>
          <w:sz w:val="24"/>
        </w:rPr>
        <w:t xml:space="preserve">Kč/km ve </w:t>
      </w:r>
      <w:r w:rsidRPr="00DA53AF">
        <w:rPr>
          <w:rFonts w:eastAsia="Calibri"/>
          <w:sz w:val="24"/>
        </w:rPr>
        <w:t xml:space="preserve">výši dle </w:t>
      </w:r>
      <w:r w:rsidR="00F823DD" w:rsidRPr="00DA53AF">
        <w:rPr>
          <w:rFonts w:eastAsia="Calibri"/>
          <w:sz w:val="24"/>
        </w:rPr>
        <w:t>řádků 6 a 7</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6454C76C" w14:textId="77777777" w:rsidR="00FF101B" w:rsidRPr="00FF101B" w:rsidRDefault="00FF101B" w:rsidP="00E77B52">
      <w:pPr>
        <w:pStyle w:val="Odstavecseseznamem"/>
        <w:widowControl w:val="0"/>
        <w:autoSpaceDE w:val="0"/>
        <w:autoSpaceDN w:val="0"/>
        <w:adjustRightInd w:val="0"/>
        <w:spacing w:after="120"/>
        <w:ind w:left="567"/>
        <w:jc w:val="both"/>
        <w:rPr>
          <w:rFonts w:eastAsia="Calibri"/>
          <w:sz w:val="24"/>
        </w:rPr>
      </w:pPr>
      <w:r w:rsidRPr="00FF101B">
        <w:rPr>
          <w:rFonts w:eastAsia="Calibri"/>
          <w:sz w:val="24"/>
        </w:rPr>
        <w:t xml:space="preserve">CP – zisk (Kč/km) dle </w:t>
      </w:r>
      <w:r w:rsidRPr="00DA53AF">
        <w:rPr>
          <w:rFonts w:eastAsia="Calibri"/>
          <w:sz w:val="24"/>
        </w:rPr>
        <w:t>řádku 1</w:t>
      </w:r>
      <w:r w:rsidR="00F823DD" w:rsidRPr="00DA53AF">
        <w:rPr>
          <w:rFonts w:eastAsia="Calibri"/>
          <w:sz w:val="24"/>
        </w:rPr>
        <w:t>5</w:t>
      </w:r>
      <w:r w:rsidRPr="00DA53AF">
        <w:rPr>
          <w:rFonts w:eastAsia="Calibri"/>
          <w:sz w:val="24"/>
        </w:rPr>
        <w:t xml:space="preserve"> přílohy č. </w:t>
      </w:r>
      <w:r w:rsidR="00F823DD" w:rsidRPr="00DA53AF">
        <w:rPr>
          <w:rFonts w:eastAsia="Calibri"/>
          <w:sz w:val="24"/>
        </w:rPr>
        <w:t>4</w:t>
      </w:r>
      <w:r w:rsidRPr="00DA53AF">
        <w:rPr>
          <w:rFonts w:eastAsia="Calibri"/>
          <w:sz w:val="24"/>
        </w:rPr>
        <w:t xml:space="preserve"> Smlouvy</w:t>
      </w:r>
      <w:r w:rsidRPr="00FF101B">
        <w:rPr>
          <w:rFonts w:eastAsia="Calibri"/>
          <w:sz w:val="24"/>
        </w:rPr>
        <w:t>.</w:t>
      </w:r>
    </w:p>
    <w:p w14:paraId="23737425" w14:textId="77777777" w:rsidR="00FF101B" w:rsidRPr="00000319" w:rsidRDefault="00FF101B" w:rsidP="0016254B">
      <w:pPr>
        <w:pStyle w:val="Odstavec1"/>
        <w:tabs>
          <w:tab w:val="clear" w:pos="644"/>
        </w:tabs>
        <w:ind w:left="567" w:hanging="567"/>
        <w:rPr>
          <w:rFonts w:eastAsia="Calibri"/>
        </w:rPr>
      </w:pPr>
      <w:r w:rsidRPr="006A3BF2">
        <w:t>Dopravce</w:t>
      </w:r>
      <w:r w:rsidRPr="00FF101B">
        <w:rPr>
          <w:rFonts w:eastAsia="Calibri"/>
        </w:rPr>
        <w:t xml:space="preserve"> je povinen všechny skutečnosti mající vliv na plnění této Smlouvy v době mimořádných překážek Objednateli detailně doložit rozhodnou dokumentací k odvrácení situace; dokumentací úspory – z faktur nebo podílově z uhrazených faktur a plánu, tj. dopočtem rozdílu skutečných nákladů a plánu; faktury s vyčíslením slevy apod. Tyto doklady je Dopravce povinen poskytnout Objednateli nad rámec </w:t>
      </w:r>
      <w:r w:rsidR="00321018">
        <w:rPr>
          <w:rFonts w:eastAsia="Calibri"/>
        </w:rPr>
        <w:t xml:space="preserve">dalšího </w:t>
      </w:r>
      <w:r w:rsidRPr="00FF101B">
        <w:rPr>
          <w:rFonts w:eastAsia="Calibri"/>
        </w:rPr>
        <w:t>s</w:t>
      </w:r>
      <w:r w:rsidR="001B4D05">
        <w:rPr>
          <w:rFonts w:eastAsia="Calibri"/>
        </w:rPr>
        <w:t xml:space="preserve">jednaného výkaznictví </w:t>
      </w:r>
      <w:r w:rsidRPr="00FF101B">
        <w:rPr>
          <w:rFonts w:eastAsia="Calibri"/>
        </w:rPr>
        <w:t>této Smlouvy bez zbytečného odkladu</w:t>
      </w:r>
      <w:r w:rsidR="00815C27">
        <w:rPr>
          <w:rFonts w:eastAsia="Calibri"/>
        </w:rPr>
        <w:t>.</w:t>
      </w:r>
    </w:p>
    <w:p w14:paraId="1F3B773A" w14:textId="77777777" w:rsidR="00A81E8F" w:rsidRDefault="00A81E8F" w:rsidP="002A2840">
      <w:pPr>
        <w:pStyle w:val="slo"/>
        <w:keepNext/>
        <w:tabs>
          <w:tab w:val="num" w:pos="709"/>
        </w:tabs>
        <w:spacing w:before="360"/>
        <w:ind w:left="567"/>
      </w:pPr>
      <w:r w:rsidRPr="00572CB5">
        <w:t>Článek VI</w:t>
      </w:r>
      <w:r w:rsidR="00000319" w:rsidRPr="00572CB5">
        <w:t>I</w:t>
      </w:r>
    </w:p>
    <w:p w14:paraId="47599FFF" w14:textId="77777777" w:rsidR="00A81E8F" w:rsidRDefault="00A81E8F" w:rsidP="002A2840">
      <w:pPr>
        <w:pStyle w:val="lnekIbezsla"/>
        <w:keepNext/>
        <w:tabs>
          <w:tab w:val="clear" w:pos="720"/>
          <w:tab w:val="num" w:pos="785"/>
        </w:tabs>
        <w:spacing w:before="0"/>
        <w:ind w:left="567" w:hanging="357"/>
        <w:rPr>
          <w:bCs/>
          <w:i/>
          <w:iCs/>
        </w:rPr>
      </w:pPr>
      <w:r>
        <w:t>Kompenzace a podrobnosti finančních vztahů mezi smluvními stranami</w:t>
      </w:r>
      <w:r w:rsidR="00872B92">
        <w:t>, indexace nákladů</w:t>
      </w:r>
    </w:p>
    <w:p w14:paraId="545BCEC1" w14:textId="77777777" w:rsidR="00A81E8F" w:rsidRDefault="00A81E8F" w:rsidP="0016254B">
      <w:pPr>
        <w:pStyle w:val="Odstavec1"/>
        <w:tabs>
          <w:tab w:val="clear" w:pos="644"/>
        </w:tabs>
        <w:ind w:left="567" w:hanging="425"/>
      </w:pPr>
      <w:r>
        <w:t xml:space="preserve">Dopravci náleží za plnění závazku </w:t>
      </w:r>
      <w:r w:rsidR="00B21252">
        <w:t>V</w:t>
      </w:r>
      <w:r>
        <w:t xml:space="preserve">eřejné služby </w:t>
      </w:r>
      <w:r w:rsidR="00A574BD">
        <w:t>K</w:t>
      </w:r>
      <w:r>
        <w:t>ompenzace, vypočtená v souladu s tímto článkem.</w:t>
      </w:r>
    </w:p>
    <w:p w14:paraId="6117A923" w14:textId="5EA84464" w:rsidR="006461EE" w:rsidRDefault="00FF101B" w:rsidP="00E77B52">
      <w:pPr>
        <w:pStyle w:val="Odstavec1bezslovn"/>
        <w:spacing w:after="120"/>
        <w:ind w:left="567"/>
      </w:pPr>
      <w:r w:rsidRPr="00FF101B">
        <w:t xml:space="preserve">Objednatel </w:t>
      </w:r>
      <w:r>
        <w:t>v </w:t>
      </w:r>
      <w:r w:rsidR="00A574BD">
        <w:t>K</w:t>
      </w:r>
      <w:r>
        <w:t xml:space="preserve">ompenzaci Dopravci </w:t>
      </w:r>
      <w:r w:rsidRPr="00FF101B">
        <w:t xml:space="preserve">uhradí skutečně ujeté výkony, tj. Referenční dopravní výkony, které budou hrazeny </w:t>
      </w:r>
      <w:proofErr w:type="spellStart"/>
      <w:r w:rsidRPr="00FF101B">
        <w:t>CDVi</w:t>
      </w:r>
      <w:proofErr w:type="spellEnd"/>
      <w:r w:rsidRPr="00FF101B">
        <w:t>; případně náklady na dodatečné dopravní výkony jsou</w:t>
      </w:r>
      <w:r w:rsidR="0003440B">
        <w:noBreakHyphen/>
      </w:r>
      <w:r w:rsidRPr="00FF101B">
        <w:t>li objednány/</w:t>
      </w:r>
      <w:proofErr w:type="spellStart"/>
      <w:r w:rsidRPr="00FF101B">
        <w:t>odobjednány</w:t>
      </w:r>
      <w:proofErr w:type="spellEnd"/>
      <w:r w:rsidRPr="00FF101B">
        <w:t xml:space="preserve"> (tj. výkony, které jsou rozdílem aktuálně objednaných a referenčních výkonů a mohou nabývat kladné i záporné hodnoty</w:t>
      </w:r>
      <w:r w:rsidR="000F5871">
        <w:t xml:space="preserve"> (</w:t>
      </w:r>
      <w:proofErr w:type="spellStart"/>
      <w:r w:rsidR="000F5871" w:rsidRPr="000F5871">
        <w:t>ΔKmu</w:t>
      </w:r>
      <w:r w:rsidR="000F5871" w:rsidRPr="000F5871">
        <w:rPr>
          <w:vertAlign w:val="subscript"/>
        </w:rPr>
        <w:t>i</w:t>
      </w:r>
      <w:proofErr w:type="spellEnd"/>
      <w:r w:rsidR="000F5871" w:rsidRPr="000F5871">
        <w:rPr>
          <w:b/>
        </w:rPr>
        <w:t>)</w:t>
      </w:r>
      <w:r w:rsidRPr="00FF101B">
        <w:t xml:space="preserve">), které budou hrazeny/odečteny </w:t>
      </w:r>
      <w:proofErr w:type="spellStart"/>
      <w:r w:rsidRPr="00FF101B">
        <w:t>CDDVi</w:t>
      </w:r>
      <w:proofErr w:type="spellEnd"/>
      <w:r w:rsidRPr="00FF101B">
        <w:t xml:space="preserve">. V případě, že dojde k mimořádným překážkám, Objednatel uhradí za výkony neodjeté z důvodu mimořádných překážek dle čl. </w:t>
      </w:r>
      <w:r w:rsidR="0003440B">
        <w:t>VI</w:t>
      </w:r>
      <w:r w:rsidR="000A7BEB">
        <w:t xml:space="preserve"> Smlouvy</w:t>
      </w:r>
      <w:r w:rsidRPr="00FF101B">
        <w:t xml:space="preserve"> cenu dopravního výkonu mimořádných překážek (CDVMP), tj. nezbytné náklady Dopravce při mimořádných nepředvídatelných a</w:t>
      </w:r>
      <w:r w:rsidR="007A6117">
        <w:t> </w:t>
      </w:r>
      <w:r w:rsidRPr="00FF101B">
        <w:t>nepřekonatelných překážkách cenou stanovenou následujícím postupem, přičemž některé položky ve výpočtu CDVMP mohou nabývat hodnotu 0 (nula) Kč, nenastanou-li v průběhu období, pro které se CDVMP vypočítává.</w:t>
      </w:r>
      <w:r w:rsidR="005E4B01">
        <w:t xml:space="preserve"> </w:t>
      </w:r>
      <w:r w:rsidR="00656D5B">
        <w:t xml:space="preserve">Obdobně se při výpočtu </w:t>
      </w:r>
      <w:r w:rsidR="000A7BEB">
        <w:t>K</w:t>
      </w:r>
      <w:r w:rsidR="00656D5B">
        <w:t xml:space="preserve">ompenzace postupuje v případě úhrady </w:t>
      </w:r>
      <w:r w:rsidR="000A7BEB">
        <w:t>K</w:t>
      </w:r>
      <w:r w:rsidR="00656D5B">
        <w:t xml:space="preserve">ompenzace za výkony provedené dodatečným vozidlem jiného typu, zavedeným postupem dle čl. III a přílohy č. 4b této Smlouvy, bylo-li takové vozidlo v oblasti zavedeno. </w:t>
      </w:r>
      <w:r w:rsidR="00A81E8F">
        <w:t xml:space="preserve">Skutečná výše </w:t>
      </w:r>
      <w:r w:rsidR="00A574BD">
        <w:t>K</w:t>
      </w:r>
      <w:r w:rsidR="00A81E8F">
        <w:t>ompenzace</w:t>
      </w:r>
      <w:r w:rsidR="002D7D4A">
        <w:t xml:space="preserve"> (KOM)</w:t>
      </w:r>
      <w:r w:rsidR="00A81E8F">
        <w:t xml:space="preserve"> za plnění závazku </w:t>
      </w:r>
      <w:r w:rsidR="00B21252">
        <w:t>V</w:t>
      </w:r>
      <w:r w:rsidR="00A81E8F">
        <w:t xml:space="preserve">eřejné služby se vypočte následujícím způsobem, a to v rámci vyhodnocení pro období kalendářního roku: </w:t>
      </w:r>
    </w:p>
    <w:p w14:paraId="63C09A8D" w14:textId="70792FD2" w:rsidR="00A81E8F" w:rsidRPr="006461EE" w:rsidRDefault="00656D5B" w:rsidP="00E77B52">
      <w:pPr>
        <w:pStyle w:val="Odstavec1bezslovn"/>
        <w:spacing w:after="120"/>
        <w:ind w:left="567"/>
        <w:rPr>
          <w:b/>
        </w:rPr>
      </w:pPr>
      <w:r w:rsidRPr="006461EE">
        <w:rPr>
          <w:b/>
        </w:rPr>
        <w:lastRenderedPageBreak/>
        <w:t>KOM = ∑ (</w:t>
      </w:r>
      <w:proofErr w:type="spellStart"/>
      <w:r w:rsidRPr="006461EE">
        <w:rPr>
          <w:b/>
        </w:rPr>
        <w:t>CDV</w:t>
      </w:r>
      <w:r w:rsidRPr="006461EE">
        <w:rPr>
          <w:b/>
          <w:vertAlign w:val="subscript"/>
        </w:rPr>
        <w:t>i</w:t>
      </w:r>
      <w:proofErr w:type="spellEnd"/>
      <w:r w:rsidRPr="006461EE">
        <w:rPr>
          <w:b/>
        </w:rPr>
        <w:t xml:space="preserve"> x </w:t>
      </w:r>
      <w:r>
        <w:rPr>
          <w:b/>
        </w:rPr>
        <w:t>(</w:t>
      </w:r>
      <w:proofErr w:type="spellStart"/>
      <w:proofErr w:type="gramStart"/>
      <w:r w:rsidRPr="006461EE">
        <w:rPr>
          <w:b/>
        </w:rPr>
        <w:t>Kmr</w:t>
      </w:r>
      <w:r w:rsidRPr="006461EE">
        <w:rPr>
          <w:b/>
          <w:vertAlign w:val="subscript"/>
        </w:rPr>
        <w:t>i</w:t>
      </w:r>
      <w:proofErr w:type="spellEnd"/>
      <w:r>
        <w:rPr>
          <w:b/>
          <w:vertAlign w:val="subscript"/>
        </w:rPr>
        <w:t xml:space="preserve"> </w:t>
      </w:r>
      <w:r w:rsidRPr="005370E3">
        <w:rPr>
          <w:b/>
        </w:rPr>
        <w:t xml:space="preserve">- </w:t>
      </w:r>
      <w:proofErr w:type="spellStart"/>
      <w:r w:rsidRPr="005370E3">
        <w:rPr>
          <w:b/>
        </w:rPr>
        <w:t>Kmm</w:t>
      </w:r>
      <w:r w:rsidRPr="006D5B89">
        <w:rPr>
          <w:b/>
          <w:vertAlign w:val="subscript"/>
        </w:rPr>
        <w:t>i</w:t>
      </w:r>
      <w:proofErr w:type="spellEnd"/>
      <w:proofErr w:type="gramEnd"/>
      <w:r w:rsidR="005633C7">
        <w:rPr>
          <w:b/>
        </w:rPr>
        <w:t>)</w:t>
      </w:r>
      <w:r w:rsidR="005633C7" w:rsidRPr="005370E3">
        <w:rPr>
          <w:b/>
        </w:rPr>
        <w:t>)</w:t>
      </w:r>
      <w:r>
        <w:rPr>
          <w:b/>
        </w:rPr>
        <w:t xml:space="preserve"> </w:t>
      </w:r>
      <w:r w:rsidRPr="006461EE">
        <w:rPr>
          <w:b/>
        </w:rPr>
        <w:t>+ ∑ (</w:t>
      </w:r>
      <w:proofErr w:type="spellStart"/>
      <w:r w:rsidRPr="006461EE">
        <w:rPr>
          <w:b/>
        </w:rPr>
        <w:t>CDDV</w:t>
      </w:r>
      <w:r w:rsidRPr="006461EE">
        <w:rPr>
          <w:b/>
          <w:vertAlign w:val="subscript"/>
        </w:rPr>
        <w:t>i</w:t>
      </w:r>
      <w:proofErr w:type="spellEnd"/>
      <w:r w:rsidRPr="006461EE">
        <w:rPr>
          <w:b/>
        </w:rPr>
        <w:t xml:space="preserve"> x </w:t>
      </w:r>
      <w:proofErr w:type="spellStart"/>
      <w:r w:rsidRPr="006461EE">
        <w:rPr>
          <w:b/>
        </w:rPr>
        <w:t>ΔKmu</w:t>
      </w:r>
      <w:r w:rsidRPr="006461EE">
        <w:rPr>
          <w:b/>
          <w:vertAlign w:val="subscript"/>
        </w:rPr>
        <w:t>i</w:t>
      </w:r>
      <w:proofErr w:type="spellEnd"/>
      <w:r w:rsidRPr="006461EE">
        <w:rPr>
          <w:b/>
        </w:rPr>
        <w:t>) + ∑ (</w:t>
      </w:r>
      <w:proofErr w:type="spellStart"/>
      <w:r w:rsidRPr="006461EE">
        <w:rPr>
          <w:b/>
        </w:rPr>
        <w:t>C</w:t>
      </w:r>
      <w:r>
        <w:rPr>
          <w:b/>
        </w:rPr>
        <w:t>D</w:t>
      </w:r>
      <w:r w:rsidRPr="006461EE">
        <w:rPr>
          <w:b/>
        </w:rPr>
        <w:t>DV</w:t>
      </w:r>
      <w:r w:rsidRPr="006461EE">
        <w:rPr>
          <w:b/>
          <w:vertAlign w:val="subscript"/>
        </w:rPr>
        <w:t>i</w:t>
      </w:r>
      <w:proofErr w:type="spellEnd"/>
      <w:r w:rsidRPr="006461EE">
        <w:rPr>
          <w:b/>
        </w:rPr>
        <w:t xml:space="preserve"> x </w:t>
      </w:r>
      <w:proofErr w:type="spellStart"/>
      <w:r w:rsidRPr="006461EE">
        <w:rPr>
          <w:b/>
        </w:rPr>
        <w:t>Kmo</w:t>
      </w:r>
      <w:r w:rsidRPr="006461EE">
        <w:rPr>
          <w:b/>
          <w:vertAlign w:val="subscript"/>
        </w:rPr>
        <w:t>i</w:t>
      </w:r>
      <w:proofErr w:type="spellEnd"/>
      <w:r w:rsidRPr="006461EE">
        <w:rPr>
          <w:b/>
        </w:rPr>
        <w:t xml:space="preserve">) </w:t>
      </w:r>
      <w:r>
        <w:rPr>
          <w:b/>
        </w:rPr>
        <w:t>+</w:t>
      </w:r>
      <w:r w:rsidRPr="006461EE">
        <w:rPr>
          <w:b/>
        </w:rPr>
        <w:t>∑</w:t>
      </w:r>
      <w:r w:rsidR="007A6117">
        <w:rPr>
          <w:b/>
        </w:rPr>
        <w:t> </w:t>
      </w:r>
      <w:r w:rsidRPr="006461EE">
        <w:rPr>
          <w:b/>
        </w:rPr>
        <w:t>(</w:t>
      </w:r>
      <w:proofErr w:type="spellStart"/>
      <w:r w:rsidRPr="006461EE">
        <w:rPr>
          <w:b/>
        </w:rPr>
        <w:t>CDV</w:t>
      </w:r>
      <w:r>
        <w:rPr>
          <w:b/>
        </w:rPr>
        <w:t>M</w:t>
      </w:r>
      <w:r w:rsidRPr="006461EE">
        <w:rPr>
          <w:b/>
          <w:vertAlign w:val="subscript"/>
        </w:rPr>
        <w:t>i</w:t>
      </w:r>
      <w:proofErr w:type="spellEnd"/>
      <w:r w:rsidRPr="006461EE">
        <w:rPr>
          <w:b/>
        </w:rPr>
        <w:t xml:space="preserve"> x </w:t>
      </w:r>
      <w:proofErr w:type="spellStart"/>
      <w:r w:rsidRPr="006461EE">
        <w:rPr>
          <w:b/>
        </w:rPr>
        <w:t>Km</w:t>
      </w:r>
      <w:r>
        <w:rPr>
          <w:b/>
        </w:rPr>
        <w:t>m</w:t>
      </w:r>
      <w:r w:rsidRPr="006461EE">
        <w:rPr>
          <w:b/>
          <w:vertAlign w:val="subscript"/>
        </w:rPr>
        <w:t>i</w:t>
      </w:r>
      <w:proofErr w:type="spellEnd"/>
      <w:r w:rsidRPr="006461EE">
        <w:rPr>
          <w:b/>
        </w:rPr>
        <w:t xml:space="preserve">) </w:t>
      </w:r>
      <w:r>
        <w:rPr>
          <w:b/>
        </w:rPr>
        <w:t xml:space="preserve">+ </w:t>
      </w:r>
      <w:proofErr w:type="spellStart"/>
      <w:r w:rsidRPr="006461EE">
        <w:rPr>
          <w:b/>
        </w:rPr>
        <w:t>FCDV</w:t>
      </w:r>
      <w:r w:rsidRPr="006461EE">
        <w:rPr>
          <w:b/>
          <w:vertAlign w:val="subscript"/>
        </w:rPr>
        <w:t>i</w:t>
      </w:r>
      <w:proofErr w:type="spellEnd"/>
      <w:r w:rsidRPr="006461EE">
        <w:rPr>
          <w:b/>
        </w:rPr>
        <w:t xml:space="preserve"> </w:t>
      </w:r>
      <w:r>
        <w:rPr>
          <w:b/>
        </w:rPr>
        <w:t>+</w:t>
      </w:r>
      <w:r w:rsidRPr="007C636F">
        <w:rPr>
          <w:b/>
        </w:rPr>
        <w:t>∑ (</w:t>
      </w:r>
      <w:proofErr w:type="spellStart"/>
      <w:r w:rsidRPr="007C636F">
        <w:rPr>
          <w:b/>
        </w:rPr>
        <w:t>CDV</w:t>
      </w:r>
      <w:r w:rsidRPr="006D3CB2">
        <w:rPr>
          <w:b/>
        </w:rPr>
        <w:t>DVJT</w:t>
      </w:r>
      <w:r w:rsidRPr="007C636F">
        <w:rPr>
          <w:b/>
          <w:vertAlign w:val="subscript"/>
        </w:rPr>
        <w:t>i</w:t>
      </w:r>
      <w:proofErr w:type="spellEnd"/>
      <w:r w:rsidRPr="007C636F">
        <w:rPr>
          <w:b/>
        </w:rPr>
        <w:t xml:space="preserve"> x </w:t>
      </w:r>
      <w:r>
        <w:rPr>
          <w:b/>
        </w:rPr>
        <w:t>(</w:t>
      </w:r>
      <w:proofErr w:type="spellStart"/>
      <w:r w:rsidRPr="007C636F">
        <w:rPr>
          <w:b/>
        </w:rPr>
        <w:t>Kmr</w:t>
      </w:r>
      <w:r w:rsidRPr="006D3CB2">
        <w:rPr>
          <w:b/>
        </w:rPr>
        <w:t>DVJT</w:t>
      </w:r>
      <w:r w:rsidRPr="007C636F">
        <w:rPr>
          <w:b/>
          <w:vertAlign w:val="subscript"/>
        </w:rPr>
        <w:t>i</w:t>
      </w:r>
      <w:proofErr w:type="spellEnd"/>
      <w:r>
        <w:rPr>
          <w:b/>
          <w:vertAlign w:val="subscript"/>
        </w:rPr>
        <w:t xml:space="preserve"> - </w:t>
      </w:r>
      <w:proofErr w:type="spellStart"/>
      <w:r w:rsidRPr="004D6D89">
        <w:rPr>
          <w:b/>
        </w:rPr>
        <w:t>Kmm</w:t>
      </w:r>
      <w:r w:rsidRPr="006D3CB2">
        <w:rPr>
          <w:b/>
        </w:rPr>
        <w:t>DVJT</w:t>
      </w:r>
      <w:r>
        <w:rPr>
          <w:b/>
          <w:vertAlign w:val="subscript"/>
        </w:rPr>
        <w:t>i</w:t>
      </w:r>
      <w:proofErr w:type="spellEnd"/>
      <w:r w:rsidRPr="007C636F">
        <w:rPr>
          <w:b/>
        </w:rPr>
        <w:t>)</w:t>
      </w:r>
      <w:r>
        <w:rPr>
          <w:b/>
        </w:rPr>
        <w:t>)</w:t>
      </w:r>
      <w:r w:rsidRPr="007C636F">
        <w:rPr>
          <w:b/>
        </w:rPr>
        <w:t xml:space="preserve"> </w:t>
      </w:r>
      <w:r w:rsidRPr="006461EE">
        <w:rPr>
          <w:b/>
        </w:rPr>
        <w:t>+</w:t>
      </w:r>
      <w:r w:rsidR="007A6117">
        <w:rPr>
          <w:b/>
        </w:rPr>
        <w:t> </w:t>
      </w:r>
      <w:r w:rsidRPr="006461EE">
        <w:rPr>
          <w:b/>
        </w:rPr>
        <w:t>∑</w:t>
      </w:r>
      <w:r w:rsidR="007A6117">
        <w:rPr>
          <w:b/>
        </w:rPr>
        <w:t> </w:t>
      </w:r>
      <w:r w:rsidRPr="006461EE">
        <w:rPr>
          <w:b/>
        </w:rPr>
        <w:t>(</w:t>
      </w:r>
      <w:proofErr w:type="spellStart"/>
      <w:r w:rsidRPr="006461EE">
        <w:rPr>
          <w:b/>
        </w:rPr>
        <w:t>CDDV</w:t>
      </w:r>
      <w:r w:rsidRPr="006D3CB2">
        <w:t>DVJT</w:t>
      </w:r>
      <w:r w:rsidRPr="006461EE">
        <w:rPr>
          <w:b/>
          <w:vertAlign w:val="subscript"/>
        </w:rPr>
        <w:t>i</w:t>
      </w:r>
      <w:proofErr w:type="spellEnd"/>
      <w:r w:rsidRPr="006461EE">
        <w:rPr>
          <w:b/>
        </w:rPr>
        <w:t xml:space="preserve"> x </w:t>
      </w:r>
      <w:proofErr w:type="spellStart"/>
      <w:r w:rsidRPr="006461EE">
        <w:rPr>
          <w:b/>
        </w:rPr>
        <w:t>ΔKmu</w:t>
      </w:r>
      <w:r w:rsidRPr="006D3CB2">
        <w:t>DVJT</w:t>
      </w:r>
      <w:r w:rsidRPr="006461EE">
        <w:rPr>
          <w:b/>
          <w:vertAlign w:val="subscript"/>
        </w:rPr>
        <w:t>i</w:t>
      </w:r>
      <w:proofErr w:type="spellEnd"/>
      <w:r w:rsidRPr="006461EE">
        <w:rPr>
          <w:b/>
        </w:rPr>
        <w:t xml:space="preserve">) </w:t>
      </w:r>
      <w:r w:rsidRPr="005370E3">
        <w:rPr>
          <w:b/>
        </w:rPr>
        <w:t>+ ∑ (</w:t>
      </w:r>
      <w:proofErr w:type="spellStart"/>
      <w:r w:rsidRPr="005370E3">
        <w:rPr>
          <w:b/>
        </w:rPr>
        <w:t>CDDV</w:t>
      </w:r>
      <w:r w:rsidRPr="006D3CB2">
        <w:rPr>
          <w:b/>
        </w:rPr>
        <w:t>DVJT</w:t>
      </w:r>
      <w:r w:rsidRPr="006D3CB2">
        <w:rPr>
          <w:b/>
          <w:vertAlign w:val="subscript"/>
        </w:rPr>
        <w:t>i</w:t>
      </w:r>
      <w:proofErr w:type="spellEnd"/>
      <w:r w:rsidRPr="005370E3">
        <w:rPr>
          <w:b/>
        </w:rPr>
        <w:t xml:space="preserve"> x </w:t>
      </w:r>
      <w:proofErr w:type="spellStart"/>
      <w:r w:rsidRPr="005370E3">
        <w:rPr>
          <w:b/>
        </w:rPr>
        <w:t>Kmo</w:t>
      </w:r>
      <w:r w:rsidRPr="006D3CB2">
        <w:rPr>
          <w:b/>
        </w:rPr>
        <w:t>DVJT</w:t>
      </w:r>
      <w:r w:rsidRPr="006D3CB2">
        <w:rPr>
          <w:b/>
          <w:vertAlign w:val="subscript"/>
        </w:rPr>
        <w:t>i</w:t>
      </w:r>
      <w:proofErr w:type="spellEnd"/>
      <w:r w:rsidRPr="005370E3">
        <w:rPr>
          <w:b/>
        </w:rPr>
        <w:t>) +∑ (</w:t>
      </w:r>
      <w:proofErr w:type="spellStart"/>
      <w:r w:rsidRPr="005370E3">
        <w:rPr>
          <w:b/>
        </w:rPr>
        <w:t>CDVM</w:t>
      </w:r>
      <w:r w:rsidRPr="006D3CB2">
        <w:rPr>
          <w:b/>
        </w:rPr>
        <w:t>DVJT</w:t>
      </w:r>
      <w:r w:rsidRPr="006D3CB2">
        <w:rPr>
          <w:b/>
          <w:vertAlign w:val="subscript"/>
        </w:rPr>
        <w:t>i</w:t>
      </w:r>
      <w:proofErr w:type="spellEnd"/>
      <w:r w:rsidRPr="005370E3">
        <w:rPr>
          <w:b/>
        </w:rPr>
        <w:t xml:space="preserve"> x</w:t>
      </w:r>
      <w:r w:rsidR="007A6117">
        <w:rPr>
          <w:b/>
        </w:rPr>
        <w:t> </w:t>
      </w:r>
      <w:proofErr w:type="spellStart"/>
      <w:r w:rsidRPr="005370E3">
        <w:rPr>
          <w:b/>
        </w:rPr>
        <w:t>Kmm</w:t>
      </w:r>
      <w:r w:rsidRPr="006D3CB2">
        <w:rPr>
          <w:b/>
        </w:rPr>
        <w:t>DVJT</w:t>
      </w:r>
      <w:r w:rsidRPr="006D3CB2">
        <w:rPr>
          <w:b/>
          <w:vertAlign w:val="subscript"/>
        </w:rPr>
        <w:t>i</w:t>
      </w:r>
      <w:proofErr w:type="spellEnd"/>
      <w:r w:rsidRPr="005370E3">
        <w:rPr>
          <w:b/>
        </w:rPr>
        <w:t xml:space="preserve">) </w:t>
      </w:r>
      <w:r w:rsidRPr="006461EE">
        <w:rPr>
          <w:b/>
        </w:rPr>
        <w:t>+ MÝTO</w:t>
      </w:r>
      <w:r w:rsidR="00891987" w:rsidRPr="005633C7">
        <w:rPr>
          <w:b/>
          <w:vertAlign w:val="subscript"/>
        </w:rPr>
        <w:t>JŘ</w:t>
      </w:r>
      <w:r w:rsidRPr="006461EE">
        <w:rPr>
          <w:b/>
        </w:rPr>
        <w:t xml:space="preserve"> + </w:t>
      </w:r>
      <w:r>
        <w:rPr>
          <w:b/>
        </w:rPr>
        <w:t>NZA +</w:t>
      </w:r>
      <w:r w:rsidRPr="006461EE">
        <w:rPr>
          <w:b/>
        </w:rPr>
        <w:t>ONS – TRŽBY</w:t>
      </w:r>
      <w:r>
        <w:rPr>
          <w:b/>
        </w:rPr>
        <w:t xml:space="preserve"> + </w:t>
      </w:r>
      <w:r w:rsidRPr="00FF22DF">
        <w:rPr>
          <w:b/>
        </w:rPr>
        <w:t xml:space="preserve">∑ </w:t>
      </w:r>
      <w:r w:rsidRPr="00EF37EF">
        <w:rPr>
          <w:rFonts w:ascii="Symbol" w:hAnsi="Symbol"/>
          <w:b/>
        </w:rPr>
        <w:t></w:t>
      </w:r>
      <w:r>
        <w:rPr>
          <w:b/>
        </w:rPr>
        <w:t xml:space="preserve">PHM </w:t>
      </w:r>
    </w:p>
    <w:p w14:paraId="6EF5F035" w14:textId="77777777" w:rsidR="00A81E8F" w:rsidRDefault="009951B9" w:rsidP="00E77B52">
      <w:pPr>
        <w:pStyle w:val="Odstavec1bezslovn"/>
        <w:spacing w:after="120"/>
        <w:ind w:left="567"/>
      </w:pPr>
      <w:r>
        <w:t>k</w:t>
      </w:r>
      <w:r w:rsidR="00A81E8F">
        <w:t>de:</w:t>
      </w:r>
    </w:p>
    <w:p w14:paraId="6C0D0B0D" w14:textId="77777777" w:rsidR="00A81E8F" w:rsidRDefault="00A81E8F" w:rsidP="00E77B52">
      <w:pPr>
        <w:pStyle w:val="Odstavec1bezslovn"/>
        <w:spacing w:after="120"/>
        <w:ind w:left="567"/>
        <w:rPr>
          <w:vertAlign w:val="subscript"/>
        </w:rPr>
      </w:pPr>
      <w:proofErr w:type="spellStart"/>
      <w:r w:rsidRPr="006461EE">
        <w:rPr>
          <w:b/>
        </w:rPr>
        <w:t>CDV</w:t>
      </w:r>
      <w:r w:rsidRPr="006461EE">
        <w:rPr>
          <w:b/>
          <w:vertAlign w:val="subscript"/>
        </w:rPr>
        <w:t>i</w:t>
      </w:r>
      <w:proofErr w:type="spellEnd"/>
      <w:r w:rsidRPr="006461EE">
        <w:rPr>
          <w:b/>
        </w:rPr>
        <w:t xml:space="preserve"> </w:t>
      </w:r>
      <w:r>
        <w:t xml:space="preserve">představuje cenu dopravního výkonu pro příslušné období </w:t>
      </w:r>
      <w:r w:rsidR="00FE190E">
        <w:t xml:space="preserve">určenou </w:t>
      </w:r>
      <w:r>
        <w:t>z nabídkové ceny dopravního výkonu pro i-</w:t>
      </w:r>
      <w:proofErr w:type="spellStart"/>
      <w:r w:rsidR="00412736">
        <w:t>tý</w:t>
      </w:r>
      <w:proofErr w:type="spellEnd"/>
      <w:r w:rsidR="00412736">
        <w:t xml:space="preserve"> typ </w:t>
      </w:r>
      <w:r>
        <w:t>vozidla (autobusu) zvýšenou o C</w:t>
      </w:r>
      <w:r w:rsidR="005D0CD9" w:rsidRPr="00EF37EF">
        <w:rPr>
          <w:b/>
          <w:i/>
          <w:vertAlign w:val="subscript"/>
        </w:rPr>
        <w:t>ORG</w:t>
      </w:r>
      <w:r w:rsidR="009951B9">
        <w:t>, přičemž</w:t>
      </w:r>
      <w:r>
        <w:rPr>
          <w:vertAlign w:val="subscript"/>
        </w:rPr>
        <w:t xml:space="preserve"> </w:t>
      </w:r>
    </w:p>
    <w:p w14:paraId="4B6DDDD8" w14:textId="77777777" w:rsidR="00A81E8F" w:rsidRDefault="00A81E8F" w:rsidP="00E77B52">
      <w:pPr>
        <w:pStyle w:val="Odstavec1bezslovn"/>
        <w:spacing w:after="120"/>
        <w:ind w:left="1777"/>
        <w:rPr>
          <w:vertAlign w:val="subscript"/>
        </w:rPr>
      </w:pPr>
      <w:proofErr w:type="spellStart"/>
      <w:r w:rsidRPr="006461EE">
        <w:rPr>
          <w:b/>
        </w:rPr>
        <w:t>CDV</w:t>
      </w:r>
      <w:r w:rsidRPr="006461EE">
        <w:rPr>
          <w:b/>
          <w:vertAlign w:val="subscript"/>
        </w:rPr>
        <w:t>i</w:t>
      </w:r>
      <w:proofErr w:type="spellEnd"/>
      <w:r w:rsidRPr="006461EE">
        <w:rPr>
          <w:b/>
          <w:vertAlign w:val="subscript"/>
        </w:rPr>
        <w:t xml:space="preserve"> </w:t>
      </w:r>
      <w:r w:rsidRPr="006461EE">
        <w:rPr>
          <w:b/>
        </w:rPr>
        <w:t xml:space="preserve">= </w:t>
      </w:r>
      <w:proofErr w:type="spellStart"/>
      <w:r w:rsidRPr="00EF37EF">
        <w:rPr>
          <w:b/>
          <w:i/>
        </w:rPr>
        <w:t>NCDV</w:t>
      </w:r>
      <w:r w:rsidRPr="00EF37EF">
        <w:rPr>
          <w:b/>
          <w:i/>
          <w:vertAlign w:val="subscript"/>
        </w:rPr>
        <w:t>i</w:t>
      </w:r>
      <w:proofErr w:type="spellEnd"/>
      <w:r w:rsidRPr="00EF37EF">
        <w:rPr>
          <w:b/>
          <w:i/>
        </w:rPr>
        <w:t xml:space="preserve"> + C</w:t>
      </w:r>
      <w:r w:rsidR="00EF37EF" w:rsidRPr="00EF37EF">
        <w:rPr>
          <w:b/>
          <w:i/>
          <w:vertAlign w:val="subscript"/>
        </w:rPr>
        <w:t>ORG</w:t>
      </w:r>
      <w:r w:rsidRPr="00EF37EF">
        <w:rPr>
          <w:b/>
          <w:vertAlign w:val="subscript"/>
        </w:rPr>
        <w:t xml:space="preserve"> </w:t>
      </w:r>
      <w:r w:rsidRPr="00A407F7">
        <w:t>[</w:t>
      </w:r>
      <w:r>
        <w:t>Kč/</w:t>
      </w:r>
      <w:r w:rsidR="00535F38">
        <w:t>L</w:t>
      </w:r>
      <w:r w:rsidRPr="00A407F7">
        <w:t>inkov</w:t>
      </w:r>
      <w:r>
        <w:t>ý km]</w:t>
      </w:r>
    </w:p>
    <w:p w14:paraId="50E48581" w14:textId="77777777" w:rsidR="006461EE" w:rsidRDefault="00E25494" w:rsidP="00E77B52">
      <w:pPr>
        <w:pStyle w:val="Odstavec1bezslovn"/>
        <w:spacing w:after="120"/>
        <w:ind w:left="1777"/>
      </w:pPr>
      <w:r>
        <w:t>kde</w:t>
      </w:r>
    </w:p>
    <w:p w14:paraId="69E27E20" w14:textId="77777777" w:rsidR="00A81E8F" w:rsidRDefault="00A81E8F" w:rsidP="00E77B52">
      <w:pPr>
        <w:pStyle w:val="Odstavec1bezslovn"/>
        <w:spacing w:after="120"/>
        <w:ind w:left="1777"/>
      </w:pPr>
      <w:proofErr w:type="spellStart"/>
      <w:r w:rsidRPr="0056282E">
        <w:rPr>
          <w:b/>
          <w:i/>
        </w:rPr>
        <w:t>NCDV</w:t>
      </w:r>
      <w:r w:rsidRPr="0056282E">
        <w:rPr>
          <w:b/>
          <w:i/>
          <w:vertAlign w:val="subscript"/>
        </w:rPr>
        <w:t>i</w:t>
      </w:r>
      <w:proofErr w:type="spellEnd"/>
      <w:r w:rsidRPr="006461EE">
        <w:rPr>
          <w:b/>
        </w:rPr>
        <w:t xml:space="preserve"> </w:t>
      </w:r>
      <w:r w:rsidR="00E25494" w:rsidRPr="0056282E">
        <w:t>je</w:t>
      </w:r>
      <w:r>
        <w:t xml:space="preserve"> nabídková cena dopravního výkonu </w:t>
      </w:r>
      <w:r w:rsidR="0029655E">
        <w:t xml:space="preserve">(tj. </w:t>
      </w:r>
      <w:r>
        <w:t>včetně zisku dopravce</w:t>
      </w:r>
      <w:r w:rsidR="0029655E">
        <w:t>)</w:t>
      </w:r>
      <w:r>
        <w:t xml:space="preserve"> pro i-</w:t>
      </w:r>
      <w:proofErr w:type="spellStart"/>
      <w:r w:rsidR="00412736">
        <w:t>tý</w:t>
      </w:r>
      <w:proofErr w:type="spellEnd"/>
      <w:r w:rsidR="00412736">
        <w:t xml:space="preserve"> typ </w:t>
      </w:r>
      <w:r>
        <w:t>vozidla</w:t>
      </w:r>
    </w:p>
    <w:p w14:paraId="310D90C8" w14:textId="77777777" w:rsidR="00A81E8F" w:rsidRDefault="00A81E8F" w:rsidP="00E77B52">
      <w:pPr>
        <w:pStyle w:val="Odstavec1bezslovn"/>
        <w:spacing w:after="120"/>
        <w:ind w:left="1777"/>
      </w:pPr>
      <w:r w:rsidRPr="0056282E">
        <w:rPr>
          <w:b/>
          <w:i/>
        </w:rPr>
        <w:t>C</w:t>
      </w:r>
      <w:r w:rsidR="00EF37EF" w:rsidRPr="00EF37EF">
        <w:rPr>
          <w:b/>
          <w:i/>
          <w:vertAlign w:val="subscript"/>
        </w:rPr>
        <w:t>ORG</w:t>
      </w:r>
      <w:r>
        <w:rPr>
          <w:vertAlign w:val="subscript"/>
        </w:rPr>
        <w:t xml:space="preserve"> </w:t>
      </w:r>
      <w:r>
        <w:t>představuje aktuálně platnou cenu [Kč/</w:t>
      </w:r>
      <w:r w:rsidR="00535F38">
        <w:t>L</w:t>
      </w:r>
      <w:r w:rsidR="00857E8C">
        <w:t xml:space="preserve">inkový km] za poskytování </w:t>
      </w:r>
      <w:r w:rsidR="00BA10D0">
        <w:t>S</w:t>
      </w:r>
      <w:r w:rsidR="00857E8C">
        <w:t xml:space="preserve">lužeb </w:t>
      </w:r>
      <w:r w:rsidR="003A344D">
        <w:t xml:space="preserve">příslušného </w:t>
      </w:r>
      <w:r w:rsidR="00CF50D2">
        <w:t>O</w:t>
      </w:r>
      <w:r w:rsidR="00857E8C">
        <w:t>rganizátora</w:t>
      </w:r>
      <w:r w:rsidR="003A344D">
        <w:t>/</w:t>
      </w:r>
      <w:r w:rsidR="00CF50D2">
        <w:t>O</w:t>
      </w:r>
      <w:r w:rsidR="003A344D">
        <w:t>rganizátorů</w:t>
      </w:r>
      <w:r>
        <w:t xml:space="preserve"> za příslušné období vyjádřenou v Kč/</w:t>
      </w:r>
      <w:r w:rsidR="00535F38">
        <w:t>L</w:t>
      </w:r>
      <w:r>
        <w:t>inkový km pro příslušné území</w:t>
      </w:r>
      <w:r w:rsidR="00ED715E">
        <w:t xml:space="preserve"> a přístupové náklady k MOS.</w:t>
      </w:r>
    </w:p>
    <w:p w14:paraId="7078057F" w14:textId="77777777" w:rsidR="00A81E8F" w:rsidRDefault="00A81E8F" w:rsidP="00E77B52">
      <w:pPr>
        <w:pStyle w:val="Odstavec1bezslovn"/>
        <w:spacing w:after="120"/>
        <w:ind w:left="567"/>
      </w:pPr>
      <w:proofErr w:type="spellStart"/>
      <w:r w:rsidRPr="003D7176">
        <w:rPr>
          <w:b/>
        </w:rPr>
        <w:t>Kmr</w:t>
      </w:r>
      <w:r w:rsidRPr="003D7176">
        <w:rPr>
          <w:b/>
          <w:vertAlign w:val="subscript"/>
        </w:rPr>
        <w:t>i</w:t>
      </w:r>
      <w:proofErr w:type="spellEnd"/>
      <w:r>
        <w:rPr>
          <w:vertAlign w:val="subscript"/>
        </w:rPr>
        <w:t xml:space="preserve"> </w:t>
      </w:r>
      <w:r>
        <w:t>představuje rozsah předpokládaného objemu dopravních výkonů pro příslušné období pro i-</w:t>
      </w:r>
      <w:proofErr w:type="spellStart"/>
      <w:r w:rsidR="00412736">
        <w:t>tý</w:t>
      </w:r>
      <w:proofErr w:type="spellEnd"/>
      <w:r w:rsidR="00412736">
        <w:t xml:space="preserve"> typ </w:t>
      </w:r>
      <w:r>
        <w:t xml:space="preserve">vozidla (autobusu) podle </w:t>
      </w:r>
      <w:r w:rsidR="00562263">
        <w:t>R</w:t>
      </w:r>
      <w:r w:rsidR="00F75A79">
        <w:t xml:space="preserve">eferenčního </w:t>
      </w:r>
      <w:r>
        <w:t xml:space="preserve">jízdního řádu, který je </w:t>
      </w:r>
      <w:r w:rsidRPr="005C39F0">
        <w:t>přílohou č. 1</w:t>
      </w:r>
      <w:r w:rsidRPr="004879BB">
        <w:t xml:space="preserve"> této </w:t>
      </w:r>
      <w:r w:rsidR="00BC290E">
        <w:t>S</w:t>
      </w:r>
      <w:r w:rsidRPr="004879BB">
        <w:t>mlouvy</w:t>
      </w:r>
      <w:r>
        <w:t xml:space="preserve"> [</w:t>
      </w:r>
      <w:r w:rsidR="00535F38">
        <w:t>L</w:t>
      </w:r>
      <w:r>
        <w:t>inkový km].</w:t>
      </w:r>
    </w:p>
    <w:p w14:paraId="4777C5DC" w14:textId="77777777" w:rsidR="00656D5B" w:rsidRDefault="00656D5B" w:rsidP="00E77B52">
      <w:pPr>
        <w:pStyle w:val="Odstavec1bezslovn"/>
        <w:spacing w:after="120"/>
        <w:ind w:left="567"/>
      </w:pPr>
      <w:proofErr w:type="spellStart"/>
      <w:r w:rsidRPr="00714E54">
        <w:rPr>
          <w:b/>
        </w:rPr>
        <w:t>K</w:t>
      </w:r>
      <w:r>
        <w:rPr>
          <w:b/>
        </w:rPr>
        <w:t>mm</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neuskutečněných Dopravcem na příkaz Objednatele postupem </w:t>
      </w:r>
      <w:r w:rsidRPr="00C2722F">
        <w:t>podle čl. V této Smlouvy</w:t>
      </w:r>
      <w:r>
        <w:t xml:space="preserve"> [Linkový km].</w:t>
      </w:r>
    </w:p>
    <w:p w14:paraId="58EE51FA" w14:textId="5F145BFB" w:rsidR="00465209" w:rsidRDefault="00465209" w:rsidP="00E77B52">
      <w:pPr>
        <w:pStyle w:val="Odstavec1bezslovn"/>
        <w:spacing w:after="120"/>
        <w:ind w:left="567"/>
        <w:rPr>
          <w:vertAlign w:val="subscript"/>
        </w:rPr>
      </w:pPr>
      <w:proofErr w:type="spellStart"/>
      <w:r w:rsidRPr="003D7176">
        <w:rPr>
          <w:b/>
        </w:rPr>
        <w:t>CDDV</w:t>
      </w:r>
      <w:r w:rsidRPr="003D7176">
        <w:rPr>
          <w:b/>
          <w:vertAlign w:val="subscript"/>
        </w:rPr>
        <w:t>i</w:t>
      </w:r>
      <w:proofErr w:type="spellEnd"/>
      <w:r w:rsidRPr="003D7176">
        <w:rPr>
          <w:b/>
          <w:vertAlign w:val="subscript"/>
        </w:rPr>
        <w:t xml:space="preserve"> </w:t>
      </w:r>
      <w:r>
        <w:t xml:space="preserve">představuje cenu dodatečného dopravního výkonu pro příslušné období </w:t>
      </w:r>
      <w:r w:rsidR="00FE190E">
        <w:t xml:space="preserve">určenou </w:t>
      </w:r>
      <w:r>
        <w:t>z nabídkové ceny dodatečného dopravního výkonu pro i-</w:t>
      </w:r>
      <w:proofErr w:type="spellStart"/>
      <w:r w:rsidR="00412736">
        <w:t>tý</w:t>
      </w:r>
      <w:proofErr w:type="spellEnd"/>
      <w:r w:rsidR="00412736">
        <w:t xml:space="preserve"> typ </w:t>
      </w:r>
      <w:r>
        <w:t>vozidla (autobusu) zvýšenou o</w:t>
      </w:r>
      <w:r w:rsidR="007A6117">
        <w:t> </w:t>
      </w:r>
      <w:r>
        <w:t>C</w:t>
      </w:r>
      <w:r w:rsidR="007C636F" w:rsidRPr="007C636F">
        <w:rPr>
          <w:vertAlign w:val="subscript"/>
        </w:rPr>
        <w:t>ORG</w:t>
      </w:r>
      <w:r w:rsidR="009951B9">
        <w:t>, přičemž</w:t>
      </w:r>
      <w:r>
        <w:rPr>
          <w:vertAlign w:val="subscript"/>
        </w:rPr>
        <w:t xml:space="preserve"> </w:t>
      </w:r>
    </w:p>
    <w:p w14:paraId="49CBC17B" w14:textId="77777777" w:rsidR="00465209" w:rsidRDefault="00465209" w:rsidP="00E77B52">
      <w:pPr>
        <w:pStyle w:val="Odstavec1bezslovn"/>
        <w:spacing w:after="120"/>
        <w:ind w:left="1777"/>
        <w:rPr>
          <w:vertAlign w:val="subscript"/>
        </w:rPr>
      </w:pPr>
      <w:proofErr w:type="spellStart"/>
      <w:r w:rsidRPr="0056282E">
        <w:rPr>
          <w:b/>
        </w:rPr>
        <w:t>CDDV</w:t>
      </w:r>
      <w:r w:rsidRPr="0056282E">
        <w:rPr>
          <w:b/>
          <w:vertAlign w:val="subscript"/>
        </w:rPr>
        <w:t>i</w:t>
      </w:r>
      <w:proofErr w:type="spellEnd"/>
      <w:r w:rsidRPr="0056282E">
        <w:rPr>
          <w:b/>
          <w:vertAlign w:val="subscript"/>
        </w:rPr>
        <w:t xml:space="preserve"> </w:t>
      </w:r>
      <w:r w:rsidRPr="0056282E">
        <w:rPr>
          <w:b/>
        </w:rPr>
        <w:t xml:space="preserve">= </w:t>
      </w:r>
      <w:proofErr w:type="spellStart"/>
      <w:r w:rsidRPr="00EF37EF">
        <w:rPr>
          <w:b/>
          <w:i/>
        </w:rPr>
        <w:t>NCDDV</w:t>
      </w:r>
      <w:r w:rsidRPr="00EF37EF">
        <w:rPr>
          <w:b/>
          <w:i/>
          <w:vertAlign w:val="subscript"/>
        </w:rPr>
        <w:t>i</w:t>
      </w:r>
      <w:proofErr w:type="spellEnd"/>
      <w:r w:rsidRPr="00EF37EF">
        <w:rPr>
          <w:b/>
          <w:i/>
        </w:rPr>
        <w:t xml:space="preserve"> + C</w:t>
      </w:r>
      <w:r w:rsidR="00EF37EF" w:rsidRPr="00EF37EF">
        <w:rPr>
          <w:b/>
          <w:i/>
          <w:vertAlign w:val="subscript"/>
        </w:rPr>
        <w:t>ORG</w:t>
      </w:r>
      <w:r>
        <w:rPr>
          <w:vertAlign w:val="subscript"/>
        </w:rPr>
        <w:t xml:space="preserve"> </w:t>
      </w:r>
      <w:r>
        <w:t>[Kč/</w:t>
      </w:r>
      <w:r w:rsidR="00535F38">
        <w:t>L</w:t>
      </w:r>
      <w:r>
        <w:t>inkový km]</w:t>
      </w:r>
    </w:p>
    <w:p w14:paraId="28CA6779" w14:textId="77777777" w:rsidR="00465209" w:rsidRDefault="00465209" w:rsidP="00E77B52">
      <w:pPr>
        <w:pStyle w:val="Odstavec1bezslovn"/>
        <w:spacing w:after="120"/>
        <w:ind w:left="1777"/>
      </w:pPr>
      <w:r>
        <w:t>kde</w:t>
      </w:r>
    </w:p>
    <w:p w14:paraId="77F053FC" w14:textId="77777777" w:rsidR="00465209" w:rsidRDefault="00465209" w:rsidP="00E77B52">
      <w:pPr>
        <w:pStyle w:val="Odstavec1bezslovn"/>
        <w:spacing w:after="120"/>
        <w:ind w:left="1777"/>
      </w:pPr>
      <w:proofErr w:type="spellStart"/>
      <w:r w:rsidRPr="0056282E">
        <w:rPr>
          <w:b/>
          <w:i/>
        </w:rPr>
        <w:t>NCDDV</w:t>
      </w:r>
      <w:r w:rsidRPr="0056282E">
        <w:rPr>
          <w:b/>
          <w:i/>
          <w:vertAlign w:val="subscript"/>
        </w:rPr>
        <w:t>i</w:t>
      </w:r>
      <w:proofErr w:type="spellEnd"/>
      <w:r>
        <w:t xml:space="preserve"> je nabídková cena dodatečného dopravního výkonu včetně zisku </w:t>
      </w:r>
      <w:r w:rsidR="00650516">
        <w:t>D</w:t>
      </w:r>
      <w:r>
        <w:t>opravce pro i-</w:t>
      </w:r>
      <w:proofErr w:type="spellStart"/>
      <w:r w:rsidR="00412736">
        <w:t>tý</w:t>
      </w:r>
      <w:proofErr w:type="spellEnd"/>
      <w:r w:rsidR="00412736">
        <w:t xml:space="preserve"> typ </w:t>
      </w:r>
      <w:r>
        <w:t>vozidla</w:t>
      </w:r>
    </w:p>
    <w:p w14:paraId="59D2F23E" w14:textId="77777777" w:rsidR="00465209" w:rsidRDefault="00465209" w:rsidP="00E77B52">
      <w:pPr>
        <w:pStyle w:val="Odstavec1bezslovn"/>
        <w:spacing w:after="120"/>
        <w:ind w:left="1777"/>
      </w:pPr>
      <w:r w:rsidRPr="004233D2">
        <w:rPr>
          <w:b/>
          <w:i/>
        </w:rPr>
        <w:t>C</w:t>
      </w:r>
      <w:r w:rsidR="00EF37EF" w:rsidRPr="00EF37EF">
        <w:rPr>
          <w:b/>
          <w:i/>
          <w:vertAlign w:val="subscript"/>
        </w:rPr>
        <w:t>ORG</w:t>
      </w:r>
      <w:r w:rsidR="00FF796B">
        <w:rPr>
          <w:b/>
          <w:i/>
          <w:vertAlign w:val="subscript"/>
        </w:rPr>
        <w:t xml:space="preserve"> </w:t>
      </w:r>
      <w:r>
        <w:t>představuje aktuálně platnou cenu [Kč/</w:t>
      </w:r>
      <w:r w:rsidR="00535F38">
        <w:t>L</w:t>
      </w:r>
      <w:r>
        <w:t xml:space="preserve">inkový km] za poskytování </w:t>
      </w:r>
      <w:r w:rsidR="000A7BEB">
        <w:t>Služeb příslušného Organizátora/Organizátorů</w:t>
      </w:r>
      <w:r>
        <w:t xml:space="preserve"> za příslušné období vyjádřenou v Kč/</w:t>
      </w:r>
      <w:r w:rsidR="00891987">
        <w:t xml:space="preserve">Linkový </w:t>
      </w:r>
      <w:r>
        <w:t>km pro příslušné území.</w:t>
      </w:r>
    </w:p>
    <w:p w14:paraId="0CA40C91" w14:textId="77777777" w:rsidR="00656D5B" w:rsidRDefault="00656D5B" w:rsidP="00E77B52">
      <w:pPr>
        <w:pStyle w:val="Odstavec1bezslovn"/>
        <w:spacing w:after="120"/>
        <w:ind w:left="567"/>
      </w:pPr>
      <w:proofErr w:type="spellStart"/>
      <w:r w:rsidRPr="00714E54">
        <w:rPr>
          <w:b/>
        </w:rPr>
        <w:t>Δ</w:t>
      </w:r>
      <w:r w:rsidRPr="003D7176">
        <w:rPr>
          <w:b/>
        </w:rPr>
        <w:t>Kmu</w:t>
      </w:r>
      <w:r w:rsidRPr="003D7176">
        <w:rPr>
          <w:b/>
          <w:vertAlign w:val="subscript"/>
        </w:rPr>
        <w:t>i</w:t>
      </w:r>
      <w:proofErr w:type="spellEnd"/>
      <w:r>
        <w:rPr>
          <w:vertAlign w:val="subscript"/>
        </w:rPr>
        <w:t xml:space="preserve"> </w:t>
      </w:r>
      <w:r>
        <w:t>představuje rozdíl závazného objemu dopravních výkonů podle Závazného jízdního řádu platného pro příslušné období a předpokládaného objemu dopravních výkonů pro příslušné období podle Referenčního jízdního řádu pro i-</w:t>
      </w:r>
      <w:proofErr w:type="spellStart"/>
      <w:r>
        <w:t>t</w:t>
      </w:r>
      <w:r w:rsidR="001E7AC9">
        <w:t>ý</w:t>
      </w:r>
      <w:proofErr w:type="spellEnd"/>
      <w:r>
        <w:t xml:space="preserve"> typ vozidla (autobusu); od takto zjištěné hodnoty jsou dále odečteny neuskutečněné dopravní výkony ze zavinění </w:t>
      </w:r>
      <w:r w:rsidR="009B192B">
        <w:t>D</w:t>
      </w:r>
      <w:r>
        <w:t xml:space="preserve">opravce, popřípadě dopravní výkony, které se podle této </w:t>
      </w:r>
      <w:r w:rsidR="009B192B">
        <w:t>S</w:t>
      </w:r>
      <w:r>
        <w:t xml:space="preserve">mlouvy považují za neuskutečněné nebo částečně uskutečněné. Pro účely právní jistoty se stanoví, že </w:t>
      </w:r>
      <w:proofErr w:type="spellStart"/>
      <w:r>
        <w:t>ΔKmu</w:t>
      </w:r>
      <w:r>
        <w:rPr>
          <w:vertAlign w:val="subscript"/>
        </w:rPr>
        <w:t>i</w:t>
      </w:r>
      <w:proofErr w:type="spellEnd"/>
      <w:r>
        <w:rPr>
          <w:vertAlign w:val="subscript"/>
        </w:rPr>
        <w:t xml:space="preserve"> </w:t>
      </w:r>
      <w:r>
        <w:t xml:space="preserve">nabývá záporné hodnoty v případě, že je uskutečněný dopravní výkon nižší než předpokládaný objem dopravních výkonů a kladné hodnoty v případě, že uskutečněný dopravní výkon je vyšší než referenční objem dopravních výkonů </w:t>
      </w:r>
      <w:proofErr w:type="spellStart"/>
      <w:r>
        <w:t>Kmr</w:t>
      </w:r>
      <w:r w:rsidRPr="005C37D7">
        <w:rPr>
          <w:vertAlign w:val="subscript"/>
        </w:rPr>
        <w:t>i</w:t>
      </w:r>
      <w:proofErr w:type="spellEnd"/>
      <w:r w:rsidR="009B192B">
        <w:rPr>
          <w:vertAlign w:val="subscript"/>
        </w:rPr>
        <w:t xml:space="preserve"> </w:t>
      </w:r>
      <w:r>
        <w:t>[</w:t>
      </w:r>
      <w:r w:rsidR="009B192B">
        <w:t>L</w:t>
      </w:r>
      <w:r>
        <w:t>inkový km].</w:t>
      </w:r>
    </w:p>
    <w:p w14:paraId="0C82DA90" w14:textId="77777777" w:rsidR="00656D5B" w:rsidRDefault="00656D5B" w:rsidP="00E77B52">
      <w:pPr>
        <w:pStyle w:val="Odstavec1bezslovn"/>
        <w:spacing w:after="120"/>
        <w:ind w:left="567"/>
      </w:pPr>
      <w:proofErr w:type="spellStart"/>
      <w:r w:rsidRPr="003D7176">
        <w:rPr>
          <w:b/>
        </w:rPr>
        <w:t>Kmo</w:t>
      </w:r>
      <w:r w:rsidRPr="003D7176">
        <w:rPr>
          <w:b/>
          <w:vertAlign w:val="subscript"/>
        </w:rPr>
        <w:t>i</w:t>
      </w:r>
      <w:proofErr w:type="spellEnd"/>
      <w:r>
        <w:rPr>
          <w:vertAlign w:val="subscript"/>
        </w:rPr>
        <w:t xml:space="preserve"> </w:t>
      </w:r>
      <w:r>
        <w:t>představuje rozsah dopravních výkonů i-</w:t>
      </w:r>
      <w:proofErr w:type="spellStart"/>
      <w:r>
        <w:t>tého</w:t>
      </w:r>
      <w:proofErr w:type="spellEnd"/>
      <w:r>
        <w:t xml:space="preserve"> typu vozidla uskutečněných </w:t>
      </w:r>
      <w:r w:rsidR="009B192B">
        <w:t>D</w:t>
      </w:r>
      <w:r>
        <w:t xml:space="preserve">opravcem na základě objednávky operativního dopravního výkonu </w:t>
      </w:r>
      <w:r w:rsidR="009B192B">
        <w:t>O</w:t>
      </w:r>
      <w:r>
        <w:t xml:space="preserve">bjednatelem postupem </w:t>
      </w:r>
      <w:r w:rsidRPr="005C39F0">
        <w:t>podle čl. III odst. 1</w:t>
      </w:r>
      <w:r>
        <w:t xml:space="preserve">4 této </w:t>
      </w:r>
      <w:r w:rsidR="009B192B">
        <w:t>S</w:t>
      </w:r>
      <w:r>
        <w:t>mlouvy. Do operativních výkonů se započítávají také km z objízdných tras, pokud se jedná o dočasná dopravní opatření</w:t>
      </w:r>
      <w:r w:rsidR="00891987">
        <w:t xml:space="preserve"> </w:t>
      </w:r>
      <w:r w:rsidR="00891987" w:rsidRPr="00891987">
        <w:t>[Linkový km</w:t>
      </w:r>
      <w:proofErr w:type="gramStart"/>
      <w:r w:rsidR="00891987" w:rsidRPr="00891987">
        <w:t>]</w:t>
      </w:r>
      <w:r w:rsidR="00891987">
        <w:t xml:space="preserve"> </w:t>
      </w:r>
      <w:r>
        <w:t>.</w:t>
      </w:r>
      <w:proofErr w:type="gramEnd"/>
    </w:p>
    <w:p w14:paraId="13078F85" w14:textId="77777777" w:rsidR="00501091" w:rsidRPr="001B26C4" w:rsidRDefault="00501091" w:rsidP="00E77B52">
      <w:pPr>
        <w:pStyle w:val="Odstavec1bezslovn"/>
        <w:spacing w:after="120"/>
        <w:ind w:left="567"/>
      </w:pPr>
      <w:proofErr w:type="spellStart"/>
      <w:r w:rsidRPr="001B26C4">
        <w:rPr>
          <w:b/>
          <w:bCs/>
        </w:rPr>
        <w:t>CDVM</w:t>
      </w:r>
      <w:r w:rsidRPr="001B26C4">
        <w:rPr>
          <w:b/>
          <w:bCs/>
          <w:vertAlign w:val="subscript"/>
        </w:rPr>
        <w:t>i</w:t>
      </w:r>
      <w:proofErr w:type="spellEnd"/>
      <w:r w:rsidRPr="001B26C4">
        <w:t xml:space="preserve"> představuje cenu dopravního výkonu při mimořádných překážkách pro příslušné období určen</w:t>
      </w:r>
      <w:r w:rsidR="001E7AC9">
        <w:t>ou</w:t>
      </w:r>
      <w:r w:rsidRPr="001B26C4">
        <w:t xml:space="preserve"> z nabídkové ceny dopravního výkonu pro typ vozidla (autobusu) v i-</w:t>
      </w:r>
      <w:proofErr w:type="spellStart"/>
      <w:r w:rsidRPr="001B26C4">
        <w:t>tém</w:t>
      </w:r>
      <w:proofErr w:type="spellEnd"/>
      <w:r w:rsidRPr="001B26C4">
        <w:t xml:space="preserve"> roce vypočtenou postupem dle čl. VI odst. 6. </w:t>
      </w:r>
      <w:proofErr w:type="spellStart"/>
      <w:r w:rsidRPr="001B26C4">
        <w:t>CDVMi</w:t>
      </w:r>
      <w:proofErr w:type="spellEnd"/>
      <w:r w:rsidRPr="001B26C4">
        <w:t xml:space="preserve"> se stanoví pouze v případě, že nastanou </w:t>
      </w:r>
      <w:r w:rsidRPr="001B26C4">
        <w:lastRenderedPageBreak/>
        <w:t xml:space="preserve">mimořádné okolnosti dle čl. VI této </w:t>
      </w:r>
      <w:r>
        <w:t>S</w:t>
      </w:r>
      <w:r w:rsidRPr="001B26C4">
        <w:t xml:space="preserve">mlouvy a její výše bude součástí vyhodnocení /vyúčtování. </w:t>
      </w:r>
      <w:r w:rsidR="00C40B97">
        <w:t>J</w:t>
      </w:r>
      <w:r w:rsidRPr="001B26C4">
        <w:t>sou-li výkony dle čl. VI rovny nule (0)</w:t>
      </w:r>
      <w:r w:rsidR="00C40B97">
        <w:t>,</w:t>
      </w:r>
      <w:r w:rsidRPr="001B26C4">
        <w:t xml:space="preserve"> </w:t>
      </w:r>
      <w:r w:rsidR="007B7E3B">
        <w:t xml:space="preserve">tak </w:t>
      </w:r>
      <w:r w:rsidRPr="001B26C4">
        <w:t xml:space="preserve">se </w:t>
      </w:r>
      <w:proofErr w:type="spellStart"/>
      <w:r w:rsidR="006D3CB2">
        <w:t>CDVM</w:t>
      </w:r>
      <w:r w:rsidR="006D3CB2" w:rsidRPr="006D3CB2">
        <w:rPr>
          <w:vertAlign w:val="subscript"/>
        </w:rPr>
        <w:t>i</w:t>
      </w:r>
      <w:proofErr w:type="spellEnd"/>
      <w:r w:rsidR="006D3CB2">
        <w:t xml:space="preserve"> </w:t>
      </w:r>
      <w:r w:rsidRPr="001B26C4">
        <w:t xml:space="preserve">pro výpočet </w:t>
      </w:r>
      <w:r>
        <w:t>K</w:t>
      </w:r>
      <w:r w:rsidRPr="001B26C4">
        <w:t xml:space="preserve">ompenzace nestanovuje. </w:t>
      </w:r>
      <w:r w:rsidR="006D3CB2">
        <w:t xml:space="preserve">V </w:t>
      </w:r>
      <w:proofErr w:type="spellStart"/>
      <w:r w:rsidR="006D3CB2">
        <w:t>CDVM</w:t>
      </w:r>
      <w:r w:rsidR="006D3CB2" w:rsidRPr="006D3CB2">
        <w:rPr>
          <w:vertAlign w:val="subscript"/>
        </w:rPr>
        <w:t>i</w:t>
      </w:r>
      <w:proofErr w:type="spellEnd"/>
      <w:r w:rsidRPr="001B26C4">
        <w:t xml:space="preserve"> </w:t>
      </w:r>
      <w:r w:rsidR="006D3CB2">
        <w:t xml:space="preserve">je </w:t>
      </w:r>
      <w:r w:rsidRPr="001B26C4">
        <w:t xml:space="preserve">zaplacena i fixní složka ceny, proto se km neuskutečněné Dopravcem na základě rozhodnutí Objednatele postupem podle čl. VI této </w:t>
      </w:r>
      <w:r w:rsidR="007B7E3B">
        <w:t>S</w:t>
      </w:r>
      <w:r w:rsidRPr="001B26C4">
        <w:t>mlouvy [</w:t>
      </w:r>
      <w:r>
        <w:t>L</w:t>
      </w:r>
      <w:r w:rsidRPr="001B26C4">
        <w:t xml:space="preserve">inkový km] odečítají od </w:t>
      </w:r>
      <w:r w:rsidR="006D3CB2">
        <w:t>dopravních výkonů podle Referenčního jízdního řádu</w:t>
      </w:r>
      <w:r w:rsidR="006D3CB2" w:rsidRPr="001B26C4">
        <w:t xml:space="preserve"> </w:t>
      </w:r>
      <w:proofErr w:type="spellStart"/>
      <w:r w:rsidRPr="001B26C4">
        <w:t>Kmr</w:t>
      </w:r>
      <w:r w:rsidRPr="001B26C4">
        <w:rPr>
          <w:vertAlign w:val="subscript"/>
        </w:rPr>
        <w:t>i</w:t>
      </w:r>
      <w:proofErr w:type="spellEnd"/>
      <w:r w:rsidR="00891987">
        <w:t xml:space="preserve"> </w:t>
      </w:r>
      <w:r w:rsidR="00891987" w:rsidRPr="001C1D8B">
        <w:t>[Kč</w:t>
      </w:r>
      <w:r w:rsidR="00891987">
        <w:t>/Linkový km</w:t>
      </w:r>
      <w:r w:rsidR="00891987" w:rsidRPr="001C1D8B">
        <w:t>]</w:t>
      </w:r>
      <w:r w:rsidR="00891987">
        <w:t>.</w:t>
      </w:r>
    </w:p>
    <w:p w14:paraId="2419A68D" w14:textId="06561485" w:rsidR="00E600BC" w:rsidRDefault="00E600BC" w:rsidP="00E77B52">
      <w:pPr>
        <w:pStyle w:val="Odstavec1bezslovn"/>
        <w:spacing w:after="120"/>
        <w:ind w:left="567"/>
      </w:pPr>
      <w:proofErr w:type="spellStart"/>
      <w:r w:rsidRPr="003D7176">
        <w:rPr>
          <w:b/>
        </w:rPr>
        <w:t>FCDV</w:t>
      </w:r>
      <w:r w:rsidRPr="003D7176">
        <w:rPr>
          <w:b/>
          <w:vertAlign w:val="subscript"/>
        </w:rPr>
        <w:t>i</w:t>
      </w:r>
      <w:proofErr w:type="spellEnd"/>
      <w:r>
        <w:rPr>
          <w:vertAlign w:val="subscript"/>
        </w:rPr>
        <w:t xml:space="preserve"> </w:t>
      </w:r>
      <w:r>
        <w:t xml:space="preserve">představuje náklady dodatečně vypraveného vozidla (autobusu) za příslušné období, na </w:t>
      </w:r>
      <w:r w:rsidRPr="003666CA">
        <w:t xml:space="preserve">kterých se </w:t>
      </w:r>
      <w:r w:rsidRPr="00AE5FB6">
        <w:rPr>
          <w:b/>
          <w:bCs/>
        </w:rPr>
        <w:t>dohodly</w:t>
      </w:r>
      <w:r w:rsidRPr="003666CA">
        <w:t xml:space="preserve"> smluvní strany postupem podle čl. III odst. 11 této </w:t>
      </w:r>
      <w:r>
        <w:t>S</w:t>
      </w:r>
      <w:r w:rsidRPr="003666CA">
        <w:t xml:space="preserve">mlouvy. </w:t>
      </w:r>
      <w:r w:rsidRPr="008F081C">
        <w:t>Písemný protokol</w:t>
      </w:r>
      <w:r w:rsidRPr="00E809C5">
        <w:t xml:space="preserve"> o doložených nákladech dodatečně vypraveného vozidla je nedílnou součástí </w:t>
      </w:r>
      <w:r>
        <w:t>F</w:t>
      </w:r>
      <w:r w:rsidRPr="00E809C5">
        <w:t xml:space="preserve">inančního vyhodnocení a podkladem pro </w:t>
      </w:r>
      <w:r>
        <w:t>F</w:t>
      </w:r>
      <w:r w:rsidRPr="00E809C5">
        <w:t>inanční vyr</w:t>
      </w:r>
      <w:r w:rsidRPr="00894817">
        <w:t xml:space="preserve">ovnání, popřípadě podkladem pro změnu zálohy na výši </w:t>
      </w:r>
      <w:r>
        <w:t>K</w:t>
      </w:r>
      <w:r w:rsidRPr="00894817">
        <w:t xml:space="preserve">ompenzace </w:t>
      </w:r>
      <w:r w:rsidR="00C40B97">
        <w:t xml:space="preserve">dle </w:t>
      </w:r>
      <w:r w:rsidRPr="003666CA">
        <w:t>této</w:t>
      </w:r>
      <w:r>
        <w:t xml:space="preserve"> Smlouvy. Pokud nedojde k vypravení dodatečného vozidla, nabývá tato položka hodnotu 0. V případě zavedení Operativní zálohy se k této položce připočtou náklady na Operativní zálohu. [Kč].</w:t>
      </w:r>
    </w:p>
    <w:p w14:paraId="2F8BBD57" w14:textId="77777777" w:rsidR="00932EAE" w:rsidRPr="001560D6" w:rsidRDefault="00932EAE" w:rsidP="00932EAE">
      <w:pPr>
        <w:spacing w:after="160" w:line="259" w:lineRule="auto"/>
        <w:ind w:left="567"/>
        <w:jc w:val="both"/>
        <w:rPr>
          <w:sz w:val="24"/>
          <w:szCs w:val="24"/>
        </w:rPr>
      </w:pPr>
      <w:proofErr w:type="spellStart"/>
      <w:r w:rsidRPr="00392011">
        <w:rPr>
          <w:b/>
          <w:sz w:val="24"/>
          <w:szCs w:val="24"/>
        </w:rPr>
        <w:t>CDVDVJTi</w:t>
      </w:r>
      <w:proofErr w:type="spellEnd"/>
      <w:r w:rsidRPr="00392011">
        <w:rPr>
          <w:b/>
          <w:sz w:val="24"/>
          <w:szCs w:val="24"/>
        </w:rPr>
        <w:t xml:space="preserve"> </w:t>
      </w:r>
      <w:r w:rsidRPr="00392011">
        <w:rPr>
          <w:sz w:val="24"/>
          <w:szCs w:val="24"/>
        </w:rPr>
        <w:t xml:space="preserve">představuje cenu dopravního výkonu vozidla jiného typu, než je požadováno na zajištění Veřejných služeb pro oblast dle této Smlouvy pro příslušné období dodatečně kalkulovanou dle přílohy </w:t>
      </w:r>
      <w:proofErr w:type="gramStart"/>
      <w:r w:rsidRPr="00392011">
        <w:rPr>
          <w:sz w:val="24"/>
          <w:szCs w:val="24"/>
        </w:rPr>
        <w:t>4b - list</w:t>
      </w:r>
      <w:proofErr w:type="gramEnd"/>
      <w:r w:rsidRPr="00392011">
        <w:rPr>
          <w:sz w:val="24"/>
          <w:szCs w:val="24"/>
        </w:rPr>
        <w:t xml:space="preserve"> čl. III odst. 11, zvýšenou o cenu CORG a uplatněnou na výkony ujeté vozidlem nasazeným dle čl. III odst. 11 Smlouvy [Kč/Linkový km].</w:t>
      </w:r>
    </w:p>
    <w:p w14:paraId="071742C6" w14:textId="77777777" w:rsidR="00D448AC" w:rsidRDefault="00D448AC" w:rsidP="00E77B52">
      <w:pPr>
        <w:pStyle w:val="Odstavec1bezslovn"/>
        <w:spacing w:after="120"/>
        <w:ind w:left="567"/>
      </w:pPr>
      <w:bookmarkStart w:id="6" w:name="_Hlk109043786"/>
      <w:proofErr w:type="spellStart"/>
      <w:r>
        <w:rPr>
          <w:b/>
        </w:rPr>
        <w:t>CDVMDVJT</w:t>
      </w:r>
      <w:r>
        <w:rPr>
          <w:b/>
          <w:vertAlign w:val="subscript"/>
        </w:rPr>
        <w:t>i</w:t>
      </w:r>
      <w:proofErr w:type="spellEnd"/>
      <w:r>
        <w:rPr>
          <w:b/>
          <w:vertAlign w:val="subscript"/>
        </w:rPr>
        <w:t xml:space="preserve"> </w:t>
      </w:r>
      <w:bookmarkEnd w:id="6"/>
      <w:r>
        <w:t>představuje cenu</w:t>
      </w:r>
      <w:r>
        <w:rPr>
          <w:vertAlign w:val="subscript"/>
        </w:rPr>
        <w:t xml:space="preserve"> </w:t>
      </w:r>
      <w:r>
        <w:t>dodatečného dopravního výkonu pro případ mimořádných překážek dle Smlouvy pro výkony dodatečného vozidla jiného typu. Postup výpočtu je uveden v </w:t>
      </w:r>
      <w:r w:rsidRPr="00C2722F">
        <w:t xml:space="preserve">řádku 22b přílohy č. </w:t>
      </w:r>
      <w:proofErr w:type="gramStart"/>
      <w:r w:rsidRPr="00C2722F">
        <w:t>4b - list</w:t>
      </w:r>
      <w:proofErr w:type="gramEnd"/>
      <w:r w:rsidRPr="00C2722F">
        <w:t xml:space="preserve"> čl. III odst.11. </w:t>
      </w:r>
      <w:r w:rsidR="00C40B97" w:rsidRPr="00C2722F">
        <w:t>J</w:t>
      </w:r>
      <w:r w:rsidRPr="00C2722F">
        <w:t>sou</w:t>
      </w:r>
      <w:r>
        <w:t xml:space="preserve">-li výkony dodatečného vozidla jiného typu </w:t>
      </w:r>
      <w:r w:rsidR="00B87328">
        <w:t xml:space="preserve">uskutečněné </w:t>
      </w:r>
      <w:r>
        <w:t xml:space="preserve">dle čl. VI </w:t>
      </w:r>
      <w:r w:rsidR="00B87328">
        <w:t xml:space="preserve">Smlouvy </w:t>
      </w:r>
      <w:r>
        <w:t>rovny nule (0)</w:t>
      </w:r>
      <w:r w:rsidR="00C40B97">
        <w:t>,</w:t>
      </w:r>
      <w:r>
        <w:t xml:space="preserve"> </w:t>
      </w:r>
      <w:r w:rsidR="007B7E3B">
        <w:t xml:space="preserve">tak </w:t>
      </w:r>
      <w:r>
        <w:t xml:space="preserve">se </w:t>
      </w:r>
      <w:proofErr w:type="spellStart"/>
      <w:r w:rsidR="007B7E3B" w:rsidRPr="00407EC0">
        <w:rPr>
          <w:bCs/>
        </w:rPr>
        <w:t>CDVMDVJT</w:t>
      </w:r>
      <w:r w:rsidR="007B7E3B" w:rsidRPr="00407EC0">
        <w:rPr>
          <w:bCs/>
          <w:vertAlign w:val="subscript"/>
        </w:rPr>
        <w:t>i</w:t>
      </w:r>
      <w:proofErr w:type="spellEnd"/>
      <w:r w:rsidR="007B7E3B" w:rsidRPr="00407EC0">
        <w:rPr>
          <w:bCs/>
          <w:vertAlign w:val="subscript"/>
        </w:rPr>
        <w:t xml:space="preserve"> </w:t>
      </w:r>
      <w:r>
        <w:t xml:space="preserve">pro výpočet Kompenzace nestanovuje. </w:t>
      </w:r>
      <w:r w:rsidR="007B7E3B">
        <w:t xml:space="preserve">V </w:t>
      </w:r>
      <w:proofErr w:type="spellStart"/>
      <w:r w:rsidR="007B7E3B" w:rsidRPr="002213A2">
        <w:rPr>
          <w:bCs/>
        </w:rPr>
        <w:t>CDVMDVJT</w:t>
      </w:r>
      <w:r w:rsidR="007B7E3B" w:rsidRPr="002213A2">
        <w:rPr>
          <w:bCs/>
          <w:vertAlign w:val="subscript"/>
        </w:rPr>
        <w:t>i</w:t>
      </w:r>
      <w:proofErr w:type="spellEnd"/>
      <w:r>
        <w:t> </w:t>
      </w:r>
      <w:r w:rsidR="007B7E3B">
        <w:t xml:space="preserve">je </w:t>
      </w:r>
      <w:r>
        <w:t xml:space="preserve">zaplacena i fixní složka ceny, proto se km neuskutečněné Dopravcem na základě rozhodnutí Objednatele postupem podle čl. VI této </w:t>
      </w:r>
      <w:r w:rsidR="00C40B97">
        <w:t>S</w:t>
      </w:r>
      <w:r>
        <w:t xml:space="preserve">mlouvy [Linkový km] odečítají od referenčních výkonů dodatečného vozidla jiného typu </w:t>
      </w:r>
      <w:proofErr w:type="spellStart"/>
      <w:r>
        <w:t>KmrDVJT</w:t>
      </w:r>
      <w:r>
        <w:rPr>
          <w:vertAlign w:val="subscript"/>
        </w:rPr>
        <w:t>i</w:t>
      </w:r>
      <w:proofErr w:type="spellEnd"/>
      <w:r w:rsidR="00891987">
        <w:rPr>
          <w:vertAlign w:val="subscript"/>
        </w:rPr>
        <w:t xml:space="preserve"> </w:t>
      </w:r>
      <w:r w:rsidR="00891987" w:rsidRPr="001C1D8B">
        <w:t>[Kč</w:t>
      </w:r>
      <w:r w:rsidR="00891987">
        <w:t>/Linkový km</w:t>
      </w:r>
      <w:r w:rsidR="00891987" w:rsidRPr="001C1D8B">
        <w:t>]</w:t>
      </w:r>
      <w:r>
        <w:t>.</w:t>
      </w:r>
    </w:p>
    <w:p w14:paraId="2269475A" w14:textId="77777777" w:rsidR="00FE56F9" w:rsidRDefault="00FE56F9" w:rsidP="00E77B52">
      <w:pPr>
        <w:pStyle w:val="Odstavec1bezslovn"/>
        <w:spacing w:after="120"/>
        <w:ind w:left="567"/>
      </w:pPr>
      <w:proofErr w:type="spellStart"/>
      <w:r>
        <w:rPr>
          <w:b/>
        </w:rPr>
        <w:t>KmrDVJT</w:t>
      </w:r>
      <w:r>
        <w:rPr>
          <w:b/>
          <w:vertAlign w:val="subscript"/>
        </w:rPr>
        <w:t>i</w:t>
      </w:r>
      <w:proofErr w:type="spellEnd"/>
      <w:r>
        <w:rPr>
          <w:b/>
        </w:rPr>
        <w:t xml:space="preserve"> </w:t>
      </w:r>
      <w:r>
        <w:t xml:space="preserve">představuje rozsah dopravních výkonů vozidla jiného typu uskutečněných Dopravcem na základě kalkulace </w:t>
      </w:r>
      <w:r w:rsidRPr="00C2722F">
        <w:t xml:space="preserve">dle přílohy č. </w:t>
      </w:r>
      <w:proofErr w:type="gramStart"/>
      <w:r w:rsidRPr="00C2722F">
        <w:t>4b - list</w:t>
      </w:r>
      <w:proofErr w:type="gramEnd"/>
      <w:r w:rsidRPr="00C2722F">
        <w:t xml:space="preserve"> čl. III odst. 11 (</w:t>
      </w:r>
      <w:r>
        <w:t>referenční výkony jiného typu vozidla)</w:t>
      </w:r>
      <w:r w:rsidR="00891987" w:rsidRPr="00891987">
        <w:t xml:space="preserve"> </w:t>
      </w:r>
      <w:r w:rsidR="00891987" w:rsidRPr="001C1D8B">
        <w:t>[</w:t>
      </w:r>
      <w:r w:rsidR="00891987">
        <w:t>Linkový km</w:t>
      </w:r>
      <w:r w:rsidR="00891987" w:rsidRPr="001C1D8B">
        <w:t>]</w:t>
      </w:r>
      <w:r w:rsidR="00891987">
        <w:t>.</w:t>
      </w:r>
    </w:p>
    <w:p w14:paraId="3BE2FB9F" w14:textId="77777777" w:rsidR="00FE56F9" w:rsidRDefault="00FE56F9" w:rsidP="00E77B52">
      <w:pPr>
        <w:pStyle w:val="Odstavec1bezslovn"/>
        <w:spacing w:after="120"/>
        <w:ind w:left="567"/>
      </w:pPr>
      <w:proofErr w:type="spellStart"/>
      <w:r>
        <w:rPr>
          <w:b/>
        </w:rPr>
        <w:t>KmmDVJT</w:t>
      </w:r>
      <w:r>
        <w:rPr>
          <w:b/>
          <w:vertAlign w:val="subscript"/>
        </w:rPr>
        <w:t>i</w:t>
      </w:r>
      <w:proofErr w:type="spellEnd"/>
      <w:r>
        <w:rPr>
          <w:vertAlign w:val="subscript"/>
        </w:rPr>
        <w:t xml:space="preserve"> </w:t>
      </w:r>
      <w:r>
        <w:t xml:space="preserve">představuje rozsah dopravních výkonů jiného typu vozidla neuskutečněných Dopravcem na příkaz </w:t>
      </w:r>
      <w:r w:rsidR="00B87328">
        <w:t>O</w:t>
      </w:r>
      <w:r>
        <w:t>bjednatele postupem podle čl. VI této Smlouvy [Linkový km].</w:t>
      </w:r>
    </w:p>
    <w:p w14:paraId="0DDBD7E2" w14:textId="77777777" w:rsidR="000F2649" w:rsidRDefault="000F2649" w:rsidP="00E77B52">
      <w:pPr>
        <w:pStyle w:val="Odstavec1bezslovn"/>
        <w:spacing w:after="120"/>
        <w:ind w:left="567"/>
      </w:pPr>
      <w:proofErr w:type="spellStart"/>
      <w:r>
        <w:rPr>
          <w:b/>
        </w:rPr>
        <w:t>CDDVDVJT</w:t>
      </w:r>
      <w:r>
        <w:rPr>
          <w:b/>
          <w:vertAlign w:val="subscript"/>
        </w:rPr>
        <w:t>i</w:t>
      </w:r>
      <w:proofErr w:type="spellEnd"/>
      <w:r>
        <w:rPr>
          <w:b/>
        </w:rPr>
        <w:t xml:space="preserve"> </w:t>
      </w:r>
      <w:r>
        <w:t xml:space="preserve">představuje cenu dodatečného dopravního výkonu vozidla jiného </w:t>
      </w:r>
      <w:proofErr w:type="gramStart"/>
      <w:r>
        <w:t>typu</w:t>
      </w:r>
      <w:proofErr w:type="gramEnd"/>
      <w:r>
        <w:t xml:space="preserve"> než je požadováno na zajištění </w:t>
      </w:r>
      <w:r w:rsidR="00B87328">
        <w:t>V</w:t>
      </w:r>
      <w:r>
        <w:t xml:space="preserve">eřejných služeb pro oblast dle této Smlouvy pro příslušné období dodatečně kalkulovanou dle </w:t>
      </w:r>
      <w:r w:rsidRPr="00AA66E2">
        <w:t>přílohy 4b - list čl. III odst.</w:t>
      </w:r>
      <w:r w:rsidR="00B87328" w:rsidRPr="00AA66E2">
        <w:t xml:space="preserve"> </w:t>
      </w:r>
      <w:r w:rsidRPr="00AA66E2">
        <w:t>11,</w:t>
      </w:r>
      <w:r>
        <w:t xml:space="preserve"> zvýšenou o cenu C</w:t>
      </w:r>
      <w:r>
        <w:rPr>
          <w:vertAlign w:val="subscript"/>
        </w:rPr>
        <w:t xml:space="preserve">ORG </w:t>
      </w:r>
      <w:r>
        <w:t>a uplatněnou na výkony ujeté vozidlem nasazeným dle čl. III odst. 11</w:t>
      </w:r>
      <w:r w:rsidR="00B87328">
        <w:t xml:space="preserve"> </w:t>
      </w:r>
      <w:r w:rsidR="009E6804">
        <w:t>Smlouvy</w:t>
      </w:r>
      <w:r w:rsidR="00891987">
        <w:t xml:space="preserve"> </w:t>
      </w:r>
      <w:r w:rsidR="00891987" w:rsidRPr="007B7E3B">
        <w:t>[Kč</w:t>
      </w:r>
      <w:r w:rsidR="00891987">
        <w:t>/Linkový km</w:t>
      </w:r>
      <w:r w:rsidR="00891987" w:rsidRPr="007B7E3B">
        <w:t>]</w:t>
      </w:r>
      <w:r w:rsidR="00B87328" w:rsidRPr="00891987">
        <w:t>.</w:t>
      </w:r>
    </w:p>
    <w:p w14:paraId="45F5B9C4" w14:textId="77777777" w:rsidR="000F2649" w:rsidRDefault="000F2649" w:rsidP="00E77B52">
      <w:pPr>
        <w:pStyle w:val="Odstavec1bezslovn"/>
        <w:spacing w:after="120"/>
        <w:ind w:left="567"/>
      </w:pPr>
      <w:proofErr w:type="spellStart"/>
      <w:r>
        <w:rPr>
          <w:b/>
        </w:rPr>
        <w:t>ΔKmuDVJT</w:t>
      </w:r>
      <w:r>
        <w:rPr>
          <w:b/>
          <w:vertAlign w:val="subscript"/>
        </w:rPr>
        <w:t>i</w:t>
      </w:r>
      <w:proofErr w:type="spellEnd"/>
      <w:r>
        <w:t xml:space="preserve"> představuje rozdíl dopravních výkonů vozidla jiného typu uskutečněných Dopravcem na základě objednávky v souladu s čl. III odst. 11 </w:t>
      </w:r>
      <w:r w:rsidR="009E6804">
        <w:t xml:space="preserve">Smlouvy </w:t>
      </w:r>
      <w:r>
        <w:t xml:space="preserve">mínus referenční rozsah výkonů vozidla jiného typu; od takto zjištěné hodnoty jsou dále odečteny neuskutečněné dopravní výkony ze zavinění Dopravce, popřípadě dopravní výkony, které se podle této Smlouvy považují za neuskutečněné nebo částečně uskutečněné, které měly být uskutečněny DVJT. Pro účely právní jistoty se stanoví, že </w:t>
      </w:r>
      <w:proofErr w:type="spellStart"/>
      <w:r>
        <w:t>ΔKmuDVJTi</w:t>
      </w:r>
      <w:proofErr w:type="spellEnd"/>
      <w:r>
        <w:t xml:space="preserve"> nabývá záporné hodnoty v případě, že je uskutečněný dopravní výkon nižší než předpokládaný objem dopravních výkonů a kladné hodnoty v případě, že uskutečněný dopravní výkon je vyšší než referenční objem dopravních výkonů dodatečného vozidla jiného typu </w:t>
      </w:r>
      <w:proofErr w:type="spellStart"/>
      <w:proofErr w:type="gramStart"/>
      <w:r>
        <w:t>KmrDVJT</w:t>
      </w:r>
      <w:r>
        <w:rPr>
          <w:vertAlign w:val="subscript"/>
        </w:rPr>
        <w:t>i</w:t>
      </w:r>
      <w:proofErr w:type="spellEnd"/>
      <w:r>
        <w:t>[</w:t>
      </w:r>
      <w:proofErr w:type="gramEnd"/>
      <w:r w:rsidR="00891987">
        <w:t>L</w:t>
      </w:r>
      <w:r>
        <w:t>inkový km].</w:t>
      </w:r>
    </w:p>
    <w:p w14:paraId="7EE464AC" w14:textId="77777777" w:rsidR="000F2649" w:rsidRDefault="000F2649" w:rsidP="00E77B52">
      <w:pPr>
        <w:pStyle w:val="Odstavec1bezslovn"/>
        <w:spacing w:after="120"/>
        <w:ind w:left="567"/>
      </w:pPr>
      <w:proofErr w:type="spellStart"/>
      <w:r>
        <w:rPr>
          <w:b/>
        </w:rPr>
        <w:t>KmoDVJT</w:t>
      </w:r>
      <w:r>
        <w:rPr>
          <w:b/>
          <w:vertAlign w:val="subscript"/>
        </w:rPr>
        <w:t>i</w:t>
      </w:r>
      <w:proofErr w:type="spellEnd"/>
      <w:r>
        <w:rPr>
          <w:vertAlign w:val="subscript"/>
        </w:rPr>
        <w:t xml:space="preserve"> </w:t>
      </w:r>
      <w:r>
        <w:t>představuje rozsah dopravních výkonů jiného typu vozidla uskutečněných Dopravcem na základě objednávky operativního dopravního výkonu Objednatelem postupem podle čl. III odst. 14 této Smlouvy. Do operativních výkonů se započítávají také km z objízdných tras, pokud se jedná o dočasná dopravní opatření</w:t>
      </w:r>
      <w:r w:rsidR="00891987">
        <w:t xml:space="preserve"> [Linkový km</w:t>
      </w:r>
      <w:r w:rsidR="007B7E3B">
        <w:t>].</w:t>
      </w:r>
    </w:p>
    <w:p w14:paraId="1AF71DD6" w14:textId="77777777" w:rsidR="00A81E8F" w:rsidRDefault="00A81E8F" w:rsidP="00E77B52">
      <w:pPr>
        <w:pStyle w:val="Odstavec1bezslovn"/>
        <w:spacing w:after="120"/>
        <w:ind w:left="567"/>
      </w:pPr>
      <w:r w:rsidRPr="003D7176">
        <w:rPr>
          <w:b/>
        </w:rPr>
        <w:t>MÝTO</w:t>
      </w:r>
      <w:r w:rsidR="00E600BC" w:rsidRPr="001B26C4">
        <w:rPr>
          <w:b/>
          <w:vertAlign w:val="subscript"/>
        </w:rPr>
        <w:t>JŘ</w:t>
      </w:r>
      <w:r>
        <w:t xml:space="preserve"> představuje výši mýtného uhrazeného </w:t>
      </w:r>
      <w:r w:rsidR="00572CB5">
        <w:t>D</w:t>
      </w:r>
      <w:r>
        <w:t>opravcem v souladu s platnou legislativou za dopravní výkony</w:t>
      </w:r>
      <w:r w:rsidR="00D77F4E">
        <w:t xml:space="preserve"> dle jízdního řádu</w:t>
      </w:r>
      <w:r>
        <w:t xml:space="preserve"> po zpoplatněných úsecích silnic a dálnic </w:t>
      </w:r>
      <w:r w:rsidR="0009057D">
        <w:t xml:space="preserve">na </w:t>
      </w:r>
      <w:r w:rsidR="00CF50D2">
        <w:t>L</w:t>
      </w:r>
      <w:r w:rsidR="0009057D">
        <w:t xml:space="preserve">inkách dle </w:t>
      </w:r>
      <w:r w:rsidR="0009057D">
        <w:lastRenderedPageBreak/>
        <w:t xml:space="preserve">Závazného jízdního řádu a hrazených technických přejezdech </w:t>
      </w:r>
      <w:r>
        <w:t xml:space="preserve">v rámci plnění závazku </w:t>
      </w:r>
      <w:r w:rsidR="00B21252">
        <w:t>V</w:t>
      </w:r>
      <w:r>
        <w:t xml:space="preserve">eřejné služby podle této </w:t>
      </w:r>
      <w:r w:rsidR="0009057D">
        <w:t>S</w:t>
      </w:r>
      <w:r>
        <w:t xml:space="preserve">mlouvy; </w:t>
      </w:r>
      <w:r w:rsidR="00650516">
        <w:t>D</w:t>
      </w:r>
      <w:r>
        <w:t>opravce je povinen doložit výši uhrazeného mýt</w:t>
      </w:r>
      <w:r w:rsidR="00AF4517">
        <w:t>ného</w:t>
      </w:r>
      <w:r w:rsidR="00A22DA6">
        <w:t xml:space="preserve"> měsíčně </w:t>
      </w:r>
      <w:r w:rsidR="009E0C09">
        <w:t>ve struktuře podle nasazených vozidel a jejich výkonů</w:t>
      </w:r>
      <w:r w:rsidR="003A17BC">
        <w:t xml:space="preserve"> po území jednotlivých objedn</w:t>
      </w:r>
      <w:r w:rsidR="0009057D">
        <w:t>a</w:t>
      </w:r>
      <w:r w:rsidR="003A17BC">
        <w:t>telů</w:t>
      </w:r>
      <w:r w:rsidR="009E0C09">
        <w:t xml:space="preserve"> a sazeb</w:t>
      </w:r>
      <w:r>
        <w:t>. Nevztahuje se na mýt</w:t>
      </w:r>
      <w:r w:rsidR="00AF4517">
        <w:t>né</w:t>
      </w:r>
      <w:r>
        <w:t xml:space="preserve"> uhrazené na přístavných, odstavných a přejezdových km, které jsou </w:t>
      </w:r>
      <w:r w:rsidRPr="004D644A">
        <w:t xml:space="preserve">zahrnuty </w:t>
      </w:r>
      <w:r w:rsidRPr="005C39F0">
        <w:t>v příloze č. 4</w:t>
      </w:r>
      <w:r w:rsidRPr="004D644A">
        <w:t xml:space="preserve"> -</w:t>
      </w:r>
      <w:r>
        <w:t xml:space="preserve"> nabídková cena (NCD</w:t>
      </w:r>
      <w:r w:rsidR="00AF4517">
        <w:t>V</w:t>
      </w:r>
      <w:r>
        <w:t xml:space="preserve">) této </w:t>
      </w:r>
      <w:r w:rsidR="00BC290E">
        <w:t>S</w:t>
      </w:r>
      <w:r>
        <w:t>mlouvy</w:t>
      </w:r>
      <w:r w:rsidR="00891987">
        <w:t xml:space="preserve"> [Kč]</w:t>
      </w:r>
      <w:r>
        <w:t>.</w:t>
      </w:r>
    </w:p>
    <w:p w14:paraId="15405E41" w14:textId="69890E32" w:rsidR="00C700F5" w:rsidRDefault="003A17BC" w:rsidP="00E77B52">
      <w:pPr>
        <w:pStyle w:val="Odstavec1bezslovn"/>
        <w:spacing w:after="120"/>
        <w:ind w:left="567"/>
        <w:rPr>
          <w:szCs w:val="22"/>
        </w:rPr>
      </w:pPr>
      <w:r>
        <w:rPr>
          <w:b/>
        </w:rPr>
        <w:t xml:space="preserve">NZA </w:t>
      </w:r>
      <w:r w:rsidRPr="003A17BC">
        <w:t>představuje náklady na vjezdy na autobusová nádr</w:t>
      </w:r>
      <w:r>
        <w:t>a</w:t>
      </w:r>
      <w:r w:rsidRPr="003A17BC">
        <w:t>ží</w:t>
      </w:r>
      <w:r>
        <w:t xml:space="preserve"> (terminálů)</w:t>
      </w:r>
      <w:r w:rsidRPr="003A17BC">
        <w:t xml:space="preserve"> a zastávkovou péči</w:t>
      </w:r>
      <w:r w:rsidR="00280F5F">
        <w:t xml:space="preserve"> </w:t>
      </w:r>
      <w:r w:rsidR="00F81B75">
        <w:t>dle</w:t>
      </w:r>
      <w:r>
        <w:t xml:space="preserve"> skutečně </w:t>
      </w:r>
      <w:r w:rsidRPr="00AE5FB6">
        <w:rPr>
          <w:b/>
        </w:rPr>
        <w:t>vynaložených</w:t>
      </w:r>
      <w:r>
        <w:t xml:space="preserve"> nákladů. </w:t>
      </w:r>
      <w:r w:rsidR="00F93E56">
        <w:t xml:space="preserve">Na území </w:t>
      </w:r>
      <w:proofErr w:type="spellStart"/>
      <w:r w:rsidR="00173699">
        <w:t>SčK</w:t>
      </w:r>
      <w:proofErr w:type="spellEnd"/>
      <w:r w:rsidR="00173699">
        <w:t xml:space="preserve"> </w:t>
      </w:r>
      <w:r w:rsidR="00F93E56">
        <w:t xml:space="preserve">se náklady </w:t>
      </w:r>
      <w:r w:rsidR="009E7F76">
        <w:t xml:space="preserve">na zastávky </w:t>
      </w:r>
      <w:r w:rsidR="00F93E56">
        <w:t>odvíj</w:t>
      </w:r>
      <w:r w:rsidR="009E7F76">
        <w:t>ej</w:t>
      </w:r>
      <w:r w:rsidR="00F93E56">
        <w:t>í od počtu zastá</w:t>
      </w:r>
      <w:r w:rsidR="009E7F76">
        <w:t>v</w:t>
      </w:r>
      <w:r w:rsidR="00F93E56">
        <w:t>k</w:t>
      </w:r>
      <w:r w:rsidR="009E7F76">
        <w:t>o</w:t>
      </w:r>
      <w:r w:rsidR="00F93E56">
        <w:t xml:space="preserve">vých sloupků </w:t>
      </w:r>
      <w:r w:rsidR="009E7F76">
        <w:t xml:space="preserve">a podílu dopravců, kteří u sloupku zastavují. </w:t>
      </w:r>
      <w:r w:rsidRPr="003A17BC">
        <w:t xml:space="preserve">Počet zastávkových sloupků se může změnit zejména v souvislosti se změnou výše objednávky dle čl. III, případně zřízením další zastávky na trase </w:t>
      </w:r>
      <w:r w:rsidR="001D4D41">
        <w:t>L</w:t>
      </w:r>
      <w:r w:rsidRPr="003A17BC">
        <w:t xml:space="preserve">inky. </w:t>
      </w:r>
      <w:r w:rsidR="009D5BFC">
        <w:t xml:space="preserve">Konkretizace nákladů bude provedena v </w:t>
      </w:r>
      <w:proofErr w:type="spellStart"/>
      <w:r w:rsidR="009F3371">
        <w:t>P</w:t>
      </w:r>
      <w:r w:rsidR="009D5BFC">
        <w:t>ředrealizačním</w:t>
      </w:r>
      <w:proofErr w:type="spellEnd"/>
      <w:r w:rsidR="009D5BFC">
        <w:t xml:space="preserve"> období, a potřebná smlouva nebo smlouvy budou uzavřeny před Zahájením </w:t>
      </w:r>
      <w:r w:rsidR="009F3371">
        <w:t>provozu</w:t>
      </w:r>
      <w:r w:rsidR="009D5BFC">
        <w:t xml:space="preserve">. </w:t>
      </w:r>
      <w:r>
        <w:t xml:space="preserve">Do NZA budou </w:t>
      </w:r>
      <w:r w:rsidRPr="001C1DC0">
        <w:t>započteny dle skutečnosti také změny za zrušené (-) i nové zastávky (+) dle čl. X odst. 7</w:t>
      </w:r>
      <w:r w:rsidR="00B23949" w:rsidRPr="001C1DC0">
        <w:t xml:space="preserve"> Smlouvy</w:t>
      </w:r>
      <w:r w:rsidRPr="001C1DC0">
        <w:t xml:space="preserve">. </w:t>
      </w:r>
      <w:r w:rsidR="00F81B75" w:rsidRPr="001C1DC0">
        <w:t xml:space="preserve">Za náklady na vjezdy na autobusová nádraží se považují </w:t>
      </w:r>
      <w:r w:rsidR="00F81B75" w:rsidRPr="001C1DC0">
        <w:rPr>
          <w:szCs w:val="22"/>
        </w:rPr>
        <w:t>náklady spojené s užitím příjezdového</w:t>
      </w:r>
      <w:r w:rsidR="00F81B75">
        <w:rPr>
          <w:szCs w:val="22"/>
        </w:rPr>
        <w:t xml:space="preserve"> a odjezdového stání na autobusovém nádraží určeného k účelu výstupu (nástupu) osob a vyložení (naložení) zavazadel vyhrazeného jako část zastávky vymezené označníkem obsahující rovněž informace o </w:t>
      </w:r>
      <w:r w:rsidR="001D4D41">
        <w:rPr>
          <w:szCs w:val="22"/>
        </w:rPr>
        <w:t>L</w:t>
      </w:r>
      <w:r w:rsidR="00F81B75">
        <w:rPr>
          <w:szCs w:val="22"/>
        </w:rPr>
        <w:t xml:space="preserve">inkách, které u tohoto označníku zastavují, včetně jízdních řádů jednotlivých </w:t>
      </w:r>
      <w:r w:rsidR="00731E8E">
        <w:rPr>
          <w:szCs w:val="22"/>
        </w:rPr>
        <w:t>L</w:t>
      </w:r>
      <w:r w:rsidR="00F81B75">
        <w:rPr>
          <w:szCs w:val="22"/>
        </w:rPr>
        <w:t xml:space="preserve">inek a dalších informací o dopravě, a to pouze u </w:t>
      </w:r>
      <w:r w:rsidR="00731E8E">
        <w:rPr>
          <w:szCs w:val="22"/>
        </w:rPr>
        <w:t>A</w:t>
      </w:r>
      <w:r w:rsidR="00F81B75">
        <w:rPr>
          <w:szCs w:val="22"/>
        </w:rPr>
        <w:t xml:space="preserve">utobusových linek. Do užití se zahrnuje přistavení do 15 minut před odjezdem spoje. </w:t>
      </w:r>
      <w:r w:rsidR="00686429">
        <w:rPr>
          <w:szCs w:val="22"/>
        </w:rPr>
        <w:t xml:space="preserve">Uznatelné náklady </w:t>
      </w:r>
      <w:r w:rsidR="00F81B75">
        <w:rPr>
          <w:szCs w:val="22"/>
        </w:rPr>
        <w:t xml:space="preserve">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sidR="00686429">
        <w:rPr>
          <w:szCs w:val="22"/>
        </w:rPr>
        <w:t xml:space="preserve">Uznatelné náklady </w:t>
      </w:r>
      <w:r w:rsidR="00F81B75">
        <w:rPr>
          <w:szCs w:val="22"/>
        </w:rPr>
        <w:t>za užití stání nezahrnuje opravy a úpravy vozidel, mytí vozidel, odkládání odpadů, vylévání odpadní vody, vyjma užití dle předchozí věty. Do nákladů na vjezdy na autobusová nádraží nejsou zahrnuty náklady na odstavení vozidla mezi jeho příjezdem a odjezdem v době trvání vyšší než 15 minut.</w:t>
      </w:r>
      <w:r w:rsidR="00686429">
        <w:rPr>
          <w:szCs w:val="22"/>
        </w:rPr>
        <w:t xml:space="preserve"> Tyto náklady</w:t>
      </w:r>
      <w:r w:rsidR="00E775DF">
        <w:rPr>
          <w:szCs w:val="22"/>
        </w:rPr>
        <w:t>,</w:t>
      </w:r>
      <w:r w:rsidR="00675658">
        <w:rPr>
          <w:szCs w:val="22"/>
        </w:rPr>
        <w:t xml:space="preserve"> pokud Dopravci vznikají</w:t>
      </w:r>
      <w:r w:rsidR="00C613A2">
        <w:rPr>
          <w:szCs w:val="22"/>
        </w:rPr>
        <w:t>,</w:t>
      </w:r>
      <w:r w:rsidR="00675658">
        <w:rPr>
          <w:szCs w:val="22"/>
        </w:rPr>
        <w:t xml:space="preserve"> </w:t>
      </w:r>
      <w:r w:rsidR="00686429">
        <w:rPr>
          <w:szCs w:val="22"/>
        </w:rPr>
        <w:t xml:space="preserve">jsou součástí režijních nákladů </w:t>
      </w:r>
      <w:r w:rsidR="00AD6983">
        <w:rPr>
          <w:szCs w:val="22"/>
        </w:rPr>
        <w:t>v</w:t>
      </w:r>
      <w:r w:rsidR="007A6117">
        <w:rPr>
          <w:szCs w:val="22"/>
        </w:rPr>
        <w:t> </w:t>
      </w:r>
      <w:r w:rsidR="00AD6983">
        <w:rPr>
          <w:szCs w:val="22"/>
        </w:rPr>
        <w:t xml:space="preserve">položce provozní režie a </w:t>
      </w:r>
      <w:r w:rsidR="00650516">
        <w:rPr>
          <w:szCs w:val="22"/>
        </w:rPr>
        <w:t>D</w:t>
      </w:r>
      <w:r w:rsidR="00AD6983">
        <w:rPr>
          <w:szCs w:val="22"/>
        </w:rPr>
        <w:t>opravce je zapra</w:t>
      </w:r>
      <w:r w:rsidR="00C613A2">
        <w:rPr>
          <w:szCs w:val="22"/>
        </w:rPr>
        <w:t xml:space="preserve">coval do </w:t>
      </w:r>
      <w:r w:rsidR="00E775DF">
        <w:rPr>
          <w:szCs w:val="22"/>
        </w:rPr>
        <w:t>NCDV,</w:t>
      </w:r>
      <w:r w:rsidR="00C613A2">
        <w:rPr>
          <w:szCs w:val="22"/>
        </w:rPr>
        <w:t xml:space="preserve"> resp. NCDDV</w:t>
      </w:r>
      <w:r w:rsidR="00891987">
        <w:rPr>
          <w:szCs w:val="22"/>
        </w:rPr>
        <w:t xml:space="preserve"> </w:t>
      </w:r>
      <w:r w:rsidR="00891987">
        <w:t>[Kč]</w:t>
      </w:r>
      <w:r w:rsidR="00AD6983">
        <w:rPr>
          <w:szCs w:val="22"/>
        </w:rPr>
        <w:t>.</w:t>
      </w:r>
    </w:p>
    <w:p w14:paraId="616CB057" w14:textId="77777777" w:rsidR="00465209" w:rsidRDefault="00465209" w:rsidP="00E77B52">
      <w:pPr>
        <w:pStyle w:val="Odstavec1bezslovn"/>
        <w:spacing w:after="120"/>
        <w:ind w:left="567"/>
      </w:pPr>
      <w:r w:rsidRPr="003D7176">
        <w:rPr>
          <w:b/>
        </w:rPr>
        <w:t>ONS</w:t>
      </w:r>
      <w:r w:rsidRPr="003D7176">
        <w:t xml:space="preserve"> představují </w:t>
      </w:r>
      <w:r w:rsidR="00C700F5" w:rsidRPr="00AE5FB6">
        <w:rPr>
          <w:szCs w:val="22"/>
        </w:rPr>
        <w:t>Ostatní</w:t>
      </w:r>
      <w:r w:rsidR="00C700F5" w:rsidRPr="003D7176">
        <w:t xml:space="preserve"> </w:t>
      </w:r>
      <w:r w:rsidRPr="003D7176">
        <w:t>náklady systému</w:t>
      </w:r>
      <w:r w:rsidR="00891987">
        <w:t xml:space="preserve"> [Kč].</w:t>
      </w:r>
    </w:p>
    <w:p w14:paraId="21B5D372" w14:textId="77777777" w:rsidR="00612A81" w:rsidRDefault="00A81E8F" w:rsidP="00E77B52">
      <w:pPr>
        <w:pStyle w:val="Odstavec1bezslovn"/>
        <w:spacing w:after="120"/>
        <w:ind w:left="567"/>
      </w:pPr>
      <w:r w:rsidRPr="003D7176">
        <w:rPr>
          <w:b/>
        </w:rPr>
        <w:t>TRŽBY</w:t>
      </w:r>
      <w:r>
        <w:t xml:space="preserve"> představují podíl na tržbách </w:t>
      </w:r>
      <w:r w:rsidR="00650516">
        <w:t>D</w:t>
      </w:r>
      <w:r>
        <w:t xml:space="preserve">opravce z výnosů PID, který </w:t>
      </w:r>
      <w:r w:rsidR="00650516">
        <w:t>D</w:t>
      </w:r>
      <w:r>
        <w:t xml:space="preserve">opravce skutečně obdrží z dělby tržeb na </w:t>
      </w:r>
      <w:r w:rsidRPr="00AE5FB6">
        <w:rPr>
          <w:szCs w:val="22"/>
        </w:rPr>
        <w:t>základě</w:t>
      </w:r>
      <w:r>
        <w:t xml:space="preserve"> podílu stanoveného </w:t>
      </w:r>
      <w:r w:rsidR="0024157C">
        <w:t xml:space="preserve">Objednatelem </w:t>
      </w:r>
      <w:r>
        <w:t xml:space="preserve">v Tarifní smlouvě pro příslušné období; </w:t>
      </w:r>
      <w:r w:rsidR="00AF4517">
        <w:t xml:space="preserve">přitom platí, že </w:t>
      </w:r>
      <w:r>
        <w:t xml:space="preserve">tržby vybrané ve vozidlech jsou nedílnou součástí dělby tržeb, avšak </w:t>
      </w:r>
      <w:r w:rsidR="00875332">
        <w:t>D</w:t>
      </w:r>
      <w:r>
        <w:t>opravci zůstávají jako záloha na podíl tržeb</w:t>
      </w:r>
      <w:r w:rsidR="00572CB5">
        <w:t xml:space="preserve">, pokud nepřekročí jeho podíl vypočtený na základě </w:t>
      </w:r>
      <w:r w:rsidR="0079258E">
        <w:t xml:space="preserve">postupů stanovených </w:t>
      </w:r>
      <w:r w:rsidR="00572CB5">
        <w:t>v Tarifní smlouvě</w:t>
      </w:r>
      <w:r>
        <w:t xml:space="preserve">. </w:t>
      </w:r>
      <w:r w:rsidR="00572CB5">
        <w:t xml:space="preserve">V takovém případě jsou vyšší tržby Dopravci dobropisovány. </w:t>
      </w:r>
      <w:r>
        <w:t xml:space="preserve">Pravidla a postupy dělby tržeb </w:t>
      </w:r>
      <w:r w:rsidR="003D7176">
        <w:t xml:space="preserve">jsou </w:t>
      </w:r>
      <w:r>
        <w:t>stanoveny v Tarifní smlouvě</w:t>
      </w:r>
      <w:r w:rsidR="00E74E1C">
        <w:t xml:space="preserve">. Do tržeb </w:t>
      </w:r>
      <w:r w:rsidR="008C1DA7">
        <w:t xml:space="preserve">se započítávají </w:t>
      </w:r>
      <w:r w:rsidR="00E74E1C">
        <w:t xml:space="preserve">také všechny dotace k ceně, jsou-li na </w:t>
      </w:r>
      <w:r w:rsidR="00731E8E">
        <w:t>L</w:t>
      </w:r>
      <w:r w:rsidR="00E74E1C">
        <w:t xml:space="preserve">ince poskytovány </w:t>
      </w:r>
      <w:r w:rsidR="00FD4B59" w:rsidRPr="00FD4B59">
        <w:t xml:space="preserve">podle platného a pro dané období aktuálního Výměru Ministerstva financí ČR </w:t>
      </w:r>
      <w:r w:rsidR="003424C2">
        <w:t>nebo</w:t>
      </w:r>
      <w:r w:rsidR="002037BA">
        <w:t xml:space="preserve"> stanovené </w:t>
      </w:r>
      <w:r w:rsidR="003C2158">
        <w:t xml:space="preserve">usnesením příslušného orgánu </w:t>
      </w:r>
      <w:r w:rsidR="00716812">
        <w:t>O</w:t>
      </w:r>
      <w:r w:rsidR="003424C2">
        <w:t>bjednatele</w:t>
      </w:r>
      <w:r w:rsidR="00572CB5">
        <w:t xml:space="preserve"> a také tržby z místních MHD v</w:t>
      </w:r>
      <w:r w:rsidR="0079258E">
        <w:t>e</w:t>
      </w:r>
      <w:r w:rsidR="00572CB5">
        <w:t> městech, kde je uplatňován souběžně tarif místní MHD</w:t>
      </w:r>
      <w:r w:rsidR="00E600BC">
        <w:t xml:space="preserve"> </w:t>
      </w:r>
      <w:r w:rsidR="00E600BC" w:rsidRPr="001B26C4">
        <w:t>a výnosy ze SJT včetně dotace slev ze SJT (po jeho zavedení)</w:t>
      </w:r>
      <w:r w:rsidR="003424C2">
        <w:t>.</w:t>
      </w:r>
      <w:r w:rsidR="00232C5B" w:rsidRPr="00232C5B">
        <w:t xml:space="preserve"> </w:t>
      </w:r>
      <w:r w:rsidR="004E44AC">
        <w:t xml:space="preserve">V případě zavedení </w:t>
      </w:r>
      <w:r w:rsidR="00FF2829">
        <w:t>O</w:t>
      </w:r>
      <w:r w:rsidR="004E44AC">
        <w:t xml:space="preserve">perativní zálohy bude k tržbám </w:t>
      </w:r>
      <w:r w:rsidR="005C7605">
        <w:t xml:space="preserve">Dopravce provozujícího </w:t>
      </w:r>
      <w:r w:rsidR="00FF2829">
        <w:t>O</w:t>
      </w:r>
      <w:r w:rsidR="005C7605">
        <w:t xml:space="preserve">perativní zálohu </w:t>
      </w:r>
      <w:r w:rsidR="00FD4B59">
        <w:t xml:space="preserve">jako výnos </w:t>
      </w:r>
      <w:r w:rsidR="004E44AC">
        <w:t>přičtena úhrad</w:t>
      </w:r>
      <w:r w:rsidR="00E27DC2">
        <w:t>a</w:t>
      </w:r>
      <w:r w:rsidR="004E44AC">
        <w:t xml:space="preserve"> za faktury od dopravců</w:t>
      </w:r>
      <w:r w:rsidR="006070F8">
        <w:t>,</w:t>
      </w:r>
      <w:r w:rsidR="00317375">
        <w:t xml:space="preserve"> a to i železničních (je-li </w:t>
      </w:r>
      <w:r w:rsidR="00FF2829">
        <w:t>O</w:t>
      </w:r>
      <w:r w:rsidR="00317375">
        <w:t>perativní záloha určena i pro železnici)</w:t>
      </w:r>
      <w:r w:rsidR="004E44AC">
        <w:t xml:space="preserve">, za které byla </w:t>
      </w:r>
      <w:r w:rsidR="00FF2829">
        <w:t>O</w:t>
      </w:r>
      <w:r w:rsidR="004E44AC">
        <w:t xml:space="preserve">perativní záloha fakticky použita </w:t>
      </w:r>
      <w:r w:rsidR="00D97C91">
        <w:t>dle čl.</w:t>
      </w:r>
      <w:r w:rsidR="0079258E">
        <w:t> </w:t>
      </w:r>
      <w:r w:rsidR="00D97C91">
        <w:t xml:space="preserve">VIII této Smlouvy </w:t>
      </w:r>
      <w:r w:rsidR="00317375">
        <w:t>snížená o náklady na PHM</w:t>
      </w:r>
      <w:r w:rsidR="00891987">
        <w:t xml:space="preserve"> [Kč]</w:t>
      </w:r>
      <w:r w:rsidR="00FD4B59">
        <w:t>.</w:t>
      </w:r>
    </w:p>
    <w:p w14:paraId="577D8E16" w14:textId="77777777" w:rsidR="00891987" w:rsidRDefault="009F0403" w:rsidP="00E77B52">
      <w:pPr>
        <w:pStyle w:val="Odstavec1bezslovn"/>
        <w:spacing w:after="120"/>
        <w:ind w:left="567"/>
      </w:pPr>
      <w:r w:rsidRPr="00D471BD">
        <w:rPr>
          <w:rFonts w:ascii="Symbol" w:hAnsi="Symbol"/>
          <w:b/>
        </w:rPr>
        <w:t></w:t>
      </w:r>
      <w:r>
        <w:rPr>
          <w:b/>
        </w:rPr>
        <w:t xml:space="preserve">PHM </w:t>
      </w:r>
      <w:r w:rsidRPr="009F0403">
        <w:t>představuje roz</w:t>
      </w:r>
      <w:r>
        <w:t>d</w:t>
      </w:r>
      <w:r w:rsidRPr="009F0403">
        <w:t xml:space="preserve">íl </w:t>
      </w:r>
      <w:r w:rsidR="00220745">
        <w:t>nákladů na</w:t>
      </w:r>
      <w:r w:rsidRPr="009F0403">
        <w:t xml:space="preserve"> PHM (</w:t>
      </w:r>
      <w:r w:rsidR="00FF22DF">
        <w:t xml:space="preserve">nafta, CNG, </w:t>
      </w:r>
      <w:r w:rsidRPr="009F0403">
        <w:t>v případě EČV</w:t>
      </w:r>
      <w:r w:rsidR="00692118">
        <w:t xml:space="preserve"> vodík</w:t>
      </w:r>
      <w:r w:rsidR="00EE4497">
        <w:t>,</w:t>
      </w:r>
      <w:r w:rsidR="00692118">
        <w:t xml:space="preserve"> </w:t>
      </w:r>
      <w:r>
        <w:t>elektřin</w:t>
      </w:r>
      <w:r w:rsidR="00692118">
        <w:t>a</w:t>
      </w:r>
      <w:r w:rsidR="002D7117">
        <w:t xml:space="preserve"> </w:t>
      </w:r>
      <w:r w:rsidR="002D7117" w:rsidRPr="009F0403">
        <w:t xml:space="preserve">nebo jiné pohonné </w:t>
      </w:r>
      <w:r w:rsidR="002D7117" w:rsidRPr="00AE5FB6">
        <w:rPr>
          <w:szCs w:val="22"/>
        </w:rPr>
        <w:t>médium</w:t>
      </w:r>
      <w:r>
        <w:t>)</w:t>
      </w:r>
      <w:r w:rsidR="00262BD4">
        <w:t xml:space="preserve"> </w:t>
      </w:r>
      <w:r w:rsidR="002956FA">
        <w:t xml:space="preserve">vzniklý </w:t>
      </w:r>
      <w:r w:rsidR="00262BD4">
        <w:t xml:space="preserve">v důsledku </w:t>
      </w:r>
      <w:r w:rsidR="00692118" w:rsidRPr="00995E8E">
        <w:t xml:space="preserve">čtvrtletní </w:t>
      </w:r>
      <w:r w:rsidR="00262BD4" w:rsidRPr="00C3170F">
        <w:t>indexace PHM</w:t>
      </w:r>
      <w:r w:rsidRPr="00C3170F">
        <w:t xml:space="preserve"> </w:t>
      </w:r>
      <w:r w:rsidR="00262BD4" w:rsidRPr="00C3170F">
        <w:t>dle přílohy č. 6</w:t>
      </w:r>
      <w:r w:rsidR="00692118" w:rsidRPr="00C3170F">
        <w:t>a</w:t>
      </w:r>
      <w:r w:rsidR="00262BD4">
        <w:t xml:space="preserve"> této Smlouvy </w:t>
      </w:r>
      <w:r>
        <w:t xml:space="preserve">oproti </w:t>
      </w:r>
      <w:r w:rsidR="00262BD4">
        <w:t xml:space="preserve">předpokládaným nákladům stanoveným na základě roční indexace </w:t>
      </w:r>
      <w:r>
        <w:t xml:space="preserve">dle přílohy č. 6 této Smlouvy pro konkrétní rok plnění </w:t>
      </w:r>
      <w:r w:rsidR="0079258E">
        <w:t>V</w:t>
      </w:r>
      <w:r>
        <w:t xml:space="preserve">eřejných služeb. V případě zvýšení </w:t>
      </w:r>
      <w:r w:rsidR="004A321F">
        <w:t>nákladů na</w:t>
      </w:r>
      <w:r>
        <w:t xml:space="preserve"> PHM</w:t>
      </w:r>
      <w:r w:rsidR="00692118">
        <w:t xml:space="preserve"> </w:t>
      </w:r>
      <w:r>
        <w:t xml:space="preserve">v průběhu roku bude tato hodnota se znaménkem (+), v případě snížení </w:t>
      </w:r>
      <w:r w:rsidR="004A321F">
        <w:t>nákladů na</w:t>
      </w:r>
      <w:r w:rsidRPr="009F0403">
        <w:t xml:space="preserve"> PHM</w:t>
      </w:r>
      <w:r>
        <w:t xml:space="preserve"> bude tato hodnota se znaménkem</w:t>
      </w:r>
      <w:r w:rsidR="00791189">
        <w:t xml:space="preserve"> (-</w:t>
      </w:r>
      <w:r>
        <w:t>)</w:t>
      </w:r>
      <w:r w:rsidR="00891987">
        <w:t xml:space="preserve"> [Kč]</w:t>
      </w:r>
      <w:r>
        <w:t>.</w:t>
      </w:r>
      <w:r w:rsidR="00612A81">
        <w:t xml:space="preserve"> </w:t>
      </w:r>
    </w:p>
    <w:p w14:paraId="06C0BB63" w14:textId="77777777" w:rsidR="00856CEF" w:rsidRDefault="00091B46" w:rsidP="00E77B52">
      <w:pPr>
        <w:pStyle w:val="Odstavec1bezslovn"/>
        <w:spacing w:after="120"/>
        <w:ind w:left="567"/>
      </w:pPr>
      <w:r w:rsidRPr="00091B46">
        <w:t xml:space="preserve">Výpočet </w:t>
      </w:r>
      <w:r w:rsidR="00A574BD">
        <w:t>K</w:t>
      </w:r>
      <w:r w:rsidRPr="00091B46">
        <w:t xml:space="preserve">ompenzace dle </w:t>
      </w:r>
      <w:r w:rsidR="00BC290E">
        <w:t>S</w:t>
      </w:r>
      <w:r w:rsidRPr="00091B46">
        <w:t>mlouvy je proveden bez daně z přidané hodnoty</w:t>
      </w:r>
      <w:r w:rsidR="00856CEF">
        <w:t>.</w:t>
      </w:r>
    </w:p>
    <w:p w14:paraId="2AE16CD4" w14:textId="755EA36D" w:rsidR="00A81E8F" w:rsidRDefault="00A81E8F" w:rsidP="00B81BE2">
      <w:pPr>
        <w:pStyle w:val="Odstavec1"/>
        <w:tabs>
          <w:tab w:val="clear" w:pos="644"/>
        </w:tabs>
        <w:ind w:left="567" w:hanging="567"/>
      </w:pPr>
      <w:r>
        <w:lastRenderedPageBreak/>
        <w:t>Dopravce v rámci své nabídky v</w:t>
      </w:r>
      <w:r w:rsidR="00377479">
        <w:t xml:space="preserve"> </w:t>
      </w:r>
      <w:r w:rsidR="0064712E">
        <w:t xml:space="preserve">Zadávacím </w:t>
      </w:r>
      <w:r>
        <w:t xml:space="preserve">řízení předložil závaznou kalkulaci </w:t>
      </w:r>
      <w:r w:rsidR="0039518C">
        <w:t>N</w:t>
      </w:r>
      <w:r>
        <w:t xml:space="preserve">abídkové ceny dopravního výkonu </w:t>
      </w:r>
      <w:r w:rsidRPr="004D644A">
        <w:t>(</w:t>
      </w:r>
      <w:r w:rsidRPr="005C39F0">
        <w:t>příloha č. 4</w:t>
      </w:r>
      <w:r>
        <w:t xml:space="preserve"> této </w:t>
      </w:r>
      <w:r w:rsidR="00BC290E">
        <w:t>S</w:t>
      </w:r>
      <w:r w:rsidR="00DC44BC">
        <w:t>mlouvy – NCDV</w:t>
      </w:r>
      <w:r>
        <w:t xml:space="preserve">) na 1 </w:t>
      </w:r>
      <w:r w:rsidR="00535F38">
        <w:t>L</w:t>
      </w:r>
      <w:r>
        <w:t>inkový km a</w:t>
      </w:r>
      <w:r w:rsidR="007A6117">
        <w:t> </w:t>
      </w:r>
      <w:r>
        <w:t xml:space="preserve">předpokládaný rozsah dopravních výkonů podle </w:t>
      </w:r>
      <w:r w:rsidR="007F6B23">
        <w:t xml:space="preserve">Referenčního </w:t>
      </w:r>
      <w:r>
        <w:t xml:space="preserve">jízdního řádu uvedený </w:t>
      </w:r>
      <w:r w:rsidRPr="004D644A">
        <w:t>v </w:t>
      </w:r>
      <w:r w:rsidRPr="005C39F0">
        <w:t>příloze č. 1</w:t>
      </w:r>
      <w:r w:rsidRPr="004D644A">
        <w:t xml:space="preserve"> této </w:t>
      </w:r>
      <w:r w:rsidR="00423FA9">
        <w:t>S</w:t>
      </w:r>
      <w:r w:rsidR="00423FA9" w:rsidRPr="004D644A">
        <w:t>mlouvy</w:t>
      </w:r>
      <w:r w:rsidRPr="004D644A">
        <w:t xml:space="preserve">. Nabídková cena je zpracována ve struktuře vycházející z </w:t>
      </w:r>
      <w:r w:rsidR="00B21252">
        <w:t>V</w:t>
      </w:r>
      <w:r w:rsidRPr="004D644A">
        <w:t>yhl</w:t>
      </w:r>
      <w:r>
        <w:t>ášky č. 296/2010 Sb.</w:t>
      </w:r>
      <w:r w:rsidR="00AA73AD">
        <w:t xml:space="preserve"> a je sestavena </w:t>
      </w:r>
      <w:r w:rsidR="00872B92">
        <w:t xml:space="preserve">v cenách roku </w:t>
      </w:r>
      <w:r w:rsidR="0064712E">
        <w:t>202</w:t>
      </w:r>
      <w:r w:rsidR="00E540A2">
        <w:t>1</w:t>
      </w:r>
      <w:r>
        <w:t>.</w:t>
      </w:r>
      <w:r w:rsidR="00A974A5">
        <w:t xml:space="preserve"> Stejným postupem a v cenách roku </w:t>
      </w:r>
      <w:r w:rsidR="0064712E">
        <w:t>202</w:t>
      </w:r>
      <w:r w:rsidR="00E540A2">
        <w:t>1</w:t>
      </w:r>
      <w:r w:rsidR="0064712E">
        <w:t xml:space="preserve"> </w:t>
      </w:r>
      <w:r w:rsidR="00A974A5">
        <w:t>je sestavena i NCDDV</w:t>
      </w:r>
      <w:r w:rsidR="005C1EBE">
        <w:t>.</w:t>
      </w:r>
    </w:p>
    <w:p w14:paraId="2518CCC5" w14:textId="77777777" w:rsidR="00AA73AD" w:rsidRDefault="00AA73AD" w:rsidP="00B81BE2">
      <w:pPr>
        <w:pStyle w:val="Odstavec1"/>
        <w:tabs>
          <w:tab w:val="clear" w:pos="644"/>
        </w:tabs>
        <w:ind w:left="567" w:hanging="567"/>
      </w:pPr>
      <w:r w:rsidRPr="00044160">
        <w:t>Postup indexace:</w:t>
      </w:r>
    </w:p>
    <w:p w14:paraId="43746D8B" w14:textId="77777777" w:rsidR="00AA73AD" w:rsidRPr="004D644A" w:rsidRDefault="00AA73AD" w:rsidP="00A3315B">
      <w:pPr>
        <w:pStyle w:val="Odstavec1bezslovn"/>
        <w:spacing w:after="120"/>
        <w:ind w:left="567"/>
      </w:pPr>
      <w:r w:rsidRPr="003A5EDF">
        <w:rPr>
          <w:i/>
        </w:rPr>
        <w:t xml:space="preserve">Cena dopravního výkonu (CDV) </w:t>
      </w:r>
      <w:r>
        <w:t>pro výkony uskutečněné v roce 2</w:t>
      </w:r>
      <w:r w:rsidRPr="00F57A89">
        <w:t>02</w:t>
      </w:r>
      <w:r>
        <w:t>4</w:t>
      </w:r>
      <w:r w:rsidRPr="00F57A89">
        <w:t xml:space="preserve"> je</w:t>
      </w:r>
      <w:r>
        <w:t xml:space="preserve"> rovna </w:t>
      </w:r>
      <w:r w:rsidR="0039518C">
        <w:t>N</w:t>
      </w:r>
      <w:r>
        <w:t xml:space="preserve">abídkové ceně dopravního výkonu </w:t>
      </w:r>
      <w:r w:rsidR="00207D3F">
        <w:t>D</w:t>
      </w:r>
      <w:r>
        <w:t xml:space="preserve">opravce (NCDV) zvýšené o cenu za poskytování </w:t>
      </w:r>
      <w:r w:rsidR="00716812">
        <w:t>S</w:t>
      </w:r>
      <w:r>
        <w:t xml:space="preserve">lužeb </w:t>
      </w:r>
      <w:r w:rsidR="009766AF">
        <w:t>organizátora</w:t>
      </w:r>
      <w:r>
        <w:t xml:space="preserve"> dle </w:t>
      </w:r>
      <w:r w:rsidR="001A6417">
        <w:t>S</w:t>
      </w:r>
      <w:r>
        <w:t>mlouvy o službách za příslušné období vyjádřené v Kč/</w:t>
      </w:r>
      <w:r w:rsidR="00535F38">
        <w:t>L</w:t>
      </w:r>
      <w:r>
        <w:t>inkový km pro příslušné území</w:t>
      </w:r>
      <w:r w:rsidR="00670BE8">
        <w:t>,</w:t>
      </w:r>
      <w:r w:rsidR="00B108DD">
        <w:t xml:space="preserve"> upravená kumulovanými indexy specifikovanými pro jednotlivé nákladové položky NCDV. Nákladové položky NCDV jsou uvedeny v</w:t>
      </w:r>
      <w:r w:rsidR="00B761D4">
        <w:t> příloze č. 4</w:t>
      </w:r>
      <w:r w:rsidR="00B108DD">
        <w:t xml:space="preserve"> této Smlouvy.</w:t>
      </w:r>
      <w:r>
        <w:t xml:space="preserve"> Pro rok </w:t>
      </w:r>
      <w:r w:rsidR="009766AF">
        <w:t xml:space="preserve">2024 bude cena stanovena kumulovanými indexy dle přílohy č. 6 této Smlouvy a pro rok </w:t>
      </w:r>
      <w:r w:rsidR="00B108DD">
        <w:t xml:space="preserve">2025 </w:t>
      </w:r>
      <w:r>
        <w:t xml:space="preserve">a </w:t>
      </w:r>
      <w:r w:rsidR="00B108DD">
        <w:t xml:space="preserve">pro </w:t>
      </w:r>
      <w:r>
        <w:t xml:space="preserve">následující roky se </w:t>
      </w:r>
      <w:r w:rsidR="00C94BA4">
        <w:t>C</w:t>
      </w:r>
      <w:r>
        <w:t xml:space="preserve">ena dopravního výkonu určí postupem </w:t>
      </w:r>
      <w:r w:rsidRPr="004D644A">
        <w:t xml:space="preserve">stanoveným </w:t>
      </w:r>
      <w:r w:rsidRPr="005C39F0">
        <w:t>v příloze č. 6</w:t>
      </w:r>
      <w:r w:rsidRPr="004D644A">
        <w:t xml:space="preserve"> této </w:t>
      </w:r>
      <w:r w:rsidR="00BC290E">
        <w:t>S</w:t>
      </w:r>
      <w:r w:rsidRPr="004D644A">
        <w:t>mlouvy</w:t>
      </w:r>
      <w:r w:rsidR="001A6417">
        <w:t xml:space="preserve"> vždy</w:t>
      </w:r>
      <w:r w:rsidR="009766AF">
        <w:t xml:space="preserve"> indexací z ceny roku předcházejícího</w:t>
      </w:r>
      <w:r w:rsidR="00B108DD">
        <w:t>.</w:t>
      </w:r>
      <w:r>
        <w:t xml:space="preserve"> </w:t>
      </w:r>
    </w:p>
    <w:p w14:paraId="649B4E60" w14:textId="77777777" w:rsidR="00816BED" w:rsidRPr="003A5EDF" w:rsidRDefault="00AA73AD" w:rsidP="00A3315B">
      <w:pPr>
        <w:pStyle w:val="Odstavec1bezslovn"/>
        <w:spacing w:after="120"/>
        <w:ind w:left="567"/>
      </w:pPr>
      <w:r w:rsidRPr="003A5EDF">
        <w:rPr>
          <w:i/>
        </w:rPr>
        <w:t>Cena dodatečného dopravního výkonu (CDDV)</w:t>
      </w:r>
      <w:r w:rsidRPr="003A5EDF">
        <w:t xml:space="preserve"> pro výkony uskutečněné v roce </w:t>
      </w:r>
      <w:r w:rsidR="00B108DD" w:rsidRPr="003A5EDF">
        <w:t>2024</w:t>
      </w:r>
      <w:r w:rsidRPr="003A5EDF">
        <w:t xml:space="preserve"> je rovna </w:t>
      </w:r>
      <w:r w:rsidR="0039518C">
        <w:t>N</w:t>
      </w:r>
      <w:r w:rsidRPr="003A5EDF">
        <w:t xml:space="preserve">abídkové ceně dodatečného dopravního výkonu </w:t>
      </w:r>
      <w:r w:rsidR="00207D3F">
        <w:t>D</w:t>
      </w:r>
      <w:r w:rsidRPr="003A5EDF">
        <w:t xml:space="preserve">opravce stanovené z variabilní složky </w:t>
      </w:r>
      <w:r w:rsidR="0039518C">
        <w:t>N</w:t>
      </w:r>
      <w:r w:rsidRPr="003A5EDF">
        <w:t>abídkové ceny dopravního výkonu</w:t>
      </w:r>
      <w:r w:rsidR="00B108DD" w:rsidRPr="003A5EDF">
        <w:t xml:space="preserve"> (NCDDV)</w:t>
      </w:r>
      <w:r w:rsidRPr="003A5EDF">
        <w:t xml:space="preserve">, zvýšené o cenu za poskytování </w:t>
      </w:r>
      <w:r w:rsidR="00BA10D0">
        <w:t>S</w:t>
      </w:r>
      <w:r w:rsidRPr="003A5EDF">
        <w:t xml:space="preserve">lužeb </w:t>
      </w:r>
      <w:r w:rsidR="001A6417" w:rsidRPr="003A5EDF">
        <w:t xml:space="preserve">organizátora </w:t>
      </w:r>
      <w:r w:rsidRPr="003A5EDF">
        <w:t xml:space="preserve">dle </w:t>
      </w:r>
      <w:r w:rsidR="001A6417" w:rsidRPr="003A5EDF">
        <w:t>S</w:t>
      </w:r>
      <w:r w:rsidRPr="003A5EDF">
        <w:t>mlouvy o službách za příslušné období vyjádřené v Kč/</w:t>
      </w:r>
      <w:r w:rsidR="00535F38">
        <w:t>L</w:t>
      </w:r>
      <w:r w:rsidRPr="003A5EDF">
        <w:t>inkový km pro příslušné území</w:t>
      </w:r>
      <w:r w:rsidR="00670BE8">
        <w:t>,</w:t>
      </w:r>
      <w:r w:rsidR="00B108DD" w:rsidRPr="003A5EDF">
        <w:t xml:space="preserve"> upravená kumulovanými indexy specifikovanými pro jednotlivé nákladové položky NCDDV. Nákladové položky NCDDV jsou uvedeny v příloze č. </w:t>
      </w:r>
      <w:r w:rsidR="003A5EDF">
        <w:t>4</w:t>
      </w:r>
      <w:r w:rsidR="00B108DD" w:rsidRPr="003A5EDF">
        <w:t xml:space="preserve"> této Smlouvy.</w:t>
      </w:r>
      <w:r w:rsidR="001A6417" w:rsidRPr="003A5EDF">
        <w:rPr>
          <w:sz w:val="20"/>
          <w:szCs w:val="20"/>
        </w:rPr>
        <w:t xml:space="preserve"> </w:t>
      </w:r>
      <w:r w:rsidR="001A6417" w:rsidRPr="003A5EDF">
        <w:t xml:space="preserve">Pro rok 2024 bude cena stanovena kumulovanými indexy dle přílohy č. 6 této Smlouvy a pro rok 2025 a pro následující roky se </w:t>
      </w:r>
      <w:r w:rsidR="00C94BA4">
        <w:t>C</w:t>
      </w:r>
      <w:r w:rsidR="001A6417" w:rsidRPr="003A5EDF">
        <w:t xml:space="preserve">ena dopravního výkonu určí postupem stanoveným v příloze č. 6 této </w:t>
      </w:r>
      <w:r w:rsidR="00BC290E">
        <w:t>S</w:t>
      </w:r>
      <w:r w:rsidR="001A6417" w:rsidRPr="003A5EDF">
        <w:t>mlouvy vždy indexací z ceny roku předcházejícího</w:t>
      </w:r>
      <w:r w:rsidR="00B108DD" w:rsidRPr="003A5EDF">
        <w:t>.</w:t>
      </w:r>
      <w:r w:rsidRPr="003A5EDF">
        <w:t xml:space="preserve"> </w:t>
      </w:r>
    </w:p>
    <w:p w14:paraId="351AB3C2" w14:textId="77777777" w:rsidR="00BE4EC3" w:rsidRPr="00BE4EC3" w:rsidRDefault="00BE4EC3" w:rsidP="00A3315B">
      <w:pPr>
        <w:pStyle w:val="Odstavec1bezslovn"/>
        <w:spacing w:after="120"/>
        <w:ind w:left="567"/>
      </w:pPr>
      <w:r w:rsidRPr="00DF524F">
        <w:t xml:space="preserve">Pokud by došlo k zahájení plnění později, bude kumulovaná indexace </w:t>
      </w:r>
      <w:r w:rsidR="001A6417" w:rsidRPr="003A5EDF">
        <w:t>dle přílohy č. 6</w:t>
      </w:r>
      <w:r w:rsidR="00670BE8">
        <w:t xml:space="preserve"> Smlouvy</w:t>
      </w:r>
      <w:r w:rsidR="001A6417" w:rsidRPr="003A5EDF">
        <w:t xml:space="preserve"> </w:t>
      </w:r>
      <w:r w:rsidRPr="003A5EDF">
        <w:t xml:space="preserve">zahrnovat celé období roku </w:t>
      </w:r>
      <w:r w:rsidR="0064712E" w:rsidRPr="003A5EDF">
        <w:t>202</w:t>
      </w:r>
      <w:r w:rsidR="001A6417" w:rsidRPr="003A5EDF">
        <w:t>1</w:t>
      </w:r>
      <w:r w:rsidR="0064712E" w:rsidRPr="003A5EDF">
        <w:t xml:space="preserve"> </w:t>
      </w:r>
      <w:r w:rsidRPr="003A5EDF">
        <w:t xml:space="preserve">do </w:t>
      </w:r>
      <w:r w:rsidR="007E2EE6">
        <w:t xml:space="preserve">30. </w:t>
      </w:r>
      <w:r w:rsidRPr="003A5EDF">
        <w:t xml:space="preserve">června roku </w:t>
      </w:r>
      <w:r w:rsidR="001A6417" w:rsidRPr="003A5EDF">
        <w:t xml:space="preserve">(n-1) před rokem </w:t>
      </w:r>
      <w:r w:rsidRPr="003A5EDF">
        <w:t>zahájení</w:t>
      </w:r>
      <w:r w:rsidR="001A6417" w:rsidRPr="003A5EDF">
        <w:t xml:space="preserve"> (n)</w:t>
      </w:r>
      <w:r w:rsidRPr="003A5EDF">
        <w:t>.</w:t>
      </w:r>
      <w:r w:rsidRPr="00BE4EC3">
        <w:t xml:space="preserve">  </w:t>
      </w:r>
    </w:p>
    <w:p w14:paraId="5C6EEF1E" w14:textId="004A604E" w:rsidR="00454427" w:rsidRDefault="00454427" w:rsidP="00B81BE2">
      <w:pPr>
        <w:pStyle w:val="Odstavec1"/>
        <w:tabs>
          <w:tab w:val="clear" w:pos="644"/>
        </w:tabs>
        <w:ind w:left="567" w:hanging="567"/>
      </w:pPr>
      <w:r>
        <w:t>S</w:t>
      </w:r>
      <w:r w:rsidR="002C436F">
        <w:t xml:space="preserve">mluvní strany dále sjednávají z důvodu udržitelnosti této </w:t>
      </w:r>
      <w:r w:rsidR="00903BFC">
        <w:t>S</w:t>
      </w:r>
      <w:r w:rsidR="002C436F">
        <w:t>mlouvy</w:t>
      </w:r>
      <w:r w:rsidR="0021078A">
        <w:t>,</w:t>
      </w:r>
      <w:r w:rsidR="002C436F">
        <w:t xml:space="preserve"> spravedlivé úhrady nákladů a eliminace </w:t>
      </w:r>
      <w:proofErr w:type="spellStart"/>
      <w:r w:rsidR="002C436F">
        <w:t>překompenzace</w:t>
      </w:r>
      <w:proofErr w:type="spellEnd"/>
      <w:r w:rsidR="002C436F">
        <w:t xml:space="preserve"> průběžnou kontrolu a vyrovnávání nákladů na ceny PHM </w:t>
      </w:r>
      <w:r>
        <w:t>(</w:t>
      </w:r>
      <w:r w:rsidR="00E56520">
        <w:t xml:space="preserve">nafta, CNG, </w:t>
      </w:r>
      <w:r w:rsidR="002A2020" w:rsidRPr="009F0403">
        <w:t>v případě EČV</w:t>
      </w:r>
      <w:r w:rsidR="002A2020">
        <w:t xml:space="preserve"> vodík, elektřina </w:t>
      </w:r>
      <w:r w:rsidR="002A2020" w:rsidRPr="009F0403">
        <w:t>nebo jiné pohonné médi</w:t>
      </w:r>
      <w:r w:rsidR="002A2020">
        <w:t>um</w:t>
      </w:r>
      <w:r>
        <w:t>)</w:t>
      </w:r>
      <w:r w:rsidR="002C436F">
        <w:t xml:space="preserve"> v průběhu roku plnění Smlouvy </w:t>
      </w:r>
      <w:r w:rsidR="0039005C">
        <w:t xml:space="preserve">tak, </w:t>
      </w:r>
      <w:r w:rsidR="002C436F">
        <w:t xml:space="preserve">že budou čtvrtletně vyhodnocovat </w:t>
      </w:r>
      <w:r w:rsidR="00264639">
        <w:t>cenu</w:t>
      </w:r>
      <w:r w:rsidR="002C436F">
        <w:t xml:space="preserve"> </w:t>
      </w:r>
      <w:r w:rsidR="002C436F" w:rsidRPr="002C436F">
        <w:t>PHM</w:t>
      </w:r>
      <w:r w:rsidR="00F77E00">
        <w:t xml:space="preserve"> </w:t>
      </w:r>
      <w:r w:rsidR="001C01C3">
        <w:t>postupem dle přílohy č. 6a</w:t>
      </w:r>
      <w:r w:rsidR="00591DB7">
        <w:t xml:space="preserve"> a</w:t>
      </w:r>
      <w:r w:rsidR="005506E9">
        <w:t xml:space="preserve"> do </w:t>
      </w:r>
      <w:r w:rsidR="00112799">
        <w:t>K</w:t>
      </w:r>
      <w:r w:rsidR="005506E9">
        <w:t>ompenz</w:t>
      </w:r>
      <w:r w:rsidR="00283891">
        <w:t>a</w:t>
      </w:r>
      <w:r w:rsidR="005506E9">
        <w:t xml:space="preserve">ce bude součet za jednotlivé druhy PHM a </w:t>
      </w:r>
      <w:r w:rsidR="006B57F4">
        <w:t>T</w:t>
      </w:r>
      <w:r w:rsidR="005506E9">
        <w:t xml:space="preserve">ypy vozidel uveden jako </w:t>
      </w:r>
      <w:r w:rsidR="005506E9" w:rsidRPr="00E56520">
        <w:rPr>
          <w:rFonts w:ascii="Symbol" w:hAnsi="Symbol"/>
        </w:rPr>
        <w:t></w:t>
      </w:r>
      <w:r w:rsidR="005506E9" w:rsidRPr="00E56520">
        <w:t>PHM</w:t>
      </w:r>
      <w:r w:rsidR="001C01C3" w:rsidRPr="00E56520">
        <w:t>.</w:t>
      </w:r>
      <w:r w:rsidR="000B0EF8">
        <w:t xml:space="preserve"> </w:t>
      </w:r>
      <w:r w:rsidR="00771522">
        <w:t>V</w:t>
      </w:r>
      <w:r w:rsidR="007A6117">
        <w:t> </w:t>
      </w:r>
      <w:r w:rsidR="00771522" w:rsidRPr="00771522">
        <w:t xml:space="preserve">případě odchylky </w:t>
      </w:r>
      <w:r w:rsidR="00391F0B">
        <w:t>10</w:t>
      </w:r>
      <w:r w:rsidR="00771522" w:rsidRPr="00771522">
        <w:t xml:space="preserve"> % a vyšší (nedohodnou-li se strany na jiné odchylce) oproti předpokladu (roční indexace dle přílohy č.</w:t>
      </w:r>
      <w:r w:rsidR="00591DB7">
        <w:t> </w:t>
      </w:r>
      <w:r w:rsidR="00771522" w:rsidRPr="00771522">
        <w:t xml:space="preserve">6 této Smlouvy) budou průběžně vyrovnány </w:t>
      </w:r>
      <w:r w:rsidR="00591DB7">
        <w:t>postupem dle této Smlouvy a přílohy č. 6a této Smlouvy.</w:t>
      </w:r>
      <w:r w:rsidR="00771522" w:rsidRPr="00771522">
        <w:t xml:space="preserve"> </w:t>
      </w:r>
      <w:r w:rsidR="00771522">
        <w:t xml:space="preserve">Po </w:t>
      </w:r>
      <w:r w:rsidR="00164874">
        <w:t xml:space="preserve">ukončení a předběžném vyhodnocení čtvrtletí v případě </w:t>
      </w:r>
      <w:r w:rsidR="00A23B25">
        <w:t xml:space="preserve">vzniklého </w:t>
      </w:r>
      <w:r w:rsidR="00164874">
        <w:t>doplatku</w:t>
      </w:r>
      <w:r w:rsidR="00A23B25">
        <w:t xml:space="preserve"> nákladů na PHM</w:t>
      </w:r>
      <w:r w:rsidR="008C5289">
        <w:t xml:space="preserve"> budou tyto náklady</w:t>
      </w:r>
      <w:r w:rsidR="00164874">
        <w:t xml:space="preserve"> Dopravci po </w:t>
      </w:r>
      <w:r w:rsidR="00F77E00">
        <w:t>projednání v</w:t>
      </w:r>
      <w:r w:rsidR="008C5289">
        <w:t> </w:t>
      </w:r>
      <w:r w:rsidR="00F77E00">
        <w:t xml:space="preserve">orgánech </w:t>
      </w:r>
      <w:r w:rsidR="00591DB7">
        <w:t>objednatelů</w:t>
      </w:r>
      <w:r w:rsidR="008C5289">
        <w:t xml:space="preserve"> uhrazeny</w:t>
      </w:r>
      <w:r w:rsidR="00F77E00">
        <w:t xml:space="preserve">, s tím, že </w:t>
      </w:r>
      <w:r w:rsidR="00164874">
        <w:t>O</w:t>
      </w:r>
      <w:r w:rsidR="00F77E00">
        <w:t>rg</w:t>
      </w:r>
      <w:r w:rsidR="00A23B25">
        <w:t>a</w:t>
      </w:r>
      <w:r w:rsidR="00F77E00">
        <w:t>nizá</w:t>
      </w:r>
      <w:r w:rsidR="00164874">
        <w:t xml:space="preserve">tor je povinen </w:t>
      </w:r>
      <w:r w:rsidR="00A23B25">
        <w:t xml:space="preserve">po </w:t>
      </w:r>
      <w:r w:rsidR="00967329">
        <w:t>F</w:t>
      </w:r>
      <w:r w:rsidR="00A23B25">
        <w:t xml:space="preserve">inančním vyhodnocení čtvrtletí </w:t>
      </w:r>
      <w:r w:rsidR="00591DB7">
        <w:t xml:space="preserve">předložit </w:t>
      </w:r>
      <w:r w:rsidR="00164874">
        <w:t>bez zbytečného odkladu návr</w:t>
      </w:r>
      <w:r w:rsidR="00A23B25">
        <w:t>h na úpravu rozpočtu</w:t>
      </w:r>
      <w:r w:rsidR="00164874">
        <w:t xml:space="preserve"> orgánům </w:t>
      </w:r>
      <w:r w:rsidR="00E45BBD">
        <w:t>O</w:t>
      </w:r>
      <w:r w:rsidR="00591DB7">
        <w:t>bjednatel</w:t>
      </w:r>
      <w:r w:rsidR="00E45BBD">
        <w:t>e</w:t>
      </w:r>
      <w:r w:rsidR="00591DB7">
        <w:t xml:space="preserve"> </w:t>
      </w:r>
      <w:r w:rsidR="00164874">
        <w:t xml:space="preserve">ke schválení. </w:t>
      </w:r>
      <w:r w:rsidR="00A23B25">
        <w:t xml:space="preserve">V případě přeplatku oproti </w:t>
      </w:r>
      <w:r w:rsidR="002956FA">
        <w:t>předpokladu</w:t>
      </w:r>
      <w:r w:rsidR="00A23B25">
        <w:t xml:space="preserve"> rozhodne Objedn</w:t>
      </w:r>
      <w:r w:rsidR="00CE2202">
        <w:t>a</w:t>
      </w:r>
      <w:r w:rsidR="00A23B25">
        <w:t>tel, zda ponechá přep</w:t>
      </w:r>
      <w:r w:rsidR="00CE2202">
        <w:t>l</w:t>
      </w:r>
      <w:r w:rsidR="00A23B25">
        <w:t>atek Dopravci na další</w:t>
      </w:r>
      <w:r w:rsidR="00CE2202">
        <w:t xml:space="preserve"> období</w:t>
      </w:r>
      <w:r w:rsidR="002E1C57">
        <w:t xml:space="preserve"> (nejvýše do závěrečného vyhodnocení a vyúčtování běžného roku)</w:t>
      </w:r>
      <w:r w:rsidR="00CE2202">
        <w:t xml:space="preserve">. V závěrečném vyhodnocení a vyúčtování bude do </w:t>
      </w:r>
      <w:r w:rsidR="00112799">
        <w:t>K</w:t>
      </w:r>
      <w:r w:rsidR="00CE2202">
        <w:t xml:space="preserve">ompenzace započten rozdíl </w:t>
      </w:r>
      <w:r w:rsidR="002956FA">
        <w:t>nákladů na</w:t>
      </w:r>
      <w:r w:rsidR="00CE2202" w:rsidRPr="00CE2202">
        <w:t xml:space="preserve">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00CE2202" w:rsidRPr="00CE2202">
        <w:t>)</w:t>
      </w:r>
      <w:r w:rsidR="002956FA" w:rsidRPr="002956FA">
        <w:t xml:space="preserve"> </w:t>
      </w:r>
      <w:r w:rsidR="002956FA">
        <w:t xml:space="preserve">vzniklý v důsledku </w:t>
      </w:r>
      <w:r w:rsidR="000826CC">
        <w:t xml:space="preserve">čtvrtletní </w:t>
      </w:r>
      <w:r w:rsidR="002956FA">
        <w:t>indexace PHM dle přílohy č. 6</w:t>
      </w:r>
      <w:r w:rsidR="00385F76">
        <w:t>a</w:t>
      </w:r>
      <w:r w:rsidR="002956FA">
        <w:t xml:space="preserve"> této Smlouvy</w:t>
      </w:r>
      <w:r w:rsidR="00CE2202" w:rsidRPr="00CE2202">
        <w:t xml:space="preserve"> oproti </w:t>
      </w:r>
      <w:r w:rsidR="002956FA">
        <w:t>předpokládaným nákladům na PHM</w:t>
      </w:r>
      <w:r w:rsidR="00CE2202" w:rsidRPr="00CE2202">
        <w:t xml:space="preserve"> </w:t>
      </w:r>
      <w:r w:rsidR="002956FA">
        <w:t xml:space="preserve">stanoveným na základě roční indexace </w:t>
      </w:r>
      <w:r w:rsidR="00CE2202" w:rsidRPr="00CE2202">
        <w:t>dle přílohy č. 6 této Smlouvy pro konkrétní rok plnění veřejných služeb</w:t>
      </w:r>
      <w:r w:rsidR="00CE2202">
        <w:t xml:space="preserve"> </w:t>
      </w:r>
      <w:r w:rsidR="00CE2202" w:rsidRPr="00CE2202">
        <w:t>(</w:t>
      </w:r>
      <w:r w:rsidR="00CE2202" w:rsidRPr="000B0EF8">
        <w:rPr>
          <w:rFonts w:ascii="Symbol" w:hAnsi="Symbol"/>
        </w:rPr>
        <w:t></w:t>
      </w:r>
      <w:r w:rsidR="00CE2202" w:rsidRPr="00CE2202">
        <w:t>PHM)</w:t>
      </w:r>
      <w:r w:rsidR="00C16843" w:rsidRPr="00E93EC8">
        <w:t xml:space="preserve"> </w:t>
      </w:r>
      <w:r w:rsidR="00C16843" w:rsidRPr="00C16843">
        <w:t xml:space="preserve">V případě zvýšení </w:t>
      </w:r>
      <w:r w:rsidR="004A321F">
        <w:t>nákladů na</w:t>
      </w:r>
      <w:r w:rsidR="00C16843" w:rsidRPr="00C16843">
        <w:t xml:space="preserve"> PHM v průběhu roku bude tato hodnota se znaménkem (+), v případě snížení </w:t>
      </w:r>
      <w:r w:rsidR="004A321F">
        <w:t>nákladů na</w:t>
      </w:r>
      <w:r w:rsidR="00C16843" w:rsidRPr="00C16843">
        <w:t xml:space="preserve"> PHM bude tato hodnota se znaménkem (-).</w:t>
      </w:r>
      <w:r w:rsidR="00C16843">
        <w:t xml:space="preserve"> </w:t>
      </w:r>
      <w:r w:rsidR="00CC0ADF">
        <w:t>Základna pro výpočet odchylek dle tohoto odstavce je uvedena v příloze č.</w:t>
      </w:r>
      <w:r w:rsidR="007A6117">
        <w:t> </w:t>
      </w:r>
      <w:r w:rsidR="00CC0ADF">
        <w:t xml:space="preserve">6a této Smlouvy. </w:t>
      </w:r>
      <w:r w:rsidR="00C16843">
        <w:t xml:space="preserve">Zálohy uhrazené Objednatelem na kompenzaci </w:t>
      </w:r>
      <w:r w:rsidR="00C16843" w:rsidRPr="000B0EF8">
        <w:rPr>
          <w:rFonts w:ascii="Symbol" w:hAnsi="Symbol"/>
        </w:rPr>
        <w:t></w:t>
      </w:r>
      <w:r w:rsidR="00C16843" w:rsidRPr="00CE2202">
        <w:t>PHM</w:t>
      </w:r>
      <w:r w:rsidR="00C16843">
        <w:t xml:space="preserve">, případně vrácené zálohy od Dopravce na kompenzaci </w:t>
      </w:r>
      <w:r w:rsidR="00C16843" w:rsidRPr="000B0EF8">
        <w:rPr>
          <w:rFonts w:ascii="Symbol" w:hAnsi="Symbol"/>
        </w:rPr>
        <w:t></w:t>
      </w:r>
      <w:r w:rsidR="00C16843" w:rsidRPr="00CE2202">
        <w:t>PHM</w:t>
      </w:r>
      <w:r w:rsidR="00C16843">
        <w:t xml:space="preserve"> budou do konečného vyúčtování započteny ve skutečné výši.</w:t>
      </w:r>
      <w:r w:rsidR="00CC0ADF">
        <w:t xml:space="preserve"> </w:t>
      </w:r>
    </w:p>
    <w:p w14:paraId="26D84357" w14:textId="77777777" w:rsidR="00A81E8F" w:rsidRDefault="00A81E8F" w:rsidP="00B81BE2">
      <w:pPr>
        <w:pStyle w:val="Odstavec1"/>
        <w:tabs>
          <w:tab w:val="clear" w:pos="644"/>
        </w:tabs>
        <w:ind w:left="567" w:hanging="567"/>
      </w:pPr>
      <w:r>
        <w:lastRenderedPageBreak/>
        <w:t xml:space="preserve">Dopravce výslovně souhlasí s výpočtem </w:t>
      </w:r>
      <w:r w:rsidR="00112799">
        <w:t>K</w:t>
      </w:r>
      <w:r>
        <w:t>ompenzace</w:t>
      </w:r>
      <w:r w:rsidR="00241D67">
        <w:t xml:space="preserve"> a potvrzuje, že tento výpočet</w:t>
      </w:r>
      <w:r>
        <w:t xml:space="preserve"> v plné míře kryje veškeré jeho náklady nutné pro zajištění závazku </w:t>
      </w:r>
      <w:r w:rsidR="00B21252">
        <w:t>V</w:t>
      </w:r>
      <w:r>
        <w:t xml:space="preserve">eřejné služby v souladu s touto </w:t>
      </w:r>
      <w:r w:rsidR="00BC290E">
        <w:t>S</w:t>
      </w:r>
      <w:r>
        <w:t xml:space="preserve">mlouvou, a to včetně přiměřené míry výnosnosti z kapitálu.  </w:t>
      </w:r>
    </w:p>
    <w:p w14:paraId="519C3A98" w14:textId="77777777" w:rsidR="00ED428B" w:rsidRPr="00ED428B" w:rsidRDefault="00A81E8F" w:rsidP="00B81BE2">
      <w:pPr>
        <w:pStyle w:val="Odstavec1"/>
        <w:tabs>
          <w:tab w:val="clear" w:pos="644"/>
        </w:tabs>
        <w:ind w:left="567" w:hanging="567"/>
        <w:rPr>
          <w:sz w:val="22"/>
          <w:szCs w:val="22"/>
        </w:rPr>
      </w:pPr>
      <w:r>
        <w:t xml:space="preserve">Výnosové riziko je po celou dobu platnosti </w:t>
      </w:r>
      <w:r w:rsidR="00BC290E">
        <w:t>S</w:t>
      </w:r>
      <w:r>
        <w:t xml:space="preserve">mlouvy na straně </w:t>
      </w:r>
      <w:r w:rsidR="008A2E6E">
        <w:t>O</w:t>
      </w:r>
      <w:r>
        <w:t xml:space="preserve">bjednatele a </w:t>
      </w:r>
      <w:r w:rsidR="008A2E6E">
        <w:t>D</w:t>
      </w:r>
      <w:r>
        <w:t xml:space="preserve">opravce nenese riziko změny výše tržeb. </w:t>
      </w:r>
      <w:r w:rsidR="00241D67">
        <w:t xml:space="preserve">Tím však nejsou dotčeny povinnosti </w:t>
      </w:r>
      <w:r w:rsidR="008A2E6E">
        <w:t>D</w:t>
      </w:r>
      <w:r w:rsidR="00241D67">
        <w:t>opravce v daňové oblasti;</w:t>
      </w:r>
      <w:r w:rsidR="0088536B">
        <w:t xml:space="preserve"> </w:t>
      </w:r>
      <w:r w:rsidR="008A2E6E">
        <w:t>D</w:t>
      </w:r>
      <w:r>
        <w:t xml:space="preserve">opravce </w:t>
      </w:r>
      <w:r w:rsidR="00241D67">
        <w:t xml:space="preserve">tak </w:t>
      </w:r>
      <w:r>
        <w:t xml:space="preserve">má </w:t>
      </w:r>
      <w:r w:rsidR="00241D67">
        <w:t xml:space="preserve">především </w:t>
      </w:r>
      <w:r>
        <w:t>povinnost odvést DPH ze všech tržeb z jízdného, tj. z</w:t>
      </w:r>
      <w:r w:rsidR="000E3B96">
        <w:t> </w:t>
      </w:r>
      <w:r>
        <w:t>vybraného jízdného ve vozidlech PID a z podílu tržeb faktu</w:t>
      </w:r>
      <w:r w:rsidR="00CD7267">
        <w:t>rovaného na základě dělby tržeb, případně z dotací k ceně obdržených na základě smlouvy s Ministerstvem dopravy ČR nebo o</w:t>
      </w:r>
      <w:r w:rsidR="00BB0277">
        <w:t>d</w:t>
      </w:r>
      <w:r w:rsidR="00CD7267">
        <w:t xml:space="preserve"> </w:t>
      </w:r>
      <w:r w:rsidR="00BF27AB">
        <w:t>O</w:t>
      </w:r>
      <w:r w:rsidR="00CD7267">
        <w:t>bjednatele</w:t>
      </w:r>
      <w:r w:rsidR="008A2E6E">
        <w:t xml:space="preserve"> a dalších dotčených položek, na které by dopadly případné změny daňových zákonů</w:t>
      </w:r>
      <w:r w:rsidR="00CD7267">
        <w:t>.</w:t>
      </w:r>
      <w:r w:rsidR="00ED428B" w:rsidRPr="004D619B">
        <w:rPr>
          <w:rFonts w:ascii="Segoe UI" w:hAnsi="Segoe UI" w:cs="Segoe UI"/>
          <w:sz w:val="22"/>
          <w:szCs w:val="22"/>
        </w:rPr>
        <w:t xml:space="preserve"> </w:t>
      </w:r>
    </w:p>
    <w:p w14:paraId="7180B8D3" w14:textId="77777777" w:rsidR="00ED428B" w:rsidRDefault="00ED428B" w:rsidP="00B81BE2">
      <w:pPr>
        <w:pStyle w:val="Odstavec1"/>
        <w:tabs>
          <w:tab w:val="clear" w:pos="644"/>
        </w:tabs>
        <w:ind w:left="567" w:hanging="567"/>
      </w:pPr>
      <w:r w:rsidRPr="00ED428B">
        <w:t>Veškeré platby dle této Smlouvy budou probíhat v korunách českých. Dojde</w:t>
      </w:r>
      <w:r w:rsidRPr="00ED428B">
        <w:noBreakHyphen/>
        <w:t xml:space="preserve">li v České republice k zavedení jednotné evropské měny euro (EUR) jakožto úřední měny České republiky, bude proveden přepočet </w:t>
      </w:r>
      <w:r w:rsidRPr="00AD0880">
        <w:t xml:space="preserve">výše </w:t>
      </w:r>
      <w:r w:rsidR="00112799">
        <w:t>K</w:t>
      </w:r>
      <w:r w:rsidRPr="00AD0880">
        <w:t>ompenzace podle úředně stanoveného přepočítacího koeficientu. Veškeré platby podle této Smlouvy budou ode dne zavedení EUR jakožto úřední měny České republiky přepočteny a hrazeny pouze v EUR.</w:t>
      </w:r>
    </w:p>
    <w:p w14:paraId="723F6E29" w14:textId="42F807EE" w:rsidR="00CC0DDB" w:rsidRDefault="00CC0DDB" w:rsidP="00B81BE2">
      <w:pPr>
        <w:pStyle w:val="Odstavec1"/>
        <w:tabs>
          <w:tab w:val="clear" w:pos="644"/>
        </w:tabs>
        <w:ind w:left="567" w:hanging="567"/>
      </w:pPr>
      <w:r>
        <w:t xml:space="preserve">V případě, že by se náklady na příslušnou </w:t>
      </w:r>
      <w:r w:rsidR="00B519EB">
        <w:t xml:space="preserve">nákladovou </w:t>
      </w:r>
      <w:r>
        <w:t xml:space="preserve">položku </w:t>
      </w:r>
      <w:r w:rsidR="00B519EB" w:rsidRPr="00B519EB">
        <w:t>výrazně odchýl</w:t>
      </w:r>
      <w:r w:rsidR="00B519EB">
        <w:t>ily</w:t>
      </w:r>
      <w:r w:rsidR="00B519EB" w:rsidRPr="00B519EB">
        <w:t xml:space="preserve"> od indexu přiřazeného k příslušné nákladové položce dle přílohy č. 6</w:t>
      </w:r>
      <w:r w:rsidR="00B519EB">
        <w:t xml:space="preserve"> této Smlouvy, </w:t>
      </w:r>
      <w:r w:rsidR="00B519EB" w:rsidRPr="00B519EB">
        <w:t xml:space="preserve">zavazují se </w:t>
      </w:r>
      <w:r w:rsidR="00B519EB">
        <w:t xml:space="preserve">smluvní </w:t>
      </w:r>
      <w:r w:rsidR="00B519EB" w:rsidRPr="00B519EB">
        <w:t xml:space="preserve">strany vstoupit v jednání </w:t>
      </w:r>
      <w:r w:rsidR="00B519EB">
        <w:t>za účelem</w:t>
      </w:r>
      <w:r w:rsidR="00B519EB" w:rsidRPr="00B519EB">
        <w:t xml:space="preserve"> nahradit </w:t>
      </w:r>
      <w:r w:rsidR="00B519EB">
        <w:t xml:space="preserve">příslušný </w:t>
      </w:r>
      <w:r w:rsidR="00B519EB" w:rsidRPr="00B519EB">
        <w:t>index jiným indexem více odpovídajícím změnám těchto nákladů v</w:t>
      </w:r>
      <w:r w:rsidR="000D5307">
        <w:t> </w:t>
      </w:r>
      <w:r w:rsidR="00B519EB" w:rsidRPr="00B519EB">
        <w:t>čase</w:t>
      </w:r>
      <w:r w:rsidR="000D5307">
        <w:t xml:space="preserve">. V případě, že </w:t>
      </w:r>
      <w:r w:rsidR="008A3C6B">
        <w:t xml:space="preserve">by </w:t>
      </w:r>
      <w:r w:rsidR="000D5307">
        <w:t xml:space="preserve">se náklady na příslušnou nákladovou položku </w:t>
      </w:r>
      <w:r w:rsidR="002A20D6" w:rsidRPr="00B519EB">
        <w:t>výrazně odch</w:t>
      </w:r>
      <w:r w:rsidR="002A20D6">
        <w:t>ylovaly</w:t>
      </w:r>
      <w:r w:rsidR="002A20D6" w:rsidRPr="00B519EB">
        <w:t xml:space="preserve"> </w:t>
      </w:r>
      <w:r w:rsidR="000D5307">
        <w:t xml:space="preserve">v čase výrazně </w:t>
      </w:r>
      <w:r w:rsidR="002A20D6">
        <w:t>častěji,</w:t>
      </w:r>
      <w:r w:rsidR="000D5307" w:rsidRPr="00B519EB">
        <w:t xml:space="preserve"> </w:t>
      </w:r>
      <w:r w:rsidR="002A20D6">
        <w:t>než v jakém období předpokládá indexaci</w:t>
      </w:r>
      <w:r w:rsidR="000D5307" w:rsidRPr="00B519EB">
        <w:t xml:space="preserve"> příslušné nákladové polož</w:t>
      </w:r>
      <w:r w:rsidR="002A20D6">
        <w:t>ky</w:t>
      </w:r>
      <w:r w:rsidR="000D5307" w:rsidRPr="00B519EB">
        <w:t xml:space="preserve"> příloh</w:t>
      </w:r>
      <w:r w:rsidR="002A20D6">
        <w:t>a</w:t>
      </w:r>
      <w:r w:rsidR="000D5307" w:rsidRPr="00B519EB">
        <w:t xml:space="preserve"> č. 6</w:t>
      </w:r>
      <w:r w:rsidR="000D5307">
        <w:t xml:space="preserve"> této Smlouvy</w:t>
      </w:r>
      <w:r w:rsidR="002A20D6">
        <w:t xml:space="preserve">, může dojít ke </w:t>
      </w:r>
      <w:r w:rsidR="00C35C6A">
        <w:t>zkrácení období indexace. Za situace, kdy by byl ze strany Českého statistického úřadu</w:t>
      </w:r>
      <w:r w:rsidR="00E733D1">
        <w:t xml:space="preserve"> (dále jen „</w:t>
      </w:r>
      <w:r w:rsidR="00E733D1" w:rsidRPr="00070C42">
        <w:rPr>
          <w:b/>
          <w:bCs/>
        </w:rPr>
        <w:t>ČSÚ</w:t>
      </w:r>
      <w:r w:rsidR="00E733D1">
        <w:t>“)</w:t>
      </w:r>
      <w:r w:rsidR="00C35C6A">
        <w:t xml:space="preserve"> nebo jiné obdobn</w:t>
      </w:r>
      <w:r w:rsidR="00E733D1">
        <w:t>ě</w:t>
      </w:r>
      <w:r w:rsidR="00C35C6A">
        <w:t xml:space="preserve"> </w:t>
      </w:r>
      <w:r w:rsidR="00E733D1">
        <w:t>významné instituce</w:t>
      </w:r>
      <w:r w:rsidR="00C35C6A">
        <w:t xml:space="preserve"> zaveden nový index, který by více odpovídal </w:t>
      </w:r>
      <w:r w:rsidR="00C35C6A" w:rsidRPr="00B519EB">
        <w:t xml:space="preserve">změnám nákladů </w:t>
      </w:r>
      <w:r w:rsidR="00C35C6A">
        <w:t xml:space="preserve">v příslušné nákladové položce </w:t>
      </w:r>
      <w:r w:rsidR="00C35C6A" w:rsidRPr="00B519EB">
        <w:t>v</w:t>
      </w:r>
      <w:r w:rsidR="00C35C6A">
        <w:t> </w:t>
      </w:r>
      <w:r w:rsidR="00C35C6A" w:rsidRPr="00B519EB">
        <w:t>čase</w:t>
      </w:r>
      <w:r w:rsidR="00C35C6A">
        <w:t xml:space="preserve"> (</w:t>
      </w:r>
      <w:r w:rsidR="00E733D1" w:rsidRPr="00E733D1">
        <w:t xml:space="preserve">např. </w:t>
      </w:r>
      <w:r w:rsidR="00E733D1">
        <w:t>na</w:t>
      </w:r>
      <w:r w:rsidR="00E733D1" w:rsidRPr="00E733D1">
        <w:t xml:space="preserve">místo </w:t>
      </w:r>
      <w:r w:rsidR="00E733D1">
        <w:t xml:space="preserve">oborových mezd v odvětví </w:t>
      </w:r>
      <w:r w:rsidR="00E733D1" w:rsidRPr="00E733D1">
        <w:t xml:space="preserve">Doprava a skladování zavede ČSÚ index </w:t>
      </w:r>
      <w:r w:rsidR="00E733D1">
        <w:t xml:space="preserve">pouze pro odvětví </w:t>
      </w:r>
      <w:r w:rsidR="00E733D1" w:rsidRPr="00E733D1">
        <w:t>Doprava)</w:t>
      </w:r>
      <w:r w:rsidR="00E733D1">
        <w:t xml:space="preserve">, </w:t>
      </w:r>
      <w:r w:rsidR="00E733D1" w:rsidRPr="00B519EB">
        <w:t xml:space="preserve">zavazují se </w:t>
      </w:r>
      <w:r w:rsidR="00E733D1">
        <w:t xml:space="preserve">smluvní </w:t>
      </w:r>
      <w:r w:rsidR="00E733D1" w:rsidRPr="00B519EB">
        <w:t xml:space="preserve">strany vstoupit v jednání </w:t>
      </w:r>
      <w:r w:rsidR="00E733D1">
        <w:t>za účelem</w:t>
      </w:r>
      <w:r w:rsidR="00E733D1" w:rsidRPr="00B519EB">
        <w:t xml:space="preserve"> nahradit </w:t>
      </w:r>
      <w:r w:rsidR="00E733D1">
        <w:t xml:space="preserve">příslušný </w:t>
      </w:r>
      <w:r w:rsidR="00E733D1" w:rsidRPr="00B519EB">
        <w:t xml:space="preserve">index </w:t>
      </w:r>
      <w:r w:rsidR="00E733D1">
        <w:t xml:space="preserve">tímto </w:t>
      </w:r>
      <w:r w:rsidR="00E733D1" w:rsidRPr="00B519EB">
        <w:t>jiným indexem více odpovídajícím změnám těchto nákladů v</w:t>
      </w:r>
      <w:r w:rsidR="00E733D1">
        <w:t> </w:t>
      </w:r>
      <w:r w:rsidR="00E733D1" w:rsidRPr="00B519EB">
        <w:t>čase</w:t>
      </w:r>
      <w:r w:rsidR="00E733D1">
        <w:t>.</w:t>
      </w:r>
    </w:p>
    <w:p w14:paraId="40551BF7" w14:textId="5023E50B" w:rsidR="00C34393" w:rsidRDefault="00C34393" w:rsidP="00B81BE2">
      <w:pPr>
        <w:pStyle w:val="Odstavec1"/>
        <w:tabs>
          <w:tab w:val="clear" w:pos="644"/>
        </w:tabs>
        <w:ind w:left="567" w:hanging="567"/>
      </w:pPr>
      <w:r w:rsidRPr="00C34393">
        <w:t>Veškeré cenové údaje uvedené v této Smlouvě budou počítány jako ceny bez DPH. V případě změny právních předpisů bude k údajům připočtena DPH v souladu s právními předpisy.</w:t>
      </w:r>
    </w:p>
    <w:p w14:paraId="06721050" w14:textId="77777777" w:rsidR="00E522B4" w:rsidRPr="00AD0880" w:rsidRDefault="00E522B4" w:rsidP="002A2840">
      <w:pPr>
        <w:pStyle w:val="slo"/>
        <w:keepNext/>
        <w:spacing w:before="360"/>
        <w:ind w:left="567"/>
      </w:pPr>
      <w:r w:rsidRPr="00AD0880">
        <w:t>Článek VIII</w:t>
      </w:r>
    </w:p>
    <w:p w14:paraId="60E87273" w14:textId="77777777" w:rsidR="00ED428B" w:rsidRPr="00AD0880" w:rsidRDefault="00E522B4" w:rsidP="002A2840">
      <w:pPr>
        <w:pStyle w:val="lnekIbezsla"/>
        <w:keepNext/>
        <w:numPr>
          <w:ilvl w:val="0"/>
          <w:numId w:val="0"/>
        </w:numPr>
        <w:tabs>
          <w:tab w:val="num" w:pos="1637"/>
        </w:tabs>
        <w:spacing w:before="0"/>
        <w:ind w:left="567"/>
      </w:pPr>
      <w:r w:rsidRPr="00AD0880">
        <w:t xml:space="preserve">Zavedení </w:t>
      </w:r>
      <w:r w:rsidR="009D03B6">
        <w:t>O</w:t>
      </w:r>
      <w:r w:rsidRPr="00AD0880">
        <w:t xml:space="preserve">perativní zálohy, </w:t>
      </w:r>
      <w:r w:rsidR="009D03B6">
        <w:t>stanovení</w:t>
      </w:r>
      <w:r w:rsidR="009D03B6" w:rsidRPr="00AD0880">
        <w:t xml:space="preserve"> </w:t>
      </w:r>
      <w:r w:rsidRPr="00AD0880">
        <w:t xml:space="preserve">ceny za </w:t>
      </w:r>
      <w:r w:rsidR="00FF2829">
        <w:t>O</w:t>
      </w:r>
      <w:r w:rsidRPr="00AD0880">
        <w:t>perativní zálohu, platby od ostatních dopravců v</w:t>
      </w:r>
      <w:r w:rsidR="00352E5F">
        <w:t> </w:t>
      </w:r>
      <w:r w:rsidRPr="00AD0880">
        <w:t>PID</w:t>
      </w:r>
      <w:r w:rsidR="00352E5F">
        <w:t xml:space="preserve"> akceptují</w:t>
      </w:r>
      <w:r w:rsidR="00641A47">
        <w:t>cích</w:t>
      </w:r>
      <w:r w:rsidR="00352E5F">
        <w:t xml:space="preserve"> </w:t>
      </w:r>
      <w:r w:rsidR="00641A47">
        <w:t>Operativní</w:t>
      </w:r>
      <w:r w:rsidR="00352E5F">
        <w:t xml:space="preserve"> zálohu</w:t>
      </w:r>
      <w:r w:rsidRPr="00AD0880">
        <w:t xml:space="preserve"> a další podmínky této vyhrazené změny </w:t>
      </w:r>
      <w:r w:rsidR="007375A1" w:rsidRPr="00AD0880">
        <w:t>S</w:t>
      </w:r>
      <w:r w:rsidRPr="00AD0880">
        <w:t xml:space="preserve">mlouvy </w:t>
      </w:r>
    </w:p>
    <w:p w14:paraId="507B981E" w14:textId="77777777" w:rsidR="00653EFD" w:rsidRDefault="008403CD">
      <w:pPr>
        <w:pStyle w:val="Odstavec1"/>
        <w:numPr>
          <w:ilvl w:val="1"/>
          <w:numId w:val="11"/>
        </w:numPr>
        <w:tabs>
          <w:tab w:val="clear" w:pos="644"/>
        </w:tabs>
        <w:ind w:left="567" w:hanging="567"/>
      </w:pPr>
      <w:r w:rsidRPr="008403CD">
        <w:t>Operativní záloha je určena pro operativní krytí výpadků, a to i za jiné dopravce ve svazcích stanovených Objednatelem</w:t>
      </w:r>
      <w:r w:rsidR="00654856">
        <w:t>,</w:t>
      </w:r>
      <w:r w:rsidRPr="008403CD">
        <w:t xml:space="preserve"> v období, než se dopravci ze stanovených </w:t>
      </w:r>
      <w:r w:rsidR="00731E8E">
        <w:t>L</w:t>
      </w:r>
      <w:r w:rsidRPr="008403CD">
        <w:t xml:space="preserve">inek podaří na výkon doplnit svoje vozidlo provozní zálohy. Současně vozidla </w:t>
      </w:r>
      <w:r w:rsidR="00FF2829">
        <w:t>O</w:t>
      </w:r>
      <w:r w:rsidRPr="008403CD">
        <w:t xml:space="preserve">perativních záloh budou využívána při vzniku operativní náhradní autobusové dopravy při </w:t>
      </w:r>
      <w:r w:rsidRPr="00AC6A52">
        <w:t>mimořádných situacích na železnici, kde je zapotřebí urychleně a nečekaně reagovat (stržená trolej, porucha koleje, srážka s osobou nebo vozidlem atd. – tj. situace, při nichž je náhle zastaven nebo výrazně omezen železniční provoz)</w:t>
      </w:r>
      <w:r w:rsidR="006D33CC" w:rsidRPr="00AC6A52">
        <w:t>.</w:t>
      </w:r>
      <w:r w:rsidR="00982643" w:rsidRPr="00AC6A52">
        <w:t xml:space="preserve"> </w:t>
      </w:r>
      <w:r w:rsidR="009841DF" w:rsidRPr="00AC6A52">
        <w:t xml:space="preserve">Objednatel si vyhrazuje právo </w:t>
      </w:r>
      <w:r w:rsidR="00D930AF" w:rsidRPr="00AC6A52">
        <w:t xml:space="preserve">požádat </w:t>
      </w:r>
      <w:r w:rsidR="00E109D5" w:rsidRPr="00AC6A52">
        <w:t>D</w:t>
      </w:r>
      <w:r w:rsidR="009841DF" w:rsidRPr="00AC6A52">
        <w:t xml:space="preserve">opravce </w:t>
      </w:r>
      <w:r w:rsidR="00D930AF" w:rsidRPr="00AC6A52">
        <w:t>o</w:t>
      </w:r>
      <w:r w:rsidR="00D930AF">
        <w:t xml:space="preserve"> kalkulaci nákladů na zajištění Operativní zálohy</w:t>
      </w:r>
      <w:r w:rsidR="0071151B">
        <w:t xml:space="preserve"> včetně převedení na hodinu zálohy</w:t>
      </w:r>
      <w:r w:rsidR="00D930AF">
        <w:t xml:space="preserve">. Objednatel je oprávněn stejným postupem požádat o kalkulaci nákladů na </w:t>
      </w:r>
      <w:r w:rsidR="009841DF" w:rsidRPr="00AD0880">
        <w:t xml:space="preserve">zajištění </w:t>
      </w:r>
      <w:r w:rsidR="00D1132E">
        <w:t xml:space="preserve">Operativní zálohy </w:t>
      </w:r>
      <w:r w:rsidR="00D930AF" w:rsidRPr="002D4658">
        <w:t>i jiného/jiné dopravce</w:t>
      </w:r>
      <w:r w:rsidR="00D930AF">
        <w:t xml:space="preserve"> tak</w:t>
      </w:r>
      <w:r w:rsidR="003157E6">
        <w:t>,</w:t>
      </w:r>
      <w:r w:rsidR="00D930AF">
        <w:t xml:space="preserve"> aby s péčí řádného hospodáře </w:t>
      </w:r>
      <w:r w:rsidR="00835665">
        <w:t xml:space="preserve">zajistil </w:t>
      </w:r>
      <w:r w:rsidR="00D930AF">
        <w:t>Operativní zálohy t</w:t>
      </w:r>
      <w:r w:rsidR="003157E6">
        <w:t>ěch</w:t>
      </w:r>
      <w:r w:rsidR="00D930AF">
        <w:t xml:space="preserve"> z dopravců, kteří zajišťují </w:t>
      </w:r>
      <w:r w:rsidR="003157E6">
        <w:t>dopravní obslužnost</w:t>
      </w:r>
      <w:r w:rsidR="00D930AF">
        <w:t xml:space="preserve"> v dotčen</w:t>
      </w:r>
      <w:r w:rsidR="00835665">
        <w:t>ých</w:t>
      </w:r>
      <w:r w:rsidR="00D930AF">
        <w:t xml:space="preserve"> oblast</w:t>
      </w:r>
      <w:r w:rsidR="00835665">
        <w:t>ech</w:t>
      </w:r>
      <w:r w:rsidR="00D930AF">
        <w:t xml:space="preserve"> stanovených svazků, pro které bude Operativní záloha využívána. Na pokyn Objednatele je Dopravce povinen zajistit</w:t>
      </w:r>
      <w:r w:rsidR="00D930AF" w:rsidRPr="002D4658">
        <w:t xml:space="preserve"> </w:t>
      </w:r>
      <w:r w:rsidR="009841DF" w:rsidRPr="00AD0880">
        <w:t xml:space="preserve">Operativní </w:t>
      </w:r>
      <w:r w:rsidR="00D930AF" w:rsidRPr="00AD0880">
        <w:t>záloh</w:t>
      </w:r>
      <w:r w:rsidR="00D930AF">
        <w:t>u</w:t>
      </w:r>
      <w:r w:rsidR="00D930AF" w:rsidRPr="00AD0880">
        <w:t xml:space="preserve"> </w:t>
      </w:r>
      <w:r w:rsidR="00653EFD" w:rsidRPr="00AD0880">
        <w:t>(autobus v pohotovosti s řidičem) v max. vzdálenosti 2 km od</w:t>
      </w:r>
      <w:r w:rsidR="00212F18">
        <w:t xml:space="preserve"> </w:t>
      </w:r>
      <w:r w:rsidR="00E109D5">
        <w:t>O</w:t>
      </w:r>
      <w:r w:rsidR="00212F18">
        <w:t>bjednatelem</w:t>
      </w:r>
      <w:r w:rsidR="00653EFD" w:rsidRPr="00AD0880">
        <w:t xml:space="preserve"> </w:t>
      </w:r>
      <w:r w:rsidR="009D03B6">
        <w:t>stanovené</w:t>
      </w:r>
      <w:r w:rsidR="00653EFD" w:rsidRPr="00AD0880">
        <w:t xml:space="preserve"> lokality.</w:t>
      </w:r>
    </w:p>
    <w:p w14:paraId="308797C8" w14:textId="77777777" w:rsidR="00AD0880" w:rsidRPr="00AD0880" w:rsidRDefault="00654856">
      <w:pPr>
        <w:pStyle w:val="Odstavec1"/>
        <w:numPr>
          <w:ilvl w:val="1"/>
          <w:numId w:val="11"/>
        </w:numPr>
        <w:tabs>
          <w:tab w:val="clear" w:pos="644"/>
        </w:tabs>
        <w:ind w:left="567" w:hanging="567"/>
      </w:pPr>
      <w:r>
        <w:t>Zavedení Operativní zálohy</w:t>
      </w:r>
      <w:r w:rsidR="00AD0880" w:rsidRPr="00AD0880">
        <w:t xml:space="preserve"> dle předchozího odstavce tohoto článku </w:t>
      </w:r>
      <w:r>
        <w:t>S</w:t>
      </w:r>
      <w:r w:rsidRPr="00AD0880">
        <w:t xml:space="preserve">mlouvy </w:t>
      </w:r>
      <w:r w:rsidR="00AD0880" w:rsidRPr="00AD0880">
        <w:t xml:space="preserve">bude </w:t>
      </w:r>
      <w:r w:rsidRPr="00AD0880">
        <w:t>podmíněn</w:t>
      </w:r>
      <w:r>
        <w:t>o</w:t>
      </w:r>
      <w:r w:rsidRPr="00AD0880">
        <w:t xml:space="preserve"> </w:t>
      </w:r>
      <w:r w:rsidR="009D03B6">
        <w:t>rozhodnutím</w:t>
      </w:r>
      <w:r w:rsidR="00AD0880" w:rsidRPr="00AD0880">
        <w:t xml:space="preserve"> v orgánech HMP </w:t>
      </w:r>
      <w:r w:rsidR="00212F18">
        <w:t>a současn</w:t>
      </w:r>
      <w:r w:rsidR="00E109D5">
        <w:t>ě</w:t>
      </w:r>
      <w:r w:rsidR="00212F18">
        <w:t xml:space="preserve"> </w:t>
      </w:r>
      <w:proofErr w:type="spellStart"/>
      <w:r w:rsidR="00212F18">
        <w:t>SčK</w:t>
      </w:r>
      <w:proofErr w:type="spellEnd"/>
      <w:r w:rsidR="00212F18">
        <w:t xml:space="preserve"> </w:t>
      </w:r>
      <w:r w:rsidR="00AD0880" w:rsidRPr="00AD0880">
        <w:t xml:space="preserve">a bude </w:t>
      </w:r>
      <w:r w:rsidR="004F04D9" w:rsidRPr="00AD0880">
        <w:t>proveden</w:t>
      </w:r>
      <w:r w:rsidR="004F04D9">
        <w:t>o</w:t>
      </w:r>
      <w:r w:rsidR="004F04D9" w:rsidRPr="00AD0880">
        <w:t xml:space="preserve"> </w:t>
      </w:r>
      <w:r w:rsidR="00AD0880" w:rsidRPr="00AD0880">
        <w:t>zejména s ohledem na následující důvody:</w:t>
      </w:r>
    </w:p>
    <w:p w14:paraId="5CD6A82D" w14:textId="77777777" w:rsidR="00CB4F30" w:rsidRPr="00AD0880" w:rsidRDefault="00CB4F30">
      <w:pPr>
        <w:pStyle w:val="Odstavec1"/>
        <w:numPr>
          <w:ilvl w:val="2"/>
          <w:numId w:val="30"/>
        </w:numPr>
        <w:tabs>
          <w:tab w:val="clear" w:pos="1440"/>
        </w:tabs>
        <w:ind w:left="2127" w:hanging="426"/>
      </w:pPr>
      <w:r>
        <w:lastRenderedPageBreak/>
        <w:t>krátkodobá změna přepravních potřeb na území PID a v přilehlých regionech;</w:t>
      </w:r>
    </w:p>
    <w:p w14:paraId="31FE9BFE" w14:textId="77777777" w:rsidR="009D03B6" w:rsidRDefault="00AD0880">
      <w:pPr>
        <w:pStyle w:val="Odstavec1"/>
        <w:numPr>
          <w:ilvl w:val="2"/>
          <w:numId w:val="30"/>
        </w:numPr>
        <w:tabs>
          <w:tab w:val="clear" w:pos="1440"/>
        </w:tabs>
        <w:ind w:left="2127" w:hanging="426"/>
      </w:pPr>
      <w:r>
        <w:t xml:space="preserve">významné </w:t>
      </w:r>
      <w:r w:rsidRPr="00AD0880">
        <w:t>riziko dlouhodobější</w:t>
      </w:r>
      <w:r>
        <w:t>ch</w:t>
      </w:r>
      <w:r w:rsidRPr="00AD0880">
        <w:t xml:space="preserve"> dopravní</w:t>
      </w:r>
      <w:r>
        <w:t>ch</w:t>
      </w:r>
      <w:r w:rsidRPr="00AD0880">
        <w:t xml:space="preserve"> omezení nebo výluk</w:t>
      </w:r>
      <w:r w:rsidR="009D03B6">
        <w:t xml:space="preserve"> v následném období</w:t>
      </w:r>
      <w:r w:rsidRPr="00AD0880">
        <w:t>;</w:t>
      </w:r>
    </w:p>
    <w:p w14:paraId="0FB32A5B" w14:textId="77777777" w:rsidR="009D03B6" w:rsidRDefault="009D03B6">
      <w:pPr>
        <w:pStyle w:val="Odstavec1"/>
        <w:numPr>
          <w:ilvl w:val="2"/>
          <w:numId w:val="30"/>
        </w:numPr>
        <w:tabs>
          <w:tab w:val="clear" w:pos="1440"/>
        </w:tabs>
        <w:ind w:left="2127" w:hanging="426"/>
      </w:pPr>
      <w:r>
        <w:t xml:space="preserve">dlouhodobá ekonomická efektivita a účelnost nákladů na zajištění Operativní zálohy z pohledu </w:t>
      </w:r>
      <w:r w:rsidR="00783525">
        <w:t>O</w:t>
      </w:r>
      <w:r>
        <w:t xml:space="preserve">bjednatele. </w:t>
      </w:r>
    </w:p>
    <w:p w14:paraId="676C98AF" w14:textId="77777777" w:rsidR="00AD0880" w:rsidRPr="00AD0880" w:rsidRDefault="001748D5" w:rsidP="0048363D">
      <w:pPr>
        <w:pStyle w:val="Odstavec1"/>
        <w:numPr>
          <w:ilvl w:val="0"/>
          <w:numId w:val="0"/>
        </w:numPr>
        <w:ind w:left="567"/>
      </w:pPr>
      <w:r w:rsidRPr="00AD0880">
        <w:t>Objednatel bude v tomto směru vycházet</w:t>
      </w:r>
      <w:r w:rsidR="00A26FC9">
        <w:t xml:space="preserve"> zejména</w:t>
      </w:r>
      <w:r w:rsidRPr="00AD0880">
        <w:t xml:space="preserve"> z</w:t>
      </w:r>
      <w:r>
        <w:t> ekonomicko-provozní</w:t>
      </w:r>
      <w:r w:rsidRPr="00AD0880">
        <w:t> analýzy (přepravních průzkumů</w:t>
      </w:r>
      <w:r>
        <w:t xml:space="preserve"> a ekonomických analýz</w:t>
      </w:r>
      <w:r w:rsidRPr="00AD0880">
        <w:t>) při současném zohlednění požadavků městských částí</w:t>
      </w:r>
      <w:r>
        <w:t>,</w:t>
      </w:r>
      <w:r w:rsidRPr="00AD0880">
        <w:t xml:space="preserve"> </w:t>
      </w:r>
      <w:r>
        <w:t xml:space="preserve">dotčených obcí, </w:t>
      </w:r>
      <w:r w:rsidRPr="00AD0880">
        <w:t xml:space="preserve">cestujících, resp. na základě projednání a schválení v orgánech </w:t>
      </w:r>
      <w:r>
        <w:t xml:space="preserve">HMP a </w:t>
      </w:r>
      <w:proofErr w:type="spellStart"/>
      <w:r>
        <w:t>SčK</w:t>
      </w:r>
      <w:proofErr w:type="spellEnd"/>
      <w:r w:rsidR="00AD0880" w:rsidRPr="00AD0880">
        <w:t xml:space="preserve">. </w:t>
      </w:r>
      <w:r w:rsidR="00AD0880">
        <w:t xml:space="preserve"> </w:t>
      </w:r>
    </w:p>
    <w:p w14:paraId="4C2A512F" w14:textId="5278A854" w:rsidR="00F55B38" w:rsidRPr="00AD0880" w:rsidRDefault="00203656">
      <w:pPr>
        <w:pStyle w:val="Odstavec1"/>
        <w:numPr>
          <w:ilvl w:val="1"/>
          <w:numId w:val="11"/>
        </w:numPr>
        <w:tabs>
          <w:tab w:val="clear" w:pos="644"/>
        </w:tabs>
        <w:ind w:left="567" w:hanging="567"/>
      </w:pPr>
      <w:r>
        <w:t xml:space="preserve">Požadavek na </w:t>
      </w:r>
      <w:r w:rsidR="004F04D9">
        <w:t xml:space="preserve">zavedení </w:t>
      </w:r>
      <w:r>
        <w:t>O</w:t>
      </w:r>
      <w:r w:rsidR="00EF276E" w:rsidRPr="00AD0880">
        <w:t xml:space="preserve">perativní zálohy bude stanoven </w:t>
      </w:r>
      <w:r w:rsidR="00EF276E" w:rsidRPr="00AA66E2">
        <w:t>Objednatelem na dobu minimálně jednoho roku. Objedna</w:t>
      </w:r>
      <w:r w:rsidRPr="00AA66E2">
        <w:t>tel musí požadavek na O</w:t>
      </w:r>
      <w:r w:rsidR="00EF276E" w:rsidRPr="00AA66E2">
        <w:t>perativní zálohu</w:t>
      </w:r>
      <w:r w:rsidR="00547CF4" w:rsidRPr="00AA66E2">
        <w:t xml:space="preserve"> (typ použitého</w:t>
      </w:r>
      <w:r w:rsidR="00547CF4" w:rsidRPr="00AD0880">
        <w:t xml:space="preserve"> vozidla)</w:t>
      </w:r>
      <w:r w:rsidR="00EF276E" w:rsidRPr="00AD0880">
        <w:t xml:space="preserve"> </w:t>
      </w:r>
      <w:r w:rsidR="004F04D9">
        <w:t>D</w:t>
      </w:r>
      <w:r w:rsidR="004F04D9" w:rsidRPr="00AD0880">
        <w:t xml:space="preserve">opravci </w:t>
      </w:r>
      <w:r w:rsidR="00EF276E" w:rsidRPr="00AD0880">
        <w:t>oznámit minimálně 7 měsíců předem</w:t>
      </w:r>
      <w:r w:rsidR="00560113">
        <w:t xml:space="preserve"> </w:t>
      </w:r>
      <w:r w:rsidR="00560113" w:rsidRPr="00560113">
        <w:t>(pokud se smluvní strany nedohodnou jinak, zejména s ohledem na zajištění potřebného vozidla)</w:t>
      </w:r>
      <w:r w:rsidR="00EF276E" w:rsidRPr="00AD0880">
        <w:t>, včetně stanovení provozní doby</w:t>
      </w:r>
      <w:r w:rsidR="007375A1" w:rsidRPr="00AD0880">
        <w:t xml:space="preserve"> a </w:t>
      </w:r>
      <w:r w:rsidR="00CF5BEA">
        <w:t>oblasti</w:t>
      </w:r>
      <w:r w:rsidR="007375A1" w:rsidRPr="00AD0880">
        <w:t>, kde bude Operativní záloha nasazována</w:t>
      </w:r>
      <w:r w:rsidR="00D12F30">
        <w:t xml:space="preserve">, přičemž tyto mohou být i v průběhu trvání Operativní zálohy </w:t>
      </w:r>
      <w:r w:rsidR="00D12F30" w:rsidRPr="00AC6A52">
        <w:t>měněny (navýšeny i sníženy)</w:t>
      </w:r>
      <w:r w:rsidR="00C76B46" w:rsidRPr="00AC6A52">
        <w:t xml:space="preserve"> po dohodě smluvních stran</w:t>
      </w:r>
      <w:r w:rsidR="00642D01" w:rsidRPr="00AC6A52">
        <w:t>,</w:t>
      </w:r>
      <w:r w:rsidR="00D12F30" w:rsidRPr="00AC6A52">
        <w:t xml:space="preserve"> </w:t>
      </w:r>
      <w:r w:rsidR="00642D01" w:rsidRPr="00AC6A52">
        <w:t>přičemž náklady budou upraveny postupem pro kalkulaci nákladů Operativní zálohy</w:t>
      </w:r>
      <w:r w:rsidR="007375A1" w:rsidRPr="00AC6A52">
        <w:t>.</w:t>
      </w:r>
      <w:r w:rsidR="001330D6" w:rsidRPr="00AC6A52">
        <w:t xml:space="preserve"> </w:t>
      </w:r>
      <w:r w:rsidR="00CF5BEA" w:rsidRPr="00AC6A52">
        <w:t>Dopravce</w:t>
      </w:r>
      <w:r w:rsidR="001330D6" w:rsidRPr="00AC6A52">
        <w:t xml:space="preserve"> může </w:t>
      </w:r>
      <w:r w:rsidR="00CF5BEA" w:rsidRPr="00AC6A52">
        <w:t xml:space="preserve">v rámci Operativní zálohy obsluhovat </w:t>
      </w:r>
      <w:r w:rsidR="001330D6" w:rsidRPr="00AC6A52">
        <w:t xml:space="preserve">i </w:t>
      </w:r>
      <w:r w:rsidR="001D4D41">
        <w:t>L</w:t>
      </w:r>
      <w:r w:rsidR="001330D6" w:rsidRPr="00AC6A52">
        <w:t>inky jiných dopravců v systému PID a linky</w:t>
      </w:r>
      <w:r w:rsidR="00852797" w:rsidRPr="00AC6A52">
        <w:t xml:space="preserve"> veřejné drážní osobní dopravy</w:t>
      </w:r>
      <w:r w:rsidR="001330D6" w:rsidRPr="00AC6A52">
        <w:t>.</w:t>
      </w:r>
      <w:r w:rsidR="00783525" w:rsidRPr="00AC6A52">
        <w:t xml:space="preserve"> Objednatel stanoví maximální dobu možného využití Operativní zálohy pro konkrétní svazky s tím, že</w:t>
      </w:r>
      <w:r w:rsidR="00783525">
        <w:t xml:space="preserve"> dispečink PID je v odůvodněných případech oprávněn rozhodnout o</w:t>
      </w:r>
      <w:r w:rsidR="007A6117">
        <w:t> </w:t>
      </w:r>
      <w:r w:rsidR="00783525">
        <w:t xml:space="preserve">prodloužení </w:t>
      </w:r>
      <w:r w:rsidR="001C1649">
        <w:t xml:space="preserve">na nezbytně nutnou dobu v daný pracovní den. </w:t>
      </w:r>
      <w:r w:rsidR="00783525">
        <w:t xml:space="preserve"> </w:t>
      </w:r>
    </w:p>
    <w:p w14:paraId="0E79493A" w14:textId="77777777" w:rsidR="00EF276E" w:rsidRPr="00AD0880" w:rsidRDefault="00F55B38">
      <w:pPr>
        <w:pStyle w:val="Odstavec1"/>
        <w:numPr>
          <w:ilvl w:val="1"/>
          <w:numId w:val="11"/>
        </w:numPr>
        <w:tabs>
          <w:tab w:val="clear" w:pos="644"/>
        </w:tabs>
        <w:ind w:left="567" w:hanging="567"/>
      </w:pPr>
      <w:r w:rsidRPr="00AD0880">
        <w:t>Realiz</w:t>
      </w:r>
      <w:r w:rsidR="008A5B1A" w:rsidRPr="00AD0880">
        <w:t>a</w:t>
      </w:r>
      <w:r w:rsidRPr="00AD0880">
        <w:t xml:space="preserve">cí </w:t>
      </w:r>
      <w:r w:rsidR="001748D5">
        <w:t xml:space="preserve">ani akceptací </w:t>
      </w:r>
      <w:r w:rsidRPr="00AD0880">
        <w:t xml:space="preserve">vyhrazené změny Operativní zálohy </w:t>
      </w:r>
      <w:r w:rsidR="008A5B1A" w:rsidRPr="00AD0880">
        <w:t xml:space="preserve">není </w:t>
      </w:r>
      <w:r w:rsidR="001748D5">
        <w:t>D</w:t>
      </w:r>
      <w:r w:rsidR="001748D5" w:rsidRPr="00AD0880">
        <w:t xml:space="preserve">opravce </w:t>
      </w:r>
      <w:r w:rsidR="008A5B1A" w:rsidRPr="00AD0880">
        <w:t>zproštěn povinnost</w:t>
      </w:r>
      <w:r w:rsidR="00925EE6">
        <w:t>i</w:t>
      </w:r>
      <w:r w:rsidR="008A5B1A" w:rsidRPr="00AD0880">
        <w:t xml:space="preserve"> držet své vlastní provozní zálohy</w:t>
      </w:r>
      <w:r w:rsidR="006E3C09" w:rsidRPr="00AD0880">
        <w:t xml:space="preserve">. </w:t>
      </w:r>
      <w:r w:rsidR="00816BED" w:rsidRPr="00AD0880">
        <w:t xml:space="preserve">O použití Operativní zálohy je oprávněn rozhodnout pouze dispečink PID. </w:t>
      </w:r>
      <w:r w:rsidR="006E3C09" w:rsidRPr="00AD0880">
        <w:t>Z</w:t>
      </w:r>
      <w:r w:rsidR="008A5B1A" w:rsidRPr="00AD0880">
        <w:t xml:space="preserve">neužití Operativní zálohy na zajištění vlastní </w:t>
      </w:r>
      <w:r w:rsidR="000448D8">
        <w:t xml:space="preserve">provozní </w:t>
      </w:r>
      <w:r w:rsidR="008A5B1A" w:rsidRPr="00AD0880">
        <w:t>zálohy bez pokynu dispečinku PID podléhá sankci dle přílohy č. 12 této Smlouvy.</w:t>
      </w:r>
      <w:r w:rsidR="00EF276E" w:rsidRPr="00AD0880">
        <w:t xml:space="preserve"> </w:t>
      </w:r>
    </w:p>
    <w:p w14:paraId="5DFADEAE" w14:textId="39B6C84D" w:rsidR="00EF276E" w:rsidRPr="00AD0880" w:rsidRDefault="00EF276E">
      <w:pPr>
        <w:pStyle w:val="Odstavec1"/>
        <w:numPr>
          <w:ilvl w:val="1"/>
          <w:numId w:val="11"/>
        </w:numPr>
        <w:tabs>
          <w:tab w:val="clear" w:pos="644"/>
        </w:tabs>
        <w:ind w:left="567" w:hanging="567"/>
      </w:pPr>
      <w:r w:rsidRPr="00AD0880">
        <w:t>Dopravce</w:t>
      </w:r>
      <w:r w:rsidR="001C731D">
        <w:t>, který byl Objednatelem požádán o</w:t>
      </w:r>
      <w:r w:rsidR="001C731D" w:rsidRPr="001C731D">
        <w:rPr>
          <w:sz w:val="20"/>
          <w:szCs w:val="20"/>
        </w:rPr>
        <w:t xml:space="preserve"> </w:t>
      </w:r>
      <w:r w:rsidR="001C731D" w:rsidRPr="001C731D">
        <w:t>kalkulaci nákladů na zajištění Operativní zálohy</w:t>
      </w:r>
      <w:r w:rsidR="000448D8">
        <w:t>,</w:t>
      </w:r>
      <w:r w:rsidR="001C731D" w:rsidRPr="001C731D">
        <w:t xml:space="preserve"> </w:t>
      </w:r>
      <w:r w:rsidRPr="00AD0880">
        <w:t xml:space="preserve">předloží </w:t>
      </w:r>
      <w:r w:rsidR="001330D6">
        <w:t>O</w:t>
      </w:r>
      <w:r w:rsidRPr="00AD0880">
        <w:t xml:space="preserve">bjednateli </w:t>
      </w:r>
      <w:r w:rsidR="0067426D">
        <w:t xml:space="preserve">předběžný </w:t>
      </w:r>
      <w:r w:rsidRPr="00AD0880">
        <w:t xml:space="preserve">výkaz nákladů ve </w:t>
      </w:r>
      <w:r w:rsidR="00312014" w:rsidRPr="00AD0880">
        <w:t xml:space="preserve">struktuře </w:t>
      </w:r>
      <w:r w:rsidR="00B21252">
        <w:t>V</w:t>
      </w:r>
      <w:r w:rsidR="00312014" w:rsidRPr="00AD0880">
        <w:t>yhlášky č. 296/2010 Sb. dle přílohy č. 2 této vyhlášky</w:t>
      </w:r>
      <w:r w:rsidRPr="00AD0880">
        <w:t xml:space="preserve"> </w:t>
      </w:r>
      <w:r w:rsidR="00547CF4" w:rsidRPr="00AD0880">
        <w:t xml:space="preserve">v cenách roku, v němž dojde k aktivaci takto vyhrazené změny </w:t>
      </w:r>
      <w:r w:rsidR="00BC290E">
        <w:t>S</w:t>
      </w:r>
      <w:r w:rsidR="00547CF4" w:rsidRPr="00AD0880">
        <w:t xml:space="preserve">mlouvy, </w:t>
      </w:r>
      <w:r w:rsidR="00312014" w:rsidRPr="00AD0880">
        <w:t xml:space="preserve">s tím, že </w:t>
      </w:r>
      <w:r w:rsidR="00312014" w:rsidRPr="00D46EC5">
        <w:t>položka na řádku 1</w:t>
      </w:r>
      <w:r w:rsidR="008403CD" w:rsidRPr="00D46EC5">
        <w:t>5</w:t>
      </w:r>
      <w:r w:rsidR="00312014" w:rsidRPr="00D46EC5">
        <w:t xml:space="preserve"> bude</w:t>
      </w:r>
      <w:r w:rsidR="00312014" w:rsidRPr="00AD0880">
        <w:t xml:space="preserve"> rovna 0 a ostatní položky </w:t>
      </w:r>
      <w:r w:rsidR="001330D6">
        <w:t xml:space="preserve">Dopravce </w:t>
      </w:r>
      <w:r w:rsidR="00043D4B">
        <w:t>O</w:t>
      </w:r>
      <w:r w:rsidR="00312014" w:rsidRPr="00AD0880">
        <w:t>bjednateli doloží</w:t>
      </w:r>
      <w:r w:rsidR="00547CF4" w:rsidRPr="00AD0880">
        <w:t xml:space="preserve"> s přihlédnutím např. ke spotřebě PHM – jen dojezd na stanoviště </w:t>
      </w:r>
      <w:r w:rsidR="001748D5">
        <w:t>O</w:t>
      </w:r>
      <w:r w:rsidR="001748D5" w:rsidRPr="00AD0880">
        <w:t xml:space="preserve">perativní </w:t>
      </w:r>
      <w:r w:rsidR="00547CF4" w:rsidRPr="00AD0880">
        <w:t>zálohy nebo přejezdy na údržbu, revizi, čerpání PHM</w:t>
      </w:r>
      <w:r w:rsidR="009C7527" w:rsidRPr="00AD0880">
        <w:t xml:space="preserve"> a jiné </w:t>
      </w:r>
      <w:r w:rsidR="000E3B96">
        <w:t xml:space="preserve">důvody hodné </w:t>
      </w:r>
      <w:r w:rsidR="009C7527" w:rsidRPr="00AD0880">
        <w:t>zřetele.</w:t>
      </w:r>
      <w:r w:rsidR="00312014" w:rsidRPr="00AD0880">
        <w:t xml:space="preserve"> Tyto náklady budou dopravci </w:t>
      </w:r>
      <w:r w:rsidR="00925EE6">
        <w:t xml:space="preserve">– </w:t>
      </w:r>
      <w:r w:rsidR="001748D5">
        <w:t xml:space="preserve">poskytovateli Operativní zálohy </w:t>
      </w:r>
      <w:r w:rsidR="003F0E55">
        <w:t xml:space="preserve">– </w:t>
      </w:r>
      <w:r w:rsidR="00312014" w:rsidRPr="00AD0880">
        <w:t xml:space="preserve">hrazeny </w:t>
      </w:r>
      <w:r w:rsidR="001330D6">
        <w:t>zálo</w:t>
      </w:r>
      <w:r w:rsidR="001330D6" w:rsidRPr="00D46EC5">
        <w:t xml:space="preserve">hově </w:t>
      </w:r>
      <w:r w:rsidR="00312014" w:rsidRPr="00D46EC5">
        <w:t xml:space="preserve">dílem od </w:t>
      </w:r>
      <w:r w:rsidR="00783525" w:rsidRPr="00D46EC5">
        <w:t>O</w:t>
      </w:r>
      <w:r w:rsidR="00312014" w:rsidRPr="00D46EC5">
        <w:t xml:space="preserve">bjednatele a dílem od </w:t>
      </w:r>
      <w:r w:rsidR="00173699">
        <w:t>HMP</w:t>
      </w:r>
      <w:r w:rsidR="00173699" w:rsidRPr="00D46EC5">
        <w:t xml:space="preserve"> </w:t>
      </w:r>
      <w:r w:rsidR="00312014" w:rsidRPr="00D46EC5">
        <w:t>v poměru výk</w:t>
      </w:r>
      <w:r w:rsidR="00312014" w:rsidRPr="00AD0880">
        <w:t xml:space="preserve">onů autobusových a železničních linek na území HMP a </w:t>
      </w:r>
      <w:proofErr w:type="spellStart"/>
      <w:r w:rsidR="00312014" w:rsidRPr="00AD0880">
        <w:t>SčK</w:t>
      </w:r>
      <w:proofErr w:type="spellEnd"/>
      <w:r w:rsidR="00312014" w:rsidRPr="00AD0880">
        <w:t xml:space="preserve"> </w:t>
      </w:r>
      <w:r w:rsidR="0080139C">
        <w:t xml:space="preserve">(pro které je Operativní záloha zřízena) </w:t>
      </w:r>
      <w:r w:rsidR="00312014" w:rsidRPr="00AD0880">
        <w:t>jako záloha na kompenzaci</w:t>
      </w:r>
      <w:r w:rsidR="00925EE6">
        <w:t>. P</w:t>
      </w:r>
      <w:r w:rsidR="001748D5" w:rsidRPr="007F33F2">
        <w:t>říjmy od dopravců, kteří Operativní zálohu využili</w:t>
      </w:r>
      <w:r w:rsidR="001748D5">
        <w:t>, budou mimo nák</w:t>
      </w:r>
      <w:r w:rsidR="001748D5" w:rsidRPr="007F33F2">
        <w:t>l</w:t>
      </w:r>
      <w:r w:rsidR="001748D5">
        <w:t>a</w:t>
      </w:r>
      <w:r w:rsidR="001748D5" w:rsidRPr="007F33F2">
        <w:t xml:space="preserve">dů na PHM započteny do výnosů dopravce </w:t>
      </w:r>
      <w:r w:rsidR="00925EE6">
        <w:t xml:space="preserve">– </w:t>
      </w:r>
      <w:r w:rsidR="001748D5" w:rsidRPr="007F33F2">
        <w:t>poskytovatele Operativní zálohy</w:t>
      </w:r>
      <w:r w:rsidR="00312014" w:rsidRPr="00AD0880">
        <w:t>.</w:t>
      </w:r>
      <w:r w:rsidR="00043D4B">
        <w:t xml:space="preserve"> K</w:t>
      </w:r>
      <w:r w:rsidR="0067426D">
        <w:t> vyhodnocení/v</w:t>
      </w:r>
      <w:r w:rsidR="00043D4B">
        <w:t>yúčtování nákl</w:t>
      </w:r>
      <w:r w:rsidR="0067426D">
        <w:t>a</w:t>
      </w:r>
      <w:r w:rsidR="00043D4B">
        <w:t>d</w:t>
      </w:r>
      <w:r w:rsidR="0067426D">
        <w:t>ů</w:t>
      </w:r>
      <w:r w:rsidR="00043D4B">
        <w:t xml:space="preserve"> na </w:t>
      </w:r>
      <w:r w:rsidR="00203656">
        <w:t>O</w:t>
      </w:r>
      <w:r w:rsidR="00043D4B">
        <w:t>per</w:t>
      </w:r>
      <w:r w:rsidR="0067426D">
        <w:t>a</w:t>
      </w:r>
      <w:r w:rsidR="00043D4B">
        <w:t>tivní zálohu Dopravce se</w:t>
      </w:r>
      <w:r w:rsidR="0067426D">
        <w:t>s</w:t>
      </w:r>
      <w:r w:rsidR="00043D4B">
        <w:t xml:space="preserve">taví a předá </w:t>
      </w:r>
      <w:r w:rsidR="005E6D3A">
        <w:t>O</w:t>
      </w:r>
      <w:r w:rsidR="00043D4B">
        <w:t xml:space="preserve">bjednateli </w:t>
      </w:r>
      <w:r w:rsidR="001748D5">
        <w:t xml:space="preserve">čtvrtletně </w:t>
      </w:r>
      <w:r w:rsidR="00043D4B">
        <w:t>Výkaz skutečných nákladů ve strukt</w:t>
      </w:r>
      <w:r w:rsidR="0067426D">
        <w:t>u</w:t>
      </w:r>
      <w:r w:rsidR="00043D4B">
        <w:t>ře Vyhlášky č. 296/2010 Sb. s vyloučením shodných položek,</w:t>
      </w:r>
      <w:r w:rsidR="0067426D">
        <w:t xml:space="preserve"> které </w:t>
      </w:r>
      <w:r w:rsidR="005E6D3A">
        <w:t>D</w:t>
      </w:r>
      <w:r w:rsidR="0067426D">
        <w:t>op</w:t>
      </w:r>
      <w:r w:rsidR="00043D4B">
        <w:t>r</w:t>
      </w:r>
      <w:r w:rsidR="0067426D">
        <w:t>a</w:t>
      </w:r>
      <w:r w:rsidR="00043D4B">
        <w:t>vce n</w:t>
      </w:r>
      <w:r w:rsidR="0067426D">
        <w:t>e</w:t>
      </w:r>
      <w:r w:rsidR="00043D4B">
        <w:t xml:space="preserve">směl započítat do </w:t>
      </w:r>
      <w:r w:rsidR="0067426D">
        <w:t>předběžného výkazu nákladů.</w:t>
      </w:r>
      <w:r w:rsidR="00547CF4" w:rsidRPr="00AD0880">
        <w:t xml:space="preserve"> V případě, že bude Operativní záloha na pokyn </w:t>
      </w:r>
      <w:r w:rsidR="00852797">
        <w:t>O</w:t>
      </w:r>
      <w:r w:rsidR="00547CF4" w:rsidRPr="00AD0880">
        <w:t xml:space="preserve">bjednatele </w:t>
      </w:r>
      <w:r w:rsidR="009C7527" w:rsidRPr="00AD0880">
        <w:t xml:space="preserve">využita i v </w:t>
      </w:r>
      <w:r w:rsidR="00547CF4" w:rsidRPr="00AD0880">
        <w:t>dalších letech</w:t>
      </w:r>
      <w:r w:rsidR="00925EE6">
        <w:t>,</w:t>
      </w:r>
      <w:r w:rsidR="00547CF4" w:rsidRPr="00AD0880">
        <w:t xml:space="preserve"> bud</w:t>
      </w:r>
      <w:r w:rsidR="0092561C">
        <w:t>ou</w:t>
      </w:r>
      <w:r w:rsidR="00547CF4" w:rsidRPr="00AD0880">
        <w:t xml:space="preserve"> jednotliv</w:t>
      </w:r>
      <w:r w:rsidR="0092561C">
        <w:t>é</w:t>
      </w:r>
      <w:r w:rsidR="00547CF4" w:rsidRPr="00AD0880">
        <w:t xml:space="preserve"> položk</w:t>
      </w:r>
      <w:r w:rsidR="0092561C">
        <w:t xml:space="preserve">y předběžného </w:t>
      </w:r>
      <w:r w:rsidR="0092561C" w:rsidRPr="00C3170F">
        <w:t xml:space="preserve">výkazu nákladů </w:t>
      </w:r>
      <w:r w:rsidR="00547CF4" w:rsidRPr="00C3170F">
        <w:t>indexován</w:t>
      </w:r>
      <w:r w:rsidR="0092561C" w:rsidRPr="00C3170F">
        <w:t>y</w:t>
      </w:r>
      <w:r w:rsidR="00547CF4" w:rsidRPr="00C3170F">
        <w:t xml:space="preserve"> v souladu s přílohou č. 6 této Smlouvy</w:t>
      </w:r>
      <w:r w:rsidR="0092561C" w:rsidRPr="00C3170F">
        <w:t xml:space="preserve"> a postup</w:t>
      </w:r>
      <w:r w:rsidR="0092561C">
        <w:t xml:space="preserve"> vyhodnocení /vyúčtování bude stejný</w:t>
      </w:r>
      <w:r w:rsidR="009C7527" w:rsidRPr="00AD0880">
        <w:t>.</w:t>
      </w:r>
    </w:p>
    <w:p w14:paraId="7C3DA448" w14:textId="57DC52FD" w:rsidR="00547CF4" w:rsidRPr="003219C5" w:rsidRDefault="001C1649">
      <w:pPr>
        <w:pStyle w:val="Odstavec1"/>
        <w:numPr>
          <w:ilvl w:val="1"/>
          <w:numId w:val="11"/>
        </w:numPr>
        <w:tabs>
          <w:tab w:val="clear" w:pos="644"/>
        </w:tabs>
        <w:ind w:left="567" w:hanging="567"/>
      </w:pPr>
      <w:r>
        <w:t>D</w:t>
      </w:r>
      <w:r w:rsidR="00547CF4" w:rsidRPr="00A74B2A">
        <w:t xml:space="preserve">opravce bude zajišťovat </w:t>
      </w:r>
      <w:r w:rsidR="009C7527" w:rsidRPr="00A74B2A">
        <w:t>O</w:t>
      </w:r>
      <w:r w:rsidR="00547CF4" w:rsidRPr="00A74B2A">
        <w:t>perativní zálohu</w:t>
      </w:r>
      <w:r w:rsidR="001330D6" w:rsidRPr="00A74B2A">
        <w:t xml:space="preserve"> maximálně po dobu sta</w:t>
      </w:r>
      <w:r w:rsidR="00A74B2A" w:rsidRPr="00A74B2A">
        <w:t>novenou pro využití O</w:t>
      </w:r>
      <w:r w:rsidR="001330D6" w:rsidRPr="00A74B2A">
        <w:t xml:space="preserve">perativní zálohy </w:t>
      </w:r>
      <w:r w:rsidR="00547CF4" w:rsidRPr="00A74B2A">
        <w:t>za svoje vozidla</w:t>
      </w:r>
      <w:r w:rsidR="00AB3DCB">
        <w:t xml:space="preserve"> </w:t>
      </w:r>
      <w:r w:rsidR="00AB3DCB" w:rsidRPr="00A74B2A">
        <w:t xml:space="preserve">(dobu stanoví Objednatel pro každou lokaci Operativní zálohy individuálně </w:t>
      </w:r>
      <w:r w:rsidR="00AB3DCB">
        <w:t xml:space="preserve">při jejím zavedení s ohledem </w:t>
      </w:r>
      <w:r w:rsidR="00AB3DCB" w:rsidRPr="00A74B2A">
        <w:t>na rozsah zajišťovaných náhrad v systému PID a na linkách veřejné drážní osobní dopravy</w:t>
      </w:r>
      <w:r w:rsidR="00AB3DCB">
        <w:t>)</w:t>
      </w:r>
      <w:r w:rsidR="00925EE6">
        <w:t>. V takovém případě</w:t>
      </w:r>
      <w:r w:rsidR="00547CF4" w:rsidRPr="00A74B2A">
        <w:t xml:space="preserve"> budou </w:t>
      </w:r>
      <w:r w:rsidR="00925EE6">
        <w:t>Dopravci</w:t>
      </w:r>
      <w:r w:rsidR="00925EE6" w:rsidRPr="00A74B2A">
        <w:t xml:space="preserve"> </w:t>
      </w:r>
      <w:r w:rsidR="00547CF4" w:rsidRPr="00A74B2A">
        <w:t xml:space="preserve">uhrazeny tyto výkony </w:t>
      </w:r>
      <w:r w:rsidR="00925EE6">
        <w:t>prostřednictvím</w:t>
      </w:r>
      <w:r w:rsidR="00925EE6" w:rsidRPr="00A74B2A">
        <w:t xml:space="preserve"> </w:t>
      </w:r>
      <w:r w:rsidR="00547CF4" w:rsidRPr="00A74B2A">
        <w:t>CDV</w:t>
      </w:r>
      <w:r w:rsidR="009C7527" w:rsidRPr="00A74B2A">
        <w:t xml:space="preserve"> (tyto výkony se započtou z hlediska ekonomického vyhodnocení jako referenční výkony)</w:t>
      </w:r>
      <w:r w:rsidR="001330D6" w:rsidRPr="00A74B2A">
        <w:t xml:space="preserve"> a CDDV, pokud by celkově objednané výkony přesáhly objem referenčních výkonů</w:t>
      </w:r>
      <w:r>
        <w:t>.</w:t>
      </w:r>
      <w:r w:rsidR="001330D6" w:rsidRPr="00A74B2A">
        <w:t xml:space="preserve"> </w:t>
      </w:r>
      <w:r w:rsidR="00547CF4" w:rsidRPr="00A74B2A">
        <w:t xml:space="preserve">V případě, že bude </w:t>
      </w:r>
      <w:r w:rsidR="00F37CD5">
        <w:t>d</w:t>
      </w:r>
      <w:r w:rsidR="00720FA6" w:rsidRPr="00A74B2A">
        <w:t xml:space="preserve">opravce </w:t>
      </w:r>
      <w:r w:rsidR="006251E4">
        <w:t xml:space="preserve">– </w:t>
      </w:r>
      <w:r w:rsidR="00720FA6" w:rsidRPr="00A74B2A">
        <w:t xml:space="preserve">poskytovatel </w:t>
      </w:r>
      <w:r w:rsidR="00203656" w:rsidRPr="00A74B2A">
        <w:t>O</w:t>
      </w:r>
      <w:r w:rsidR="00720FA6" w:rsidRPr="00A74B2A">
        <w:t xml:space="preserve">perativní zálohy </w:t>
      </w:r>
      <w:r w:rsidR="001400B1">
        <w:t xml:space="preserve">– </w:t>
      </w:r>
      <w:r w:rsidR="00547CF4" w:rsidRPr="00A74B2A">
        <w:t xml:space="preserve">na pokyn dispečinku PID zajišťovat výkony pro jiného dopravce na stanovených </w:t>
      </w:r>
      <w:r w:rsidR="001D4D41">
        <w:t>L</w:t>
      </w:r>
      <w:r w:rsidR="00547CF4" w:rsidRPr="00A74B2A">
        <w:t>inkách nebo</w:t>
      </w:r>
      <w:r w:rsidR="007E68FE" w:rsidRPr="00A74B2A">
        <w:t xml:space="preserve"> za linky veřejné drážní osobní dopravy</w:t>
      </w:r>
      <w:r w:rsidR="006251E4">
        <w:t>,</w:t>
      </w:r>
      <w:r w:rsidR="007E68FE" w:rsidRPr="00A74B2A">
        <w:t xml:space="preserve"> </w:t>
      </w:r>
      <w:r w:rsidR="009C7527" w:rsidRPr="00A74B2A">
        <w:t xml:space="preserve">bude dopravci </w:t>
      </w:r>
      <w:r w:rsidR="00461426">
        <w:t xml:space="preserve">využívajícímu Operativní zálohu dopravce poskytující Operativní zálohu </w:t>
      </w:r>
      <w:r w:rsidR="009C7527" w:rsidRPr="00A74B2A">
        <w:t>fakturovat náklady v CDV</w:t>
      </w:r>
      <w:r w:rsidR="006C5856">
        <w:t xml:space="preserve"> dopravce využívajícího </w:t>
      </w:r>
      <w:r w:rsidR="006C5856">
        <w:lastRenderedPageBreak/>
        <w:t>Operativní zálohu</w:t>
      </w:r>
      <w:r w:rsidR="00344751" w:rsidRPr="00A74B2A">
        <w:t xml:space="preserve"> za ujeté </w:t>
      </w:r>
      <w:r w:rsidR="00535F38">
        <w:t>L</w:t>
      </w:r>
      <w:r w:rsidR="00344751" w:rsidRPr="00A74B2A">
        <w:t>inkové km</w:t>
      </w:r>
      <w:r w:rsidR="009C7527" w:rsidRPr="00A74B2A">
        <w:t>.</w:t>
      </w:r>
      <w:r w:rsidR="00344751" w:rsidRPr="00A74B2A">
        <w:t xml:space="preserve"> Kopii faktury zašle </w:t>
      </w:r>
      <w:r w:rsidR="00461426">
        <w:t xml:space="preserve">dopravce poskytující Operativní zálohu </w:t>
      </w:r>
      <w:r w:rsidR="00A74B2A" w:rsidRPr="003564F4">
        <w:t>O</w:t>
      </w:r>
      <w:r w:rsidR="00344751" w:rsidRPr="003564F4">
        <w:t xml:space="preserve">bjednateli </w:t>
      </w:r>
      <w:r w:rsidR="00823583" w:rsidRPr="003564F4">
        <w:t xml:space="preserve">zastoupenému </w:t>
      </w:r>
      <w:r w:rsidR="00173699" w:rsidRPr="003564F4">
        <w:t xml:space="preserve">IDSK </w:t>
      </w:r>
      <w:r w:rsidR="00344751" w:rsidRPr="003564F4">
        <w:t xml:space="preserve">a také </w:t>
      </w:r>
      <w:r w:rsidR="00173699" w:rsidRPr="003564F4">
        <w:t xml:space="preserve">HMP </w:t>
      </w:r>
      <w:r w:rsidR="00EC755F" w:rsidRPr="003564F4">
        <w:t>zastoupen</w:t>
      </w:r>
      <w:r w:rsidR="00043D87" w:rsidRPr="003564F4">
        <w:t>ému</w:t>
      </w:r>
      <w:r w:rsidR="00EC755F" w:rsidRPr="003564F4">
        <w:t xml:space="preserve"> </w:t>
      </w:r>
      <w:r w:rsidR="00173699" w:rsidRPr="003564F4">
        <w:t xml:space="preserve">ROPID </w:t>
      </w:r>
      <w:r w:rsidR="00344751" w:rsidRPr="003564F4">
        <w:t>k verifik</w:t>
      </w:r>
      <w:r w:rsidR="001361F3" w:rsidRPr="003564F4">
        <w:t>a</w:t>
      </w:r>
      <w:r w:rsidR="00344751" w:rsidRPr="003564F4">
        <w:t>ci správnosti.</w:t>
      </w:r>
      <w:r w:rsidR="009C7527" w:rsidRPr="003564F4">
        <w:t xml:space="preserve"> Nájezd</w:t>
      </w:r>
      <w:r w:rsidR="009C7527" w:rsidRPr="00A74B2A">
        <w:t xml:space="preserve"> na nahrazovanou </w:t>
      </w:r>
      <w:r w:rsidR="001D4D41">
        <w:t>L</w:t>
      </w:r>
      <w:r w:rsidR="009C7527" w:rsidRPr="00A74B2A">
        <w:t xml:space="preserve">inku a návrat na stanoviště </w:t>
      </w:r>
      <w:r w:rsidR="003D4986">
        <w:t>O</w:t>
      </w:r>
      <w:r w:rsidR="003D4986" w:rsidRPr="00A74B2A">
        <w:t xml:space="preserve">perativní </w:t>
      </w:r>
      <w:r w:rsidR="009C7527" w:rsidRPr="00A74B2A">
        <w:t xml:space="preserve">zálohy nebo přejezd na záložní výkon jiné </w:t>
      </w:r>
      <w:r w:rsidR="001D4D41">
        <w:t>L</w:t>
      </w:r>
      <w:r w:rsidR="009C7527" w:rsidRPr="00A74B2A">
        <w:t xml:space="preserve">inky bude dopravci </w:t>
      </w:r>
      <w:r w:rsidR="003D4986">
        <w:t xml:space="preserve">poskytujícímu Operativní zálohu </w:t>
      </w:r>
      <w:r w:rsidR="009C7527" w:rsidRPr="00A74B2A">
        <w:t xml:space="preserve">uhrazen v ceně PHM, které má </w:t>
      </w:r>
      <w:r w:rsidR="003D4986">
        <w:t>d</w:t>
      </w:r>
      <w:r w:rsidR="003D4986" w:rsidRPr="00A74B2A">
        <w:t>opravce</w:t>
      </w:r>
      <w:r w:rsidR="003D4986">
        <w:t xml:space="preserve"> </w:t>
      </w:r>
      <w:r w:rsidR="003D4986" w:rsidRPr="00A74B2A">
        <w:t>poskyt</w:t>
      </w:r>
      <w:r w:rsidR="003D4986">
        <w:t>ující</w:t>
      </w:r>
      <w:r w:rsidR="003D4986" w:rsidRPr="00A74B2A">
        <w:t xml:space="preserve"> </w:t>
      </w:r>
      <w:r w:rsidR="009C7527" w:rsidRPr="00A74B2A">
        <w:t>Operativní záloh</w:t>
      </w:r>
      <w:r w:rsidR="003D4986">
        <w:t>u</w:t>
      </w:r>
      <w:r w:rsidR="009C7527" w:rsidRPr="00A74B2A">
        <w:t xml:space="preserve"> uvedený v aktuálním roce v CDV pro vozidlo stejného typu</w:t>
      </w:r>
      <w:r w:rsidR="00925EE6">
        <w:t>,</w:t>
      </w:r>
      <w:r w:rsidR="009C7527" w:rsidRPr="00A74B2A">
        <w:t xml:space="preserve"> jakým je zajišťována </w:t>
      </w:r>
      <w:r w:rsidR="00783525">
        <w:t>O</w:t>
      </w:r>
      <w:r w:rsidR="009C7527" w:rsidRPr="00A74B2A">
        <w:t>perativní záloha. Vý</w:t>
      </w:r>
      <w:r w:rsidR="00344751" w:rsidRPr="00A74B2A">
        <w:t xml:space="preserve">kony takto rozdělené </w:t>
      </w:r>
      <w:r w:rsidR="00A74B2A">
        <w:t xml:space="preserve">(nájezd na výkony Operativní zálohy a zátah zpět na stanoviště Operativní zálohy) </w:t>
      </w:r>
      <w:r w:rsidR="00344751" w:rsidRPr="00A74B2A">
        <w:t xml:space="preserve">dopravce </w:t>
      </w:r>
      <w:r w:rsidR="003D4986">
        <w:t xml:space="preserve">poskytující Operativní zálohu </w:t>
      </w:r>
      <w:r w:rsidR="009C7527" w:rsidRPr="00A74B2A">
        <w:t>n</w:t>
      </w:r>
      <w:r w:rsidR="00344751" w:rsidRPr="00A74B2A">
        <w:t>a</w:t>
      </w:r>
      <w:r w:rsidR="009C7527" w:rsidRPr="00A74B2A">
        <w:t>hlásí nejpozději první pracovní den následujíc</w:t>
      </w:r>
      <w:r w:rsidR="00344751" w:rsidRPr="00A74B2A">
        <w:t>í</w:t>
      </w:r>
      <w:r w:rsidR="009C7527" w:rsidRPr="00A74B2A">
        <w:t>ho měsíce</w:t>
      </w:r>
      <w:r w:rsidR="00344751" w:rsidRPr="00A74B2A">
        <w:t>.</w:t>
      </w:r>
      <w:r w:rsidR="009C7527" w:rsidRPr="00A74B2A">
        <w:t xml:space="preserve"> </w:t>
      </w:r>
      <w:r w:rsidR="008F3F25">
        <w:t xml:space="preserve">Mýto na </w:t>
      </w:r>
      <w:r w:rsidR="001D4D41">
        <w:t>L</w:t>
      </w:r>
      <w:r w:rsidR="008F3F25">
        <w:t xml:space="preserve">inkách PID a </w:t>
      </w:r>
      <w:r w:rsidR="008F3F25" w:rsidRPr="00823583">
        <w:t>NZA</w:t>
      </w:r>
      <w:r w:rsidR="008F3F25">
        <w:t xml:space="preserve"> za provoz Operativní zálohy bude </w:t>
      </w:r>
      <w:r w:rsidR="00FF03AC">
        <w:t>d</w:t>
      </w:r>
      <w:r w:rsidR="008F3F25">
        <w:t xml:space="preserve">opravci </w:t>
      </w:r>
      <w:r w:rsidR="00BF39DD">
        <w:t xml:space="preserve">– </w:t>
      </w:r>
      <w:r w:rsidR="008F3F25">
        <w:t>poskytovateli Operativní záloh</w:t>
      </w:r>
      <w:r w:rsidR="000D70AC">
        <w:t>y</w:t>
      </w:r>
      <w:r w:rsidR="008F3F25">
        <w:t xml:space="preserve"> uhrazen v rámci skutečných nákladů, které je však Objednateli povinen doložit způsobem a v intervalech stanovených pro </w:t>
      </w:r>
      <w:r w:rsidR="00B21252">
        <w:t>V</w:t>
      </w:r>
      <w:r w:rsidR="008F3F25">
        <w:t>eřejné služby zajišťovaného svazku</w:t>
      </w:r>
      <w:r w:rsidR="00825E30">
        <w:t xml:space="preserve">/svazků případně za </w:t>
      </w:r>
      <w:r w:rsidR="00825E30" w:rsidRPr="00D97C91">
        <w:rPr>
          <w:szCs w:val="22"/>
        </w:rPr>
        <w:t xml:space="preserve">linky </w:t>
      </w:r>
      <w:r w:rsidR="00825E30" w:rsidRPr="00222F3A">
        <w:rPr>
          <w:szCs w:val="22"/>
        </w:rPr>
        <w:t>veřejné drážní osobní dopravy</w:t>
      </w:r>
      <w:r w:rsidR="00AC56C7" w:rsidRPr="00222F3A">
        <w:t>.</w:t>
      </w:r>
    </w:p>
    <w:p w14:paraId="63D44DA6" w14:textId="77777777" w:rsidR="009841DF" w:rsidRDefault="001748D5">
      <w:pPr>
        <w:pStyle w:val="Odstavec1"/>
        <w:numPr>
          <w:ilvl w:val="1"/>
          <w:numId w:val="11"/>
        </w:numPr>
        <w:tabs>
          <w:tab w:val="clear" w:pos="644"/>
        </w:tabs>
        <w:ind w:left="567" w:hanging="567"/>
      </w:pPr>
      <w:r>
        <w:t>Dalším dopravcům, pro které bude Operativní záloh</w:t>
      </w:r>
      <w:r w:rsidR="00AB2246">
        <w:t>a</w:t>
      </w:r>
      <w:r>
        <w:t xml:space="preserve"> také určena, bude </w:t>
      </w:r>
      <w:r w:rsidR="001F449B">
        <w:t xml:space="preserve">dopravce </w:t>
      </w:r>
      <w:r>
        <w:t>poskytující Operativní zálohu fakturovat náklady ve výši CDV dopravce</w:t>
      </w:r>
      <w:r w:rsidR="001F449B">
        <w:t xml:space="preserve"> využívajícího Operativní zálohu</w:t>
      </w:r>
      <w:r>
        <w:t xml:space="preserve">. </w:t>
      </w:r>
      <w:r w:rsidRPr="00AD0880">
        <w:t>Fakturovan</w:t>
      </w:r>
      <w:r>
        <w:t>é</w:t>
      </w:r>
      <w:r w:rsidRPr="00AD0880">
        <w:t xml:space="preserve"> částk</w:t>
      </w:r>
      <w:r>
        <w:t>y</w:t>
      </w:r>
      <w:r w:rsidRPr="00AD0880">
        <w:t xml:space="preserve"> </w:t>
      </w:r>
      <w:r>
        <w:t>uhrazené dopravci</w:t>
      </w:r>
      <w:r w:rsidR="001F449B">
        <w:t xml:space="preserve"> využívajícími Operativní zálohu</w:t>
      </w:r>
      <w:r>
        <w:t xml:space="preserve">, pro které bude Operativní záloha také určena, </w:t>
      </w:r>
      <w:r w:rsidRPr="00AD0880">
        <w:t>bud</w:t>
      </w:r>
      <w:r>
        <w:t>ou</w:t>
      </w:r>
      <w:r w:rsidRPr="00AD0880">
        <w:t xml:space="preserve"> </w:t>
      </w:r>
      <w:r w:rsidR="00344751" w:rsidRPr="00AD0880">
        <w:t>mimo náklady na PHM</w:t>
      </w:r>
      <w:r w:rsidR="004573AA" w:rsidRPr="00AD0880">
        <w:t xml:space="preserve"> (v ceně PHM, které má </w:t>
      </w:r>
      <w:r w:rsidR="00287B0F">
        <w:t>d</w:t>
      </w:r>
      <w:r w:rsidR="00287B0F" w:rsidRPr="00AD0880">
        <w:t xml:space="preserve">opravce </w:t>
      </w:r>
      <w:r w:rsidR="00287B0F">
        <w:t>poskytující Operativní zálohu</w:t>
      </w:r>
      <w:r w:rsidR="004573AA" w:rsidRPr="00AD0880">
        <w:t xml:space="preserve"> uvedený v aktuálním roce v CDDV pro vozidlo stejného typu</w:t>
      </w:r>
      <w:r w:rsidR="00925EE6">
        <w:t>,</w:t>
      </w:r>
      <w:r w:rsidR="004573AA" w:rsidRPr="00AD0880">
        <w:t xml:space="preserve"> jakým je zajišťována </w:t>
      </w:r>
      <w:r w:rsidR="00287B0F">
        <w:t>O</w:t>
      </w:r>
      <w:r w:rsidR="00287B0F" w:rsidRPr="00AD0880">
        <w:t xml:space="preserve">perativní </w:t>
      </w:r>
      <w:r w:rsidR="004573AA" w:rsidRPr="00AD0880">
        <w:t>záloha)</w:t>
      </w:r>
      <w:r w:rsidR="00344751" w:rsidRPr="00AD0880">
        <w:t xml:space="preserve"> </w:t>
      </w:r>
      <w:r w:rsidRPr="00AD0880">
        <w:t>započten</w:t>
      </w:r>
      <w:r>
        <w:t>y</w:t>
      </w:r>
      <w:r w:rsidRPr="00AD0880">
        <w:t xml:space="preserve"> </w:t>
      </w:r>
      <w:r w:rsidR="00344751" w:rsidRPr="00AD0880">
        <w:t xml:space="preserve">do výnosů ve vyhodnocení/vyúčtování </w:t>
      </w:r>
      <w:r w:rsidR="00112799">
        <w:t>K</w:t>
      </w:r>
      <w:r w:rsidR="00344751" w:rsidRPr="00AD0880">
        <w:t>ompenzace</w:t>
      </w:r>
      <w:r w:rsidRPr="001748D5">
        <w:t xml:space="preserve"> </w:t>
      </w:r>
      <w:r>
        <w:t>dopravce</w:t>
      </w:r>
      <w:r w:rsidR="00766E33">
        <w:t xml:space="preserve"> poskytujícího Operativní zálohu</w:t>
      </w:r>
      <w:r w:rsidR="00344751" w:rsidRPr="00AD0880">
        <w:t xml:space="preserve">. Náklady na PHM za přejezdové km a náklady za PHM </w:t>
      </w:r>
      <w:r w:rsidR="004573AA" w:rsidRPr="00AD0880">
        <w:t xml:space="preserve">za nahrazené </w:t>
      </w:r>
      <w:r w:rsidR="00535F38">
        <w:t>L</w:t>
      </w:r>
      <w:r w:rsidR="004573AA" w:rsidRPr="00AD0880">
        <w:t xml:space="preserve">inkové km </w:t>
      </w:r>
      <w:r w:rsidR="00344751" w:rsidRPr="00AD0880">
        <w:t>budou připočteny k</w:t>
      </w:r>
      <w:r w:rsidR="004573AA" w:rsidRPr="00AD0880">
        <w:t> </w:t>
      </w:r>
      <w:r w:rsidR="00344751" w:rsidRPr="00AD0880">
        <w:t>nákladům</w:t>
      </w:r>
      <w:r w:rsidR="004573AA" w:rsidRPr="00AD0880">
        <w:t xml:space="preserve"> </w:t>
      </w:r>
      <w:r w:rsidR="004573AA" w:rsidRPr="007A2A7C">
        <w:t>dopravce</w:t>
      </w:r>
      <w:r>
        <w:t>, který Operativní zálohu využil</w:t>
      </w:r>
      <w:r w:rsidR="004573AA" w:rsidRPr="007A2A7C">
        <w:t>.</w:t>
      </w:r>
    </w:p>
    <w:p w14:paraId="62B3BDEE" w14:textId="77777777" w:rsidR="005F7CF3" w:rsidRDefault="00CB545A">
      <w:pPr>
        <w:pStyle w:val="Odstavec1"/>
        <w:numPr>
          <w:ilvl w:val="1"/>
          <w:numId w:val="11"/>
        </w:numPr>
        <w:tabs>
          <w:tab w:val="clear" w:pos="644"/>
        </w:tabs>
        <w:ind w:left="567" w:hanging="567"/>
      </w:pPr>
      <w:r>
        <w:t>D</w:t>
      </w:r>
      <w:r w:rsidR="005F7CF3">
        <w:t xml:space="preserve">opravce </w:t>
      </w:r>
      <w:r>
        <w:t xml:space="preserve">poskytující </w:t>
      </w:r>
      <w:r w:rsidR="005F7CF3">
        <w:t xml:space="preserve">Operativní </w:t>
      </w:r>
      <w:r>
        <w:t xml:space="preserve">zálohu </w:t>
      </w:r>
      <w:r w:rsidR="005F7CF3">
        <w:t>nad rámec výkazu dle odstavce 5 tohoto článku vykáže Objednateli měsíčně fakturované výkony a rozdělí uhrazenou částku na náklady PHM a další náklady Operativní zálohy (</w:t>
      </w:r>
      <w:r w:rsidR="005F7CF3" w:rsidRPr="008F3FFC">
        <w:t xml:space="preserve">další náklady Operativní zálohy </w:t>
      </w:r>
      <w:r w:rsidR="005F7CF3">
        <w:t>(=) CDV dopravce, který Operativní zálohu využil mínus (–) PHM dopravce, který zálohu poskytl) krát (*) nahrazené výkony v km plus (+) PHM krát * režijní km</w:t>
      </w:r>
      <w:r w:rsidR="00FF776B">
        <w:t>)</w:t>
      </w:r>
      <w:r w:rsidR="005F7CF3">
        <w:t xml:space="preserve">. Vzhledem k tomu, že náklady na Operativní zálohu budou uhrazeny </w:t>
      </w:r>
      <w:r w:rsidR="005F7CF3" w:rsidRPr="0073495F">
        <w:t>dopravci</w:t>
      </w:r>
      <w:r>
        <w:t xml:space="preserve"> poskytujícímu Operativní zálohu</w:t>
      </w:r>
      <w:r w:rsidR="005F7CF3">
        <w:t xml:space="preserve"> mimo náklady na PHM ujeté při zajištění záložních výkonů včetně režijních km bezprostředně spojených s konkrétní zálohou, budou</w:t>
      </w:r>
      <w:r w:rsidR="005F7CF3" w:rsidRPr="008F3FFC">
        <w:rPr>
          <w:sz w:val="20"/>
          <w:szCs w:val="20"/>
        </w:rPr>
        <w:t xml:space="preserve"> </w:t>
      </w:r>
      <w:r w:rsidR="005F7CF3" w:rsidRPr="008F3FFC">
        <w:t>další náklady Operativní zálohy</w:t>
      </w:r>
      <w:r w:rsidR="005F7CF3">
        <w:t xml:space="preserve"> </w:t>
      </w:r>
      <w:r>
        <w:t xml:space="preserve">dopravci </w:t>
      </w:r>
      <w:r w:rsidR="005F7CF3">
        <w:t xml:space="preserve">poskytujícímu </w:t>
      </w:r>
      <w:r>
        <w:t xml:space="preserve">Operativní zálohu </w:t>
      </w:r>
      <w:r w:rsidR="005F7CF3">
        <w:t>započteny do výnosů.</w:t>
      </w:r>
      <w:r w:rsidR="00721082">
        <w:t xml:space="preserve"> Obdobným způsobem budou započteny také faktury od železničních dopravců. Objednatel zajistí akceptaci Operativní zálohy železničními dopravci, pro které bude též zřízena.   </w:t>
      </w:r>
    </w:p>
    <w:p w14:paraId="248A517E" w14:textId="77777777" w:rsidR="005F7CF3" w:rsidRDefault="005F7CF3">
      <w:pPr>
        <w:pStyle w:val="Odstavec1"/>
        <w:numPr>
          <w:ilvl w:val="1"/>
          <w:numId w:val="11"/>
        </w:numPr>
        <w:tabs>
          <w:tab w:val="clear" w:pos="644"/>
        </w:tabs>
        <w:ind w:left="567" w:hanging="567"/>
      </w:pPr>
      <w:r>
        <w:t xml:space="preserve">Pokud dopravce </w:t>
      </w:r>
      <w:r w:rsidR="00855418">
        <w:t xml:space="preserve">poskytující Operativní zálohu </w:t>
      </w:r>
      <w:r>
        <w:t>bude z rozhodnutí dispečinku PID nahrazovat své vlastní výkony</w:t>
      </w:r>
      <w:r w:rsidR="00925EE6">
        <w:t>,</w:t>
      </w:r>
      <w:r w:rsidR="00E664A2">
        <w:t xml:space="preserve"> budou započteny takovým způsobem</w:t>
      </w:r>
      <w:r w:rsidR="00925EE6">
        <w:t>,</w:t>
      </w:r>
      <w:r w:rsidR="00E664A2">
        <w:t xml:space="preserve"> jako</w:t>
      </w:r>
      <w:r w:rsidR="00925EE6">
        <w:t xml:space="preserve"> </w:t>
      </w:r>
      <w:r w:rsidR="00E664A2">
        <w:t>by je hradil jinému dopravci – tj. po</w:t>
      </w:r>
      <w:r w:rsidR="00925EE6">
        <w:t xml:space="preserve"> </w:t>
      </w:r>
      <w:r w:rsidR="00E664A2">
        <w:t xml:space="preserve">dobu výkonu se přeruší hodinová úhrada zálohy a bude vyúčtováno přes CDV nebo CDDV dopravce </w:t>
      </w:r>
      <w:r w:rsidR="00D5132B">
        <w:t xml:space="preserve">poskytujícího Operativní zálohu </w:t>
      </w:r>
      <w:r w:rsidR="00E664A2">
        <w:t>včetně postupu zaúčtování položek na úhradu PHM</w:t>
      </w:r>
      <w:r w:rsidR="00925EE6">
        <w:t>. P</w:t>
      </w:r>
      <w:r w:rsidR="00E664A2">
        <w:t xml:space="preserve">rotože </w:t>
      </w:r>
      <w:r w:rsidR="00D5132B">
        <w:t xml:space="preserve">dopravci poskytujícímu Operativní zálohu </w:t>
      </w:r>
      <w:r w:rsidR="00E664A2">
        <w:t xml:space="preserve">bude tento výkon uhrazen </w:t>
      </w:r>
      <w:r w:rsidR="00D5132B">
        <w:t xml:space="preserve">Objednatelem </w:t>
      </w:r>
      <w:r w:rsidR="00E664A2">
        <w:t xml:space="preserve">jako plnění </w:t>
      </w:r>
      <w:r w:rsidR="00D5132B">
        <w:t>Smlouvy</w:t>
      </w:r>
      <w:r w:rsidR="00925EE6">
        <w:t>,</w:t>
      </w:r>
      <w:r w:rsidR="00E664A2">
        <w:t xml:space="preserve"> musí účetně provést úhradu, k</w:t>
      </w:r>
      <w:r w:rsidR="00BE30C6">
        <w:t>terá bud</w:t>
      </w:r>
      <w:r w:rsidR="00E664A2">
        <w:t>e zaúčtována jako výnos k úhradě nákladů na provoz Operativní zálohy</w:t>
      </w:r>
      <w:r w:rsidR="00BE30C6">
        <w:t>.</w:t>
      </w:r>
      <w:r w:rsidR="00F732B2">
        <w:t xml:space="preserve"> Finanční doklady takovéto operace předá dopravce poskytující Operativní zálohu Objednateli jako by šlo o službu pro jiného dopravce</w:t>
      </w:r>
      <w:r w:rsidR="00F42D7E">
        <w:t xml:space="preserve"> mimo PHM, které budou započteny do </w:t>
      </w:r>
      <w:r w:rsidR="00112799">
        <w:t>K</w:t>
      </w:r>
      <w:r w:rsidR="00F42D7E">
        <w:t xml:space="preserve">ompenzace v rámci ONS dle </w:t>
      </w:r>
      <w:r w:rsidR="008B7911">
        <w:t>odstavce 11</w:t>
      </w:r>
      <w:r w:rsidR="00F42D7E">
        <w:t xml:space="preserve"> tohoto článku</w:t>
      </w:r>
      <w:r w:rsidR="00F732B2">
        <w:t>.</w:t>
      </w:r>
    </w:p>
    <w:p w14:paraId="6965162E" w14:textId="64940AE0" w:rsidR="005F7CF3" w:rsidRDefault="005F7CF3">
      <w:pPr>
        <w:pStyle w:val="Odstavec1"/>
        <w:numPr>
          <w:ilvl w:val="1"/>
          <w:numId w:val="11"/>
        </w:numPr>
        <w:tabs>
          <w:tab w:val="clear" w:pos="644"/>
        </w:tabs>
        <w:ind w:left="567" w:hanging="567"/>
      </w:pPr>
      <w:r>
        <w:t xml:space="preserve">Výkazy výkonů Operativní zálohy včetně rozpisu </w:t>
      </w:r>
      <w:r w:rsidR="00E664A2">
        <w:t xml:space="preserve">všech </w:t>
      </w:r>
      <w:r>
        <w:t xml:space="preserve">výkonů nahrazených </w:t>
      </w:r>
      <w:r w:rsidR="00731E8E">
        <w:t>L</w:t>
      </w:r>
      <w:r>
        <w:t xml:space="preserve">inek (nájezdových, zátahových a přejezdových km) zašle </w:t>
      </w:r>
      <w:r w:rsidR="00DC6D44">
        <w:t xml:space="preserve">Dopravce </w:t>
      </w:r>
      <w:r>
        <w:t>nejpozději 5. den následujícího měsíce Objednateli</w:t>
      </w:r>
      <w:r w:rsidR="003564F4">
        <w:t xml:space="preserve"> a HMP</w:t>
      </w:r>
      <w:r>
        <w:t xml:space="preserve"> </w:t>
      </w:r>
      <w:r w:rsidR="00E664A2">
        <w:t xml:space="preserve">zastoupenému </w:t>
      </w:r>
      <w:r w:rsidR="003564F4">
        <w:t xml:space="preserve">ROPID </w:t>
      </w:r>
      <w:r>
        <w:t>ve formátu .</w:t>
      </w:r>
      <w:proofErr w:type="spellStart"/>
      <w:r>
        <w:t>xls</w:t>
      </w:r>
      <w:proofErr w:type="spellEnd"/>
      <w:r>
        <w:t>, .</w:t>
      </w:r>
      <w:proofErr w:type="spellStart"/>
      <w:r>
        <w:t>xlsx</w:t>
      </w:r>
      <w:proofErr w:type="spellEnd"/>
      <w:r>
        <w:t xml:space="preserve"> případně </w:t>
      </w:r>
      <w:r w:rsidR="00767D51">
        <w:t xml:space="preserve">v </w:t>
      </w:r>
      <w:r>
        <w:t>jiné</w:t>
      </w:r>
      <w:r w:rsidR="00FF776B">
        <w:t>m</w:t>
      </w:r>
      <w:r>
        <w:t xml:space="preserve"> vhodné</w:t>
      </w:r>
      <w:r w:rsidR="00FF776B">
        <w:t>m</w:t>
      </w:r>
      <w:r w:rsidR="00043D87">
        <w:t xml:space="preserve"> formátu</w:t>
      </w:r>
      <w:r>
        <w:t xml:space="preserve"> odsouhlasen</w:t>
      </w:r>
      <w:r w:rsidR="00FF776B">
        <w:t>ým</w:t>
      </w:r>
      <w:r>
        <w:t xml:space="preserve"> Objednatelem</w:t>
      </w:r>
      <w:r w:rsidR="00E664A2">
        <w:t xml:space="preserve"> a </w:t>
      </w:r>
      <w:r w:rsidR="00761F15">
        <w:t xml:space="preserve">ROPID </w:t>
      </w:r>
      <w:r w:rsidR="00E664A2">
        <w:t>s </w:t>
      </w:r>
      <w:r w:rsidR="00F2790A">
        <w:t>rozděle</w:t>
      </w:r>
      <w:r w:rsidR="00E664A2">
        <w:t>ním nahrazovaných výkonů pro Objedn</w:t>
      </w:r>
      <w:r w:rsidR="00F2790A">
        <w:t>a</w:t>
      </w:r>
      <w:r w:rsidR="00E664A2">
        <w:t xml:space="preserve">tele </w:t>
      </w:r>
      <w:r w:rsidR="003564F4">
        <w:t xml:space="preserve">a </w:t>
      </w:r>
      <w:proofErr w:type="gramStart"/>
      <w:r w:rsidR="003564F4">
        <w:t xml:space="preserve">HMP </w:t>
      </w:r>
      <w:r>
        <w:t>.</w:t>
      </w:r>
      <w:proofErr w:type="gramEnd"/>
    </w:p>
    <w:p w14:paraId="6610C085" w14:textId="77777777" w:rsidR="00AD31E9" w:rsidRPr="007A2A7C" w:rsidRDefault="00AD31E9">
      <w:pPr>
        <w:pStyle w:val="Odstavec1"/>
        <w:numPr>
          <w:ilvl w:val="1"/>
          <w:numId w:val="11"/>
        </w:numPr>
        <w:tabs>
          <w:tab w:val="clear" w:pos="644"/>
        </w:tabs>
        <w:ind w:left="567" w:hanging="567"/>
      </w:pPr>
      <w:r>
        <w:t>Dopravce, který bude Operativní zálohu využívat na základě rozhodnutí dispečinku PID</w:t>
      </w:r>
      <w:r w:rsidR="00DC6D44">
        <w:t>,</w:t>
      </w:r>
      <w:r>
        <w:t xml:space="preserve"> bude mít uhrazeny všechny nahrazené výkony, které budou Operativní zálohou zajištěny, jako by je odjel sám. Pokud se bude jednat o výkony dopravce</w:t>
      </w:r>
      <w:r w:rsidR="00DC6D44">
        <w:t xml:space="preserve"> poskytujícího Operativní zálohu</w:t>
      </w:r>
      <w:r>
        <w:t xml:space="preserve">, budou </w:t>
      </w:r>
      <w:r w:rsidR="00DC6D44">
        <w:lastRenderedPageBreak/>
        <w:t xml:space="preserve">tomuto dopravci </w:t>
      </w:r>
      <w:r>
        <w:t>navíc uhrazeny náklady na PHM za celý náhradní výkon (jízdní řád i režijní km).</w:t>
      </w:r>
    </w:p>
    <w:p w14:paraId="2BB6980B" w14:textId="77777777" w:rsidR="004573AA" w:rsidRDefault="004573AA">
      <w:pPr>
        <w:pStyle w:val="Odstavec1"/>
        <w:numPr>
          <w:ilvl w:val="1"/>
          <w:numId w:val="11"/>
        </w:numPr>
        <w:tabs>
          <w:tab w:val="clear" w:pos="644"/>
        </w:tabs>
        <w:ind w:left="567" w:hanging="567"/>
      </w:pPr>
      <w:r w:rsidRPr="007A2A7C">
        <w:t xml:space="preserve">Objednatel si vyhrazuje, že zavedení Operativní zálohy může být postupem stanoveným v tomto článku </w:t>
      </w:r>
      <w:r w:rsidR="00DC6D44">
        <w:t>realizováno</w:t>
      </w:r>
      <w:r w:rsidR="00DC6D44" w:rsidRPr="007A2A7C">
        <w:t xml:space="preserve"> </w:t>
      </w:r>
      <w:r w:rsidRPr="007A2A7C">
        <w:t>již k </w:t>
      </w:r>
      <w:r w:rsidR="00783525" w:rsidRPr="007A2A7C">
        <w:t>Z</w:t>
      </w:r>
      <w:r w:rsidRPr="005171B6">
        <w:t xml:space="preserve">ahájení plnění této </w:t>
      </w:r>
      <w:r w:rsidR="00BC290E">
        <w:t>S</w:t>
      </w:r>
      <w:r w:rsidRPr="005171B6">
        <w:t>mlouvy nebo Operativní záloha nemusí být z</w:t>
      </w:r>
      <w:r w:rsidR="00F73270">
        <w:t>a</w:t>
      </w:r>
      <w:r w:rsidRPr="005171B6">
        <w:t>vedena vůbec.</w:t>
      </w:r>
    </w:p>
    <w:p w14:paraId="16F39CCA" w14:textId="77777777" w:rsidR="007A2A7C" w:rsidRPr="00D12F30" w:rsidRDefault="007A2A7C">
      <w:pPr>
        <w:pStyle w:val="Odstavec1"/>
        <w:numPr>
          <w:ilvl w:val="1"/>
          <w:numId w:val="11"/>
        </w:numPr>
        <w:tabs>
          <w:tab w:val="clear" w:pos="644"/>
        </w:tabs>
        <w:ind w:left="567" w:hanging="567"/>
      </w:pPr>
      <w:r w:rsidRPr="007A2A7C">
        <w:t>Objednatel si vyhrazuje právo provést před zavedením Operativní zálohy nebo i v průběhu jejího využívání průzkum relevantního trhu za účelem zjištění aktuální výše ceny/nákladů souvisejících se zavedením a využitím Operativní zálohy. Získá-li Objednatel průzkumem trhu výhodnější nabídku oproti nákladům účtovaným Dopravcem, je Objednatel oprávněn využít pro zajištění Operativní zálohy tuto výhodnější nabídku, nedohodne-li se s Dopravcem na snížení ceny/nákladů za zajištění Operativní zálohy ve výši uvedené v aktuálně výhodnější nabídce.</w:t>
      </w:r>
      <w:r w:rsidR="004A6B84">
        <w:t xml:space="preserve"> Nedohodne-li se Objednatel s Dopravcem jinak, </w:t>
      </w:r>
      <w:r w:rsidR="00E73583">
        <w:t xml:space="preserve">nadále platí, že Operativní záloha musí být v souladu s odst. 3 tohoto článku </w:t>
      </w:r>
      <w:r w:rsidR="00E73583" w:rsidRPr="00AD0880">
        <w:t>stanoven</w:t>
      </w:r>
      <w:r w:rsidR="00E73583">
        <w:t>a</w:t>
      </w:r>
      <w:r w:rsidR="00E73583" w:rsidRPr="00AD0880">
        <w:t xml:space="preserve"> Objednatelem </w:t>
      </w:r>
      <w:r w:rsidR="00E73583" w:rsidRPr="00D12F30">
        <w:t>na dobu minimálně jednoho roku.</w:t>
      </w:r>
    </w:p>
    <w:p w14:paraId="1AD2AD1A" w14:textId="69990BC0" w:rsidR="009A3ABD" w:rsidRDefault="009A3ABD">
      <w:pPr>
        <w:pStyle w:val="Odstavec1"/>
        <w:numPr>
          <w:ilvl w:val="1"/>
          <w:numId w:val="11"/>
        </w:numPr>
        <w:tabs>
          <w:tab w:val="clear" w:pos="644"/>
        </w:tabs>
        <w:ind w:left="567" w:hanging="567"/>
      </w:pPr>
      <w:r w:rsidRPr="00AD0880">
        <w:t>K zavedení Operativní zálohy bude sestaven dodatek</w:t>
      </w:r>
      <w:r w:rsidR="008A5B1A" w:rsidRPr="00AD0880">
        <w:t xml:space="preserve"> pro dopravce, který Operativní zálohu bude poskytovat</w:t>
      </w:r>
      <w:r w:rsidRPr="00AD0880">
        <w:t xml:space="preserve">, dle postupu uvedeného v tomto článku. </w:t>
      </w:r>
      <w:r w:rsidR="00056D32">
        <w:t xml:space="preserve"> </w:t>
      </w:r>
      <w:r w:rsidR="00D1336F">
        <w:t>D</w:t>
      </w:r>
      <w:r w:rsidR="00056D32">
        <w:t xml:space="preserve">opravce </w:t>
      </w:r>
      <w:r w:rsidR="00D1336F">
        <w:t xml:space="preserve">poskytující Operativní zálohu </w:t>
      </w:r>
      <w:r w:rsidR="00056D32">
        <w:t xml:space="preserve">je povinen vést náklady a výnosy </w:t>
      </w:r>
      <w:r w:rsidR="00072DE2">
        <w:t>Operativní zálohy</w:t>
      </w:r>
      <w:r w:rsidR="00056D32">
        <w:t xml:space="preserve"> analyticky odděleně. </w:t>
      </w:r>
      <w:r w:rsidRPr="00AD0880">
        <w:t>Náklady na provoz Operativní zálohy dle odstavce 3 tohoto článku budou zahrnuty do zálohy na kompenzaci</w:t>
      </w:r>
      <w:r w:rsidR="008870C3">
        <w:t xml:space="preserve"> a řádně vyúčtovány</w:t>
      </w:r>
      <w:r w:rsidRPr="00AD0880">
        <w:t>.</w:t>
      </w:r>
      <w:r w:rsidR="00AB60E4" w:rsidRPr="00AB60E4">
        <w:t xml:space="preserve"> </w:t>
      </w:r>
      <w:r w:rsidR="00D1336F">
        <w:t>D</w:t>
      </w:r>
      <w:r w:rsidR="00AB60E4">
        <w:t xml:space="preserve">opravce </w:t>
      </w:r>
      <w:r w:rsidR="00D1336F">
        <w:t xml:space="preserve">poskytující Operativní zálohu </w:t>
      </w:r>
      <w:r w:rsidR="00AB60E4">
        <w:t xml:space="preserve">do </w:t>
      </w:r>
      <w:r w:rsidR="00D1336F">
        <w:t xml:space="preserve">nákladů na provoz Operativní zálohy </w:t>
      </w:r>
      <w:r w:rsidR="00AB60E4">
        <w:t xml:space="preserve">nezahrne správní režie a náklady PHM na zajištění záložních výkonů </w:t>
      </w:r>
      <w:r w:rsidR="00D1336F">
        <w:t>a</w:t>
      </w:r>
      <w:r w:rsidR="007A6117">
        <w:t> </w:t>
      </w:r>
      <w:r w:rsidR="00D1336F">
        <w:t xml:space="preserve">započte </w:t>
      </w:r>
      <w:r w:rsidR="00AB60E4">
        <w:t xml:space="preserve">si pouze náklady na PHM na režijních km – tj. náklady na PHM za výjezdové, zátahové km na místo </w:t>
      </w:r>
      <w:r w:rsidR="00FF776B">
        <w:t xml:space="preserve">Operativní </w:t>
      </w:r>
      <w:r w:rsidR="00AB60E4">
        <w:t xml:space="preserve">zálohy a na km nutné pro servisní úkony včetně doplňování PHM. </w:t>
      </w:r>
      <w:r w:rsidR="0073362D">
        <w:t>Základní kompenzace na zajiš</w:t>
      </w:r>
      <w:r w:rsidR="006251E4">
        <w:t>t</w:t>
      </w:r>
      <w:r w:rsidR="0073362D">
        <w:t>ění Oper</w:t>
      </w:r>
      <w:r w:rsidR="00056D32">
        <w:t>a</w:t>
      </w:r>
      <w:r w:rsidR="0073362D">
        <w:t>tivní zálohy b</w:t>
      </w:r>
      <w:r w:rsidR="006251E4">
        <w:t>u</w:t>
      </w:r>
      <w:r w:rsidR="0073362D">
        <w:t>de stano</w:t>
      </w:r>
      <w:r w:rsidR="006251E4">
        <w:t>v</w:t>
      </w:r>
      <w:r w:rsidR="0073362D">
        <w:t>ena jako hodinová sazb</w:t>
      </w:r>
      <w:r w:rsidR="006251E4">
        <w:t>a</w:t>
      </w:r>
      <w:r w:rsidR="0073362D">
        <w:t>, proto budou úhrady od dopravců, kteří Operativní zálohu využijí</w:t>
      </w:r>
      <w:r w:rsidR="006251E4">
        <w:t>,</w:t>
      </w:r>
      <w:r w:rsidR="0073362D">
        <w:t xml:space="preserve"> započteny jako výnosy Operativní zálohy. </w:t>
      </w:r>
      <w:r w:rsidR="00AB60E4">
        <w:t xml:space="preserve">Náklady na PHM za výkony spojené se zajištěním konkrétní zálohy budou </w:t>
      </w:r>
      <w:r w:rsidR="0073362D">
        <w:t xml:space="preserve">dopravci </w:t>
      </w:r>
      <w:r w:rsidR="00D1336F">
        <w:t xml:space="preserve">poskytujícímu Operativní zálohu </w:t>
      </w:r>
      <w:r w:rsidR="00AB60E4">
        <w:t>uhrazeny dle skutečnosti postupem stanov</w:t>
      </w:r>
      <w:r w:rsidR="0073362D">
        <w:t>en</w:t>
      </w:r>
      <w:r w:rsidR="00AB60E4">
        <w:t xml:space="preserve">ým v tomto článku. </w:t>
      </w:r>
    </w:p>
    <w:p w14:paraId="1F478F5F" w14:textId="77777777" w:rsidR="003219C5" w:rsidRDefault="003219C5">
      <w:pPr>
        <w:pStyle w:val="Odstavec1"/>
        <w:numPr>
          <w:ilvl w:val="1"/>
          <w:numId w:val="11"/>
        </w:numPr>
        <w:tabs>
          <w:tab w:val="clear" w:pos="644"/>
        </w:tabs>
        <w:ind w:left="567" w:hanging="567"/>
      </w:pPr>
      <w:r w:rsidRPr="003219C5">
        <w:t>Dopravce</w:t>
      </w:r>
      <w:r w:rsidR="00914B46">
        <w:t xml:space="preserve"> využívající Operativní zálohu</w:t>
      </w:r>
      <w:r w:rsidRPr="003219C5">
        <w:t xml:space="preserve"> </w:t>
      </w:r>
      <w:r w:rsidR="007A2A7C">
        <w:t>se zavazuje</w:t>
      </w:r>
      <w:r w:rsidRPr="003219C5">
        <w:t xml:space="preserve"> uzavřít dodatek této Smlouvy a Operativní zálohu</w:t>
      </w:r>
      <w:r w:rsidR="007A2A7C">
        <w:t xml:space="preserve"> dopravce</w:t>
      </w:r>
      <w:r w:rsidRPr="003219C5">
        <w:t xml:space="preserve"> </w:t>
      </w:r>
      <w:r w:rsidR="00914B46">
        <w:t xml:space="preserve">poskytujícího Operativní zálohu </w:t>
      </w:r>
      <w:r w:rsidRPr="003219C5">
        <w:t xml:space="preserve">akceptovat a </w:t>
      </w:r>
      <w:r w:rsidR="007A2A7C">
        <w:t>u</w:t>
      </w:r>
      <w:r w:rsidRPr="003219C5">
        <w:t>hradit</w:t>
      </w:r>
      <w:r w:rsidR="007A2A7C">
        <w:t xml:space="preserve"> náklady</w:t>
      </w:r>
      <w:r w:rsidRPr="003219C5">
        <w:t xml:space="preserve"> dle postupu </w:t>
      </w:r>
      <w:r w:rsidR="001110A8" w:rsidRPr="003219C5">
        <w:t>uvedené</w:t>
      </w:r>
      <w:r w:rsidR="001110A8">
        <w:t>ho</w:t>
      </w:r>
      <w:r w:rsidR="001110A8" w:rsidRPr="003219C5">
        <w:t xml:space="preserve"> </w:t>
      </w:r>
      <w:r w:rsidRPr="003219C5">
        <w:t>v tomto článku</w:t>
      </w:r>
      <w:r w:rsidR="007A2A7C">
        <w:t>, resp. v příslušném dodatku</w:t>
      </w:r>
      <w:r w:rsidR="00DB4305">
        <w:t xml:space="preserve"> v případě jejího využití určeného dispečinkem PID</w:t>
      </w:r>
      <w:r w:rsidRPr="003219C5">
        <w:t xml:space="preserve">. Dodatek </w:t>
      </w:r>
      <w:r w:rsidR="00914B46">
        <w:t>S</w:t>
      </w:r>
      <w:r w:rsidR="00914B46" w:rsidRPr="003219C5">
        <w:t xml:space="preserve">mlouvy </w:t>
      </w:r>
      <w:r w:rsidRPr="003219C5">
        <w:t>bude uzavřen s</w:t>
      </w:r>
      <w:r w:rsidR="00914B46">
        <w:t> </w:t>
      </w:r>
      <w:r w:rsidR="007A2A7C">
        <w:t>d</w:t>
      </w:r>
      <w:r w:rsidRPr="003219C5">
        <w:t>opravcem</w:t>
      </w:r>
      <w:r w:rsidR="00914B46">
        <w:t xml:space="preserve"> využívajícím Operativní zálohu</w:t>
      </w:r>
      <w:r w:rsidRPr="003219C5">
        <w:t xml:space="preserve"> nebo s dopravci </w:t>
      </w:r>
      <w:r w:rsidR="00914B46">
        <w:t xml:space="preserve">využívajícími Operativní zálohu v rámci </w:t>
      </w:r>
      <w:r w:rsidRPr="003219C5">
        <w:t xml:space="preserve">jiného svazku nejméně 30 dnů před </w:t>
      </w:r>
      <w:r w:rsidR="00914B46">
        <w:t>Z</w:t>
      </w:r>
      <w:r w:rsidR="00914B46" w:rsidRPr="003219C5">
        <w:t xml:space="preserve">ahájením </w:t>
      </w:r>
      <w:r w:rsidRPr="003219C5">
        <w:t xml:space="preserve">provozu nebo </w:t>
      </w:r>
      <w:r w:rsidR="00914B46" w:rsidRPr="003219C5">
        <w:t>nejméně 30 dnů před akceptac</w:t>
      </w:r>
      <w:r w:rsidR="00914B46">
        <w:t>í</w:t>
      </w:r>
      <w:r w:rsidR="00914B46" w:rsidRPr="003219C5">
        <w:t xml:space="preserve"> </w:t>
      </w:r>
      <w:r w:rsidRPr="003219C5">
        <w:t xml:space="preserve">Operativní zálohy a musí obsahovat cenová ujednání v souladu s tímto článkem, maximální dobu stanovenou pro využití Operativní zálohy (dobu stanoví Objednatel pro každou lokaci Operativní zálohy individuálně s ohledem na rozsah zajišťovaných náhrad v systému PID a na linkách veřejné drážní osobní dopravy). V dodatku uzavřeném s dopravcem, který Operativní zálohu poskytuje, se uvede také předběžný výkaz nákladů, výše zálohy na kompenzaci za provoz Operativní zálohy. V dodatku s dopravcem, </w:t>
      </w:r>
      <w:r w:rsidR="00914B46">
        <w:t xml:space="preserve">který Operativní zálohu využívá, </w:t>
      </w:r>
      <w:r w:rsidRPr="003219C5">
        <w:t xml:space="preserve">budou také konkretizovány ceny a úhrada nákladů na nájezd na nahrazovanou </w:t>
      </w:r>
      <w:r w:rsidR="001D4D41">
        <w:t>L</w:t>
      </w:r>
      <w:r w:rsidRPr="003219C5">
        <w:t xml:space="preserve">inku a návrat na stanoviště </w:t>
      </w:r>
      <w:r w:rsidR="00914B46">
        <w:t>O</w:t>
      </w:r>
      <w:r w:rsidR="00914B46" w:rsidRPr="003219C5">
        <w:t xml:space="preserve">perativní </w:t>
      </w:r>
      <w:r w:rsidRPr="003219C5">
        <w:t xml:space="preserve">zálohy nebo podíl přejezdu na záložní výkon jiné </w:t>
      </w:r>
      <w:r w:rsidR="001D4D41">
        <w:t>L</w:t>
      </w:r>
      <w:r w:rsidRPr="003219C5">
        <w:t>inky</w:t>
      </w:r>
      <w:r w:rsidR="00655850">
        <w:t xml:space="preserve">. Tyto to režijní výkony dle předchozí věty bude </w:t>
      </w:r>
      <w:r w:rsidRPr="003219C5">
        <w:t>akceptující dopravce hradit jen v ceně PHM za tyto ujeté km</w:t>
      </w:r>
      <w:r w:rsidR="00571C56">
        <w:t>.</w:t>
      </w:r>
    </w:p>
    <w:p w14:paraId="1753E995" w14:textId="77777777" w:rsidR="00571C56" w:rsidRDefault="00571C56">
      <w:pPr>
        <w:pStyle w:val="Odstavec1"/>
        <w:numPr>
          <w:ilvl w:val="1"/>
          <w:numId w:val="11"/>
        </w:numPr>
        <w:tabs>
          <w:tab w:val="clear" w:pos="644"/>
        </w:tabs>
        <w:ind w:left="567" w:hanging="567"/>
      </w:pPr>
      <w:r>
        <w:t>Standard vybavení vozidel Operativní zálohy musí odpovídat standardu vybavení vozidel pro příměstské linky</w:t>
      </w:r>
      <w:r w:rsidR="000C0886">
        <w:t>.</w:t>
      </w:r>
      <w:r w:rsidR="00C24B46">
        <w:t xml:space="preserve"> Objednatel je pro Operativní zálohu</w:t>
      </w:r>
      <w:r w:rsidR="00044CE3">
        <w:t xml:space="preserve"> oprávněn</w:t>
      </w:r>
      <w:r w:rsidR="00C24B46">
        <w:t xml:space="preserve"> upravit požadavky na vybavení vozidel i nad rámec Standardů kvality</w:t>
      </w:r>
      <w:r w:rsidR="000C0886">
        <w:t xml:space="preserve"> nebo naopak povolit výjimku</w:t>
      </w:r>
      <w:r w:rsidR="00C24B46">
        <w:t>, pokud</w:t>
      </w:r>
      <w:r w:rsidR="000C0886">
        <w:t xml:space="preserve"> by tento postup byl </w:t>
      </w:r>
      <w:r w:rsidR="00C24B46">
        <w:t>provozně účeln</w:t>
      </w:r>
      <w:r w:rsidR="000C0886">
        <w:t>ý</w:t>
      </w:r>
      <w:r>
        <w:t>.</w:t>
      </w:r>
      <w:r w:rsidR="00C24B46">
        <w:t xml:space="preserve"> </w:t>
      </w:r>
      <w:r w:rsidR="00201C1C">
        <w:t xml:space="preserve">V případě, že taková úprava Standardů kvality pro Operativní zálohu bude Dopravci sdělena již při žádosti o kalkulaci nákladů, je dopravce povinen tyto požadavky v kalkulaci zohlednit. Pokud by je Objednatel stanovil až v průběhu provozu Operativní zálohy </w:t>
      </w:r>
      <w:r w:rsidR="002E2EC1">
        <w:t xml:space="preserve">a </w:t>
      </w:r>
      <w:r w:rsidR="00C24B46">
        <w:t xml:space="preserve">v souvislosti </w:t>
      </w:r>
      <w:r w:rsidR="000C0886">
        <w:t>s tím vznikly dopravci poskytující</w:t>
      </w:r>
      <w:r w:rsidR="00201C1C">
        <w:t>mu O</w:t>
      </w:r>
      <w:r w:rsidR="000C0886">
        <w:t>perativní zálohu</w:t>
      </w:r>
      <w:r w:rsidR="00201C1C">
        <w:t xml:space="preserve"> vícenáklady</w:t>
      </w:r>
      <w:r w:rsidR="00217F60">
        <w:t>,</w:t>
      </w:r>
      <w:r w:rsidR="000C0886">
        <w:t xml:space="preserve"> </w:t>
      </w:r>
      <w:r w:rsidR="00201C1C">
        <w:t xml:space="preserve">má </w:t>
      </w:r>
      <w:r w:rsidR="00217F60" w:rsidRPr="00A75B25">
        <w:t xml:space="preserve">tento </w:t>
      </w:r>
      <w:r w:rsidR="00201C1C" w:rsidRPr="00A75B25">
        <w:t>dopravce právo je uplatnit jako ONS (nad rámec vyjmenovaných ONS v čl.  I odst. 1</w:t>
      </w:r>
      <w:r w:rsidR="00217F60" w:rsidRPr="00A75B25">
        <w:t xml:space="preserve"> Smlouvy</w:t>
      </w:r>
      <w:r w:rsidR="008A4E41" w:rsidRPr="00A75B25">
        <w:t xml:space="preserve"> (</w:t>
      </w:r>
      <w:r w:rsidR="008A4E41" w:rsidRPr="008A4E41">
        <w:t>definice pojmu „Ostatní náklady systému“ („ONS“)</w:t>
      </w:r>
      <w:r w:rsidR="00201C1C">
        <w:t xml:space="preserve">), je však povinen Objednateli tyto náklady </w:t>
      </w:r>
      <w:r w:rsidR="00201C1C">
        <w:lastRenderedPageBreak/>
        <w:t>doložit a s </w:t>
      </w:r>
      <w:r w:rsidR="00E81387">
        <w:t xml:space="preserve">péčí </w:t>
      </w:r>
      <w:r w:rsidR="00201C1C">
        <w:t>řádného hospodáře se snažit o jejich minimalizaci</w:t>
      </w:r>
      <w:r w:rsidR="00217F60">
        <w:t xml:space="preserve">, přičemž k úhradě těchto vícenákladů dojde </w:t>
      </w:r>
      <w:r w:rsidR="00AE074D">
        <w:t>až na základě</w:t>
      </w:r>
      <w:r w:rsidR="00217F60">
        <w:t xml:space="preserve"> jejich odsouhlasení</w:t>
      </w:r>
      <w:r w:rsidR="00AE074D">
        <w:t xml:space="preserve"> Objednatelem</w:t>
      </w:r>
      <w:r w:rsidR="00201C1C">
        <w:t>.</w:t>
      </w:r>
    </w:p>
    <w:p w14:paraId="0934CA34" w14:textId="77777777" w:rsidR="00AF16E6" w:rsidRPr="00AD0880" w:rsidRDefault="00AF16E6">
      <w:pPr>
        <w:pStyle w:val="Odstavec1"/>
        <w:numPr>
          <w:ilvl w:val="1"/>
          <w:numId w:val="11"/>
        </w:numPr>
        <w:tabs>
          <w:tab w:val="clear" w:pos="644"/>
        </w:tabs>
        <w:ind w:left="567" w:hanging="567"/>
      </w:pPr>
      <w:r>
        <w:t>V případě zavedení Operativní zálohy budou p</w:t>
      </w:r>
      <w:r w:rsidRPr="00AF16E6">
        <w:t xml:space="preserve">ravidla nasazení </w:t>
      </w:r>
      <w:r>
        <w:t>O</w:t>
      </w:r>
      <w:r w:rsidRPr="00AF16E6">
        <w:t xml:space="preserve">perativní zálohy specifikována a Objednatel je oprávněn doplnit a </w:t>
      </w:r>
      <w:r w:rsidRPr="009302AD">
        <w:t xml:space="preserve">upravit přílohu </w:t>
      </w:r>
      <w:r w:rsidR="002E1966" w:rsidRPr="009302AD">
        <w:t>č. 14 S</w:t>
      </w:r>
      <w:r w:rsidRPr="009302AD">
        <w:t>mlouvy tak</w:t>
      </w:r>
      <w:r w:rsidRPr="00AF16E6">
        <w:t xml:space="preserve">, aby </w:t>
      </w:r>
      <w:r w:rsidR="002E1966">
        <w:t>v ní</w:t>
      </w:r>
      <w:r w:rsidRPr="00AF16E6">
        <w:t xml:space="preserve"> byla obsažena souhrnně pravidla a postupy potřebné pro dispečerské řízení.</w:t>
      </w:r>
    </w:p>
    <w:p w14:paraId="493DF4E5" w14:textId="77777777" w:rsidR="005B0A64" w:rsidRPr="009060F5" w:rsidRDefault="000C27B6" w:rsidP="002A2840">
      <w:pPr>
        <w:pStyle w:val="slo"/>
        <w:keepNext/>
        <w:spacing w:before="360"/>
        <w:ind w:left="567"/>
      </w:pPr>
      <w:r w:rsidRPr="009060F5">
        <w:t>Článek IX</w:t>
      </w:r>
    </w:p>
    <w:p w14:paraId="68E8E462" w14:textId="77777777" w:rsidR="005B0A64" w:rsidRPr="009060F5" w:rsidRDefault="005B0A64" w:rsidP="002A2840">
      <w:pPr>
        <w:pStyle w:val="lnekIbezsla"/>
        <w:keepNext/>
        <w:tabs>
          <w:tab w:val="clear" w:pos="720"/>
          <w:tab w:val="num" w:pos="796"/>
        </w:tabs>
        <w:spacing w:before="0"/>
        <w:ind w:left="567" w:firstLine="0"/>
      </w:pPr>
      <w:r w:rsidRPr="009060F5">
        <w:t xml:space="preserve">Podmínky a postup obnovy vozového parku ekologicky čistými vozidly na základě přímého pokynu Objednatele </w:t>
      </w:r>
      <w:r w:rsidR="006F0751" w:rsidRPr="009060F5">
        <w:t>– vyhrazená změna Smlouvy</w:t>
      </w:r>
    </w:p>
    <w:p w14:paraId="498E72B8" w14:textId="77E2C8F2" w:rsidR="008E5631" w:rsidRDefault="005B0A64">
      <w:pPr>
        <w:pStyle w:val="Odstavec1"/>
        <w:numPr>
          <w:ilvl w:val="1"/>
          <w:numId w:val="11"/>
        </w:numPr>
        <w:tabs>
          <w:tab w:val="clear" w:pos="644"/>
        </w:tabs>
        <w:ind w:left="567" w:hanging="567"/>
      </w:pPr>
      <w:r>
        <w:t xml:space="preserve">Objednatel je </w:t>
      </w:r>
      <w:r w:rsidR="006F0751">
        <w:t>oprávněn nařídit Dopravci obnovu vozového parku ekologicky čistými vozidly</w:t>
      </w:r>
      <w:r w:rsidR="008E5631" w:rsidRPr="008E5631">
        <w:rPr>
          <w:sz w:val="20"/>
          <w:szCs w:val="20"/>
        </w:rPr>
        <w:t xml:space="preserve"> </w:t>
      </w:r>
      <w:r w:rsidR="008E5631" w:rsidRPr="008E5631">
        <w:t>tj. vozidly splňujícími požadavky plynoucí ze směrnice Evropského parlamentu a Rady 2009/33/ES ze dne 23. dubna 2009 o podpoře čistých silničních vozidel na podporu nízkoemisní mobility</w:t>
      </w:r>
      <w:r w:rsidR="00AC0A90">
        <w:t>,</w:t>
      </w:r>
      <w:r w:rsidR="008E5631" w:rsidRPr="008E5631">
        <w:t xml:space="preserve"> ve znění směrnice Evropského parlamentu a Rady (EU) 2019/1161 ze dne 20. června 2019, kterou se mění směrnice 2009/33/ES o podpoře čistých a energeticky účinných silničních vozidel, </w:t>
      </w:r>
      <w:r w:rsidR="00184778">
        <w:t xml:space="preserve">zejména </w:t>
      </w:r>
      <w:r w:rsidR="008E5631" w:rsidRPr="008E5631">
        <w:t xml:space="preserve">v rozsahu a způsobem dle jejich implementace v právním řádu České republiky </w:t>
      </w:r>
      <w:r w:rsidR="009537B2" w:rsidRPr="00F77F04">
        <w:t xml:space="preserve">(dále jen </w:t>
      </w:r>
      <w:r w:rsidR="009537B2">
        <w:t>„</w:t>
      </w:r>
      <w:r w:rsidR="009537B2" w:rsidRPr="009537B2">
        <w:rPr>
          <w:b/>
          <w:bCs/>
        </w:rPr>
        <w:t>EČV</w:t>
      </w:r>
      <w:r w:rsidR="009537B2">
        <w:t>“</w:t>
      </w:r>
      <w:r w:rsidR="009537B2" w:rsidRPr="00F77F04">
        <w:t>)</w:t>
      </w:r>
      <w:r w:rsidR="005A7961">
        <w:t>. P</w:t>
      </w:r>
      <w:r w:rsidR="008E5631" w:rsidRPr="008E5631">
        <w:t xml:space="preserve">ořízení EČV lze nařídit jak v rámci plánované obnovy a dodržení průměrného stáří vozidel dle </w:t>
      </w:r>
      <w:r w:rsidR="008E5631" w:rsidRPr="005873A0">
        <w:t xml:space="preserve">přílohy č. </w:t>
      </w:r>
      <w:r w:rsidR="0071116D" w:rsidRPr="005873A0">
        <w:t>10</w:t>
      </w:r>
      <w:r w:rsidR="0071116D">
        <w:t xml:space="preserve"> </w:t>
      </w:r>
      <w:r w:rsidR="008E5631" w:rsidRPr="008E5631">
        <w:t xml:space="preserve">této </w:t>
      </w:r>
      <w:r w:rsidR="00BC290E">
        <w:t>S</w:t>
      </w:r>
      <w:r w:rsidR="008E5631" w:rsidRPr="008E5631">
        <w:t xml:space="preserve">mlouvy, tak v případech trvalé změny jízdního řádu, která vyžaduje nasazení dalšího vozidla. </w:t>
      </w:r>
      <w:r w:rsidR="006F0751" w:rsidRPr="007A2A7C">
        <w:t>Tento</w:t>
      </w:r>
      <w:r w:rsidR="006F0751">
        <w:t xml:space="preserve"> požadavek musí být učiněn písemnou </w:t>
      </w:r>
      <w:r w:rsidR="006F0751" w:rsidRPr="009302AD">
        <w:t xml:space="preserve">formou minimálně </w:t>
      </w:r>
      <w:r w:rsidR="008E5631" w:rsidRPr="009302AD">
        <w:t>24</w:t>
      </w:r>
      <w:r w:rsidR="006F0751" w:rsidRPr="009302AD">
        <w:t xml:space="preserve"> měsíců </w:t>
      </w:r>
      <w:r w:rsidR="00F77F04" w:rsidRPr="009302AD">
        <w:t>před</w:t>
      </w:r>
      <w:r w:rsidR="00F77F04" w:rsidRPr="00F77F04">
        <w:t xml:space="preserve"> požadovaným nasazením </w:t>
      </w:r>
      <w:r w:rsidR="008E5631">
        <w:t xml:space="preserve">EČV, nedohodnou-li se </w:t>
      </w:r>
      <w:r w:rsidR="005801D3">
        <w:t xml:space="preserve">smluvní strany </w:t>
      </w:r>
      <w:r w:rsidR="008E5631">
        <w:t>jinak</w:t>
      </w:r>
      <w:r w:rsidR="005B112E">
        <w:t xml:space="preserve"> </w:t>
      </w:r>
      <w:r w:rsidR="006F0751" w:rsidRPr="005B112E">
        <w:t>(tj</w:t>
      </w:r>
      <w:r w:rsidR="00F77F04" w:rsidRPr="005B112E">
        <w:t xml:space="preserve">. požadovaná EČV budou nasazena prvním kalendářním dnem </w:t>
      </w:r>
      <w:r w:rsidR="005B112E">
        <w:t xml:space="preserve">dvacátého pátého </w:t>
      </w:r>
      <w:r w:rsidR="00F77F04" w:rsidRPr="005B112E">
        <w:t>kalendářního měsíce následujícího po obdržení závazného písemného požadavku Objedn</w:t>
      </w:r>
      <w:r w:rsidR="004C5598" w:rsidRPr="005B112E">
        <w:t>a</w:t>
      </w:r>
      <w:r w:rsidR="00F77F04" w:rsidRPr="005B112E">
        <w:t>tele</w:t>
      </w:r>
      <w:r w:rsidR="009537B2" w:rsidRPr="005B112E">
        <w:t xml:space="preserve">, nedohodnou-li se </w:t>
      </w:r>
      <w:r w:rsidR="005801D3">
        <w:t>smluvní strany</w:t>
      </w:r>
      <w:r w:rsidR="005801D3" w:rsidRPr="005B112E">
        <w:t xml:space="preserve"> </w:t>
      </w:r>
      <w:r w:rsidR="009537B2" w:rsidRPr="005B112E">
        <w:t>jinak</w:t>
      </w:r>
      <w:r w:rsidR="00F77F04" w:rsidRPr="005B112E">
        <w:t>)</w:t>
      </w:r>
      <w:r w:rsidR="008E5631">
        <w:t>. Tato lhůta může být po dohodě smluvních stran upravena (tj. zkrácena nebo i prodloužena), zejména v souvislosti s (i) možností získat na pořízení EČV dotaci z dostupných dotačních titulů nebo s (</w:t>
      </w:r>
      <w:proofErr w:type="spellStart"/>
      <w:r w:rsidR="008E5631">
        <w:t>ii</w:t>
      </w:r>
      <w:proofErr w:type="spellEnd"/>
      <w:r w:rsidR="008E5631">
        <w:t xml:space="preserve">) aktuální situací na trhu. </w:t>
      </w:r>
      <w:r w:rsidR="005A7961">
        <w:t>Na základě žádosti Dopravce bude p</w:t>
      </w:r>
      <w:r w:rsidR="008E5631">
        <w:t xml:space="preserve">ro potřeby získání dotace nebo bankovního úvěru </w:t>
      </w:r>
      <w:r w:rsidR="005A7961">
        <w:t xml:space="preserve">uzavřen </w:t>
      </w:r>
      <w:r w:rsidR="008E5631">
        <w:t xml:space="preserve">dodatek </w:t>
      </w:r>
      <w:r w:rsidR="004F4180">
        <w:t xml:space="preserve">k </w:t>
      </w:r>
      <w:r w:rsidR="008E5631">
        <w:t xml:space="preserve">této </w:t>
      </w:r>
      <w:r w:rsidR="00B77CE8">
        <w:t>Smlouv</w:t>
      </w:r>
      <w:r w:rsidR="004F4180">
        <w:t>ě</w:t>
      </w:r>
      <w:r w:rsidR="008E5631">
        <w:t xml:space="preserve">, kterým budou předběžně upraveny podmínky plnění </w:t>
      </w:r>
      <w:r w:rsidR="00B77CE8">
        <w:t xml:space="preserve">Smlouvy </w:t>
      </w:r>
      <w:r w:rsidR="008E5631">
        <w:t>za použití EČV</w:t>
      </w:r>
      <w:r w:rsidR="00B77CE8">
        <w:t>, včetně typu a specifikace EČV</w:t>
      </w:r>
      <w:r w:rsidR="008E5631">
        <w:t xml:space="preserve">. </w:t>
      </w:r>
    </w:p>
    <w:p w14:paraId="78D3E4FE" w14:textId="5D2620E7" w:rsidR="005B112E" w:rsidRPr="005B112E" w:rsidRDefault="005B112E">
      <w:pPr>
        <w:pStyle w:val="Odstavec1"/>
        <w:numPr>
          <w:ilvl w:val="1"/>
          <w:numId w:val="11"/>
        </w:numPr>
        <w:tabs>
          <w:tab w:val="clear" w:pos="644"/>
        </w:tabs>
        <w:ind w:left="567" w:hanging="567"/>
      </w:pPr>
      <w:r w:rsidRPr="005B112E">
        <w:t xml:space="preserve">Nejpozději 30 dnů před zařazením EČV do provozu bude uzavřen dodatek k této </w:t>
      </w:r>
      <w:r w:rsidR="00AB7B25">
        <w:t>S</w:t>
      </w:r>
      <w:r w:rsidR="00AB7B25" w:rsidRPr="005B112E">
        <w:t>mlouvě</w:t>
      </w:r>
      <w:r w:rsidRPr="005B112E">
        <w:t>, ve kter</w:t>
      </w:r>
      <w:r>
        <w:t>ém budou specifikovány konkretizované</w:t>
      </w:r>
      <w:r w:rsidRPr="005B112E">
        <w:t xml:space="preserve"> podmínky aktivace provozu EČV v souladu s postupem dle tohoto článku </w:t>
      </w:r>
      <w:r w:rsidR="00AB7B25">
        <w:t>S</w:t>
      </w:r>
      <w:r w:rsidR="00AB7B25" w:rsidRPr="005B112E">
        <w:t>mlouvy</w:t>
      </w:r>
      <w:r w:rsidR="00AB7B25">
        <w:t xml:space="preserve"> včetně případných smluvních pokut vztahujícím se k</w:t>
      </w:r>
      <w:r w:rsidR="00E84DD7">
        <w:t> </w:t>
      </w:r>
      <w:r w:rsidR="00AB7B25">
        <w:t>EČV</w:t>
      </w:r>
      <w:r w:rsidRPr="005B112E">
        <w:t xml:space="preserve">. Pro EČV může </w:t>
      </w:r>
      <w:r w:rsidR="00BF27AB">
        <w:t>O</w:t>
      </w:r>
      <w:r w:rsidRPr="005B112E">
        <w:t xml:space="preserve">bjednatel stanovit úpravu Standardu kvality, který bude uveden jako nová </w:t>
      </w:r>
      <w:r w:rsidRPr="00DB7772">
        <w:t>příloha č. 10</w:t>
      </w:r>
      <w:r w:rsidR="00260326" w:rsidRPr="00DB7772">
        <w:t>a</w:t>
      </w:r>
      <w:r w:rsidRPr="005B112E">
        <w:t xml:space="preserve"> této </w:t>
      </w:r>
      <w:r w:rsidR="00BC290E">
        <w:t>S</w:t>
      </w:r>
      <w:r w:rsidRPr="005B112E">
        <w:t xml:space="preserve">mlouvy. Objednatel si vyhrazuje právo v nezbytném rozsahu pro EČV upravit Standardy kvality vzhledem k specifickým technologiím a omezenému trhu v době uzavření této </w:t>
      </w:r>
      <w:r w:rsidR="00BC290E">
        <w:t>S</w:t>
      </w:r>
      <w:r w:rsidRPr="005B112E">
        <w:t xml:space="preserve">mlouvy. Objednatel je povinen </w:t>
      </w:r>
      <w:r w:rsidR="00FF03AC">
        <w:t>D</w:t>
      </w:r>
      <w:r w:rsidRPr="005B112E">
        <w:t xml:space="preserve">opravci sdělit aktuální požadavky Standardu kvality pro EČV nejpozději současně se závazným požadavkem na pořízení EČV. </w:t>
      </w:r>
      <w:r w:rsidR="004B145B">
        <w:t xml:space="preserve">Smlouvu </w:t>
      </w:r>
      <w:r w:rsidR="00EB267E">
        <w:t>a</w:t>
      </w:r>
      <w:r w:rsidR="00E84DD7">
        <w:t> </w:t>
      </w:r>
      <w:r w:rsidR="00EB267E">
        <w:t>její příloh</w:t>
      </w:r>
      <w:r w:rsidR="004B145B">
        <w:t>y</w:t>
      </w:r>
      <w:r w:rsidR="00EB267E">
        <w:t xml:space="preserve"> </w:t>
      </w:r>
      <w:r w:rsidR="004B145B">
        <w:t xml:space="preserve">se Objednatel </w:t>
      </w:r>
      <w:r w:rsidR="00EB267E">
        <w:t xml:space="preserve">v souvislosti s EČV </w:t>
      </w:r>
      <w:r w:rsidR="00586C43">
        <w:t>zavazuje upravit v souladu s poctivým obchodním stykem</w:t>
      </w:r>
      <w:r w:rsidR="002C4D58">
        <w:t>.</w:t>
      </w:r>
      <w:r w:rsidR="00EB267E">
        <w:t xml:space="preserve">  </w:t>
      </w:r>
    </w:p>
    <w:p w14:paraId="7404D08B" w14:textId="77777777" w:rsidR="006F0751" w:rsidRDefault="006F0751">
      <w:pPr>
        <w:pStyle w:val="Odstavec1"/>
        <w:numPr>
          <w:ilvl w:val="1"/>
          <w:numId w:val="11"/>
        </w:numPr>
        <w:tabs>
          <w:tab w:val="clear" w:pos="644"/>
        </w:tabs>
        <w:ind w:left="567" w:hanging="567"/>
      </w:pPr>
      <w:r>
        <w:t xml:space="preserve">Vzhledem k tomu, že </w:t>
      </w:r>
      <w:proofErr w:type="spellStart"/>
      <w:r>
        <w:t>NCDV</w:t>
      </w:r>
      <w:r w:rsidR="00F77F04" w:rsidRPr="00F77F04">
        <w:rPr>
          <w:vertAlign w:val="subscript"/>
        </w:rPr>
        <w:t>i</w:t>
      </w:r>
      <w:proofErr w:type="spellEnd"/>
      <w:r>
        <w:t xml:space="preserve"> a </w:t>
      </w:r>
      <w:proofErr w:type="spellStart"/>
      <w:r>
        <w:t>NCDDV</w:t>
      </w:r>
      <w:r w:rsidR="00F77F04" w:rsidRPr="00F77F04">
        <w:rPr>
          <w:vertAlign w:val="subscript"/>
        </w:rPr>
        <w:t>i</w:t>
      </w:r>
      <w:proofErr w:type="spellEnd"/>
      <w:r>
        <w:t xml:space="preserve"> Dopravce sestavil</w:t>
      </w:r>
      <w:r w:rsidR="00F77F04">
        <w:t xml:space="preserve"> podle typů vozidel</w:t>
      </w:r>
      <w:r>
        <w:t xml:space="preserve"> na základní sk</w:t>
      </w:r>
      <w:r w:rsidR="00F77F04">
        <w:t>l</w:t>
      </w:r>
      <w:r>
        <w:t>ad</w:t>
      </w:r>
      <w:r w:rsidR="00F77F04">
        <w:t>b</w:t>
      </w:r>
      <w:r>
        <w:t>u vozového parku</w:t>
      </w:r>
      <w:r w:rsidR="00D73C57">
        <w:t xml:space="preserve"> s konvenčními pohony</w:t>
      </w:r>
      <w:r w:rsidR="0066544A">
        <w:t>, ob</w:t>
      </w:r>
      <w:r>
        <w:t>v</w:t>
      </w:r>
      <w:r w:rsidR="0066544A">
        <w:t>y</w:t>
      </w:r>
      <w:r>
        <w:t xml:space="preserve">kle Dieselové nebo CNG </w:t>
      </w:r>
      <w:r w:rsidR="00D73C57">
        <w:t>(</w:t>
      </w:r>
      <w:r w:rsidR="00C8402C">
        <w:t>dále také „</w:t>
      </w:r>
      <w:r w:rsidR="00D73C57" w:rsidRPr="00DD09DA">
        <w:rPr>
          <w:b/>
          <w:bCs/>
        </w:rPr>
        <w:t>vozidla KP</w:t>
      </w:r>
      <w:r w:rsidR="00C8402C">
        <w:t>“</w:t>
      </w:r>
      <w:r w:rsidR="00D73C57">
        <w:t>)</w:t>
      </w:r>
      <w:r>
        <w:t xml:space="preserve">, bude </w:t>
      </w:r>
      <w:r w:rsidR="00A57EC4">
        <w:t xml:space="preserve">v tomto směru </w:t>
      </w:r>
      <w:r w:rsidR="00F77F04">
        <w:t xml:space="preserve">sestavena </w:t>
      </w:r>
      <w:r w:rsidR="004D1B92">
        <w:t xml:space="preserve">pro EČV </w:t>
      </w:r>
      <w:r w:rsidR="00A57EC4">
        <w:t xml:space="preserve">nová </w:t>
      </w:r>
      <w:proofErr w:type="spellStart"/>
      <w:r w:rsidR="00F77F04">
        <w:t>NCDV</w:t>
      </w:r>
      <w:r w:rsidR="00F77F04" w:rsidRPr="002D4DD7">
        <w:rPr>
          <w:vertAlign w:val="subscript"/>
        </w:rPr>
        <w:t>iEČV</w:t>
      </w:r>
      <w:proofErr w:type="spellEnd"/>
      <w:r w:rsidR="002D4DD7">
        <w:rPr>
          <w:vertAlign w:val="subscript"/>
        </w:rPr>
        <w:t xml:space="preserve"> </w:t>
      </w:r>
      <w:r w:rsidR="002D4DD7" w:rsidRPr="002D4DD7">
        <w:t xml:space="preserve">a </w:t>
      </w:r>
      <w:proofErr w:type="spellStart"/>
      <w:r w:rsidR="002D4DD7" w:rsidRPr="002D4DD7">
        <w:t>NDDCV</w:t>
      </w:r>
      <w:r w:rsidR="002D4DD7">
        <w:rPr>
          <w:vertAlign w:val="subscript"/>
        </w:rPr>
        <w:t>iEČV</w:t>
      </w:r>
      <w:proofErr w:type="spellEnd"/>
      <w:r w:rsidR="002D4DD7" w:rsidRPr="002D4DD7">
        <w:t>,</w:t>
      </w:r>
      <w:r w:rsidR="00A57EC4">
        <w:t xml:space="preserve"> a to</w:t>
      </w:r>
      <w:r w:rsidR="002D4DD7" w:rsidRPr="002D4DD7">
        <w:t xml:space="preserve"> postupem stanoveným v příloze č. 4a</w:t>
      </w:r>
      <w:r w:rsidR="00A57EC4">
        <w:t xml:space="preserve"> této </w:t>
      </w:r>
      <w:r w:rsidR="00BC290E">
        <w:t>S</w:t>
      </w:r>
      <w:r w:rsidR="00A57EC4">
        <w:t>mlouv</w:t>
      </w:r>
      <w:r w:rsidR="009A46A2">
        <w:t>y</w:t>
      </w:r>
      <w:r w:rsidR="00D73C57">
        <w:t xml:space="preserve">. Nákladové položky </w:t>
      </w:r>
      <w:r w:rsidR="00A57EC4">
        <w:t>budou vycházet</w:t>
      </w:r>
      <w:r w:rsidR="00A57EC4" w:rsidRPr="002D4DD7">
        <w:t xml:space="preserve"> </w:t>
      </w:r>
      <w:r w:rsidR="00D73C57">
        <w:t>z</w:t>
      </w:r>
      <w:r w:rsidR="00A57EC4">
        <w:t> </w:t>
      </w:r>
      <w:r w:rsidR="00B21252">
        <w:t>V</w:t>
      </w:r>
      <w:r w:rsidR="00D73C57">
        <w:t>yhlášky</w:t>
      </w:r>
      <w:r w:rsidR="00A57EC4">
        <w:t xml:space="preserve"> č</w:t>
      </w:r>
      <w:r w:rsidR="00D73C57">
        <w:t>.</w:t>
      </w:r>
      <w:r w:rsidR="0071116D">
        <w:t xml:space="preserve"> </w:t>
      </w:r>
      <w:r w:rsidR="00D73C57">
        <w:t xml:space="preserve">296/2010 Sb., s tím, že Dopravce je povinen upravit vybrané položky </w:t>
      </w:r>
      <w:r w:rsidR="00A57EC4">
        <w:t>následovně</w:t>
      </w:r>
      <w:r w:rsidR="00D73C57">
        <w:t>:</w:t>
      </w:r>
    </w:p>
    <w:p w14:paraId="77C15077" w14:textId="77777777" w:rsidR="00D73C57" w:rsidRDefault="00D73C57" w:rsidP="00933E9D">
      <w:pPr>
        <w:pStyle w:val="Odstavecaodrky"/>
        <w:tabs>
          <w:tab w:val="clear" w:pos="1361"/>
        </w:tabs>
        <w:ind w:left="1701" w:hanging="283"/>
      </w:pPr>
      <w:r>
        <w:t>správní režie je rovna 0 Kč</w:t>
      </w:r>
      <w:r w:rsidR="004D1B92">
        <w:t>;</w:t>
      </w:r>
    </w:p>
    <w:p w14:paraId="4E38DBB1" w14:textId="77777777" w:rsidR="004D1B92" w:rsidRPr="006E32F5" w:rsidRDefault="0066544A" w:rsidP="00933E9D">
      <w:pPr>
        <w:pStyle w:val="Odstavecaodrky"/>
        <w:tabs>
          <w:tab w:val="clear" w:pos="1361"/>
        </w:tabs>
        <w:ind w:left="1701" w:hanging="283"/>
      </w:pPr>
      <w:r>
        <w:t>vzhled</w:t>
      </w:r>
      <w:r w:rsidR="00647A61">
        <w:t>e</w:t>
      </w:r>
      <w:r>
        <w:t>m k tomu, že je Objednat</w:t>
      </w:r>
      <w:r w:rsidR="00647A61">
        <w:t>e</w:t>
      </w:r>
      <w:r>
        <w:t>li známo, že vložený kapitál na EČV je vyšší ne</w:t>
      </w:r>
      <w:r w:rsidR="00647A61">
        <w:t>ž</w:t>
      </w:r>
      <w:r>
        <w:t xml:space="preserve"> </w:t>
      </w:r>
      <w:r w:rsidR="00647A61">
        <w:t xml:space="preserve">na pořízení vozidel, je Dopravce oprávněn </w:t>
      </w:r>
      <w:r w:rsidR="00A268DF">
        <w:t xml:space="preserve">požádat Objednatele </w:t>
      </w:r>
      <w:r w:rsidR="00A9413F">
        <w:t xml:space="preserve">o </w:t>
      </w:r>
      <w:r w:rsidR="00647A61">
        <w:t>zvýš</w:t>
      </w:r>
      <w:r w:rsidR="00A9413F">
        <w:t>ení</w:t>
      </w:r>
      <w:r w:rsidR="00647A61">
        <w:t xml:space="preserve"> </w:t>
      </w:r>
      <w:r w:rsidR="004D1B92">
        <w:t>čistého příjmu (</w:t>
      </w:r>
      <w:r w:rsidR="00FB7CB0">
        <w:t>přiměřen</w:t>
      </w:r>
      <w:r w:rsidR="00A9413F">
        <w:t>ého</w:t>
      </w:r>
      <w:r w:rsidR="00FB7CB0">
        <w:t xml:space="preserve"> zisk</w:t>
      </w:r>
      <w:r w:rsidR="00A9413F">
        <w:t>u</w:t>
      </w:r>
      <w:r w:rsidR="00FB7CB0">
        <w:t xml:space="preserve"> dle řádku </w:t>
      </w:r>
      <w:r w:rsidR="00647A61">
        <w:t>15 přílohy č. 4</w:t>
      </w:r>
      <w:r w:rsidR="004D1B92">
        <w:t>)</w:t>
      </w:r>
      <w:r w:rsidR="00647A61">
        <w:t xml:space="preserve"> </w:t>
      </w:r>
      <w:r w:rsidR="00FB7CB0">
        <w:t xml:space="preserve">pro výkony EČV maximálně o 10 </w:t>
      </w:r>
      <w:r w:rsidR="00FB7CB0" w:rsidRPr="009302AD">
        <w:t>%</w:t>
      </w:r>
      <w:r w:rsidR="00647A61" w:rsidRPr="009302AD">
        <w:t xml:space="preserve"> v řádku 15 přílohy č. 4a této</w:t>
      </w:r>
      <w:r w:rsidR="00647A61">
        <w:t xml:space="preserve"> </w:t>
      </w:r>
      <w:r w:rsidR="006A338F">
        <w:t xml:space="preserve">Smlouvy </w:t>
      </w:r>
      <w:r w:rsidR="00FB7CB0">
        <w:t>s</w:t>
      </w:r>
      <w:r>
        <w:t xml:space="preserve"> </w:t>
      </w:r>
      <w:r w:rsidR="00FB7CB0">
        <w:t>tím, že Obj</w:t>
      </w:r>
      <w:r>
        <w:t>ed</w:t>
      </w:r>
      <w:r w:rsidR="00FB7CB0">
        <w:t>n</w:t>
      </w:r>
      <w:r>
        <w:t>a</w:t>
      </w:r>
      <w:r w:rsidR="00FB7CB0">
        <w:t xml:space="preserve">teli doloží, že z VS </w:t>
      </w:r>
      <w:r w:rsidR="003A69FB">
        <w:t>d</w:t>
      </w:r>
      <w:r w:rsidR="00FB7CB0">
        <w:t>l</w:t>
      </w:r>
      <w:r>
        <w:t>e</w:t>
      </w:r>
      <w:r w:rsidR="00FB7CB0">
        <w:t xml:space="preserve"> této Smlouvy nepřekročil </w:t>
      </w:r>
      <w:r w:rsidR="00DB78FF">
        <w:t xml:space="preserve">celkový </w:t>
      </w:r>
      <w:r w:rsidR="00FB7CB0">
        <w:t>čistý příjem 7,5 %</w:t>
      </w:r>
      <w:r w:rsidR="004D1B92">
        <w:t>;</w:t>
      </w:r>
      <w:r w:rsidR="00FB7CB0">
        <w:t xml:space="preserve"> </w:t>
      </w:r>
    </w:p>
    <w:p w14:paraId="7650F5E1" w14:textId="77777777" w:rsidR="004C5598" w:rsidRPr="004C5598" w:rsidRDefault="004D1B92" w:rsidP="00933E9D">
      <w:pPr>
        <w:pStyle w:val="Odstavecaodrky"/>
        <w:tabs>
          <w:tab w:val="clear" w:pos="1361"/>
        </w:tabs>
        <w:ind w:left="1701" w:hanging="283"/>
        <w:rPr>
          <w:i/>
        </w:rPr>
      </w:pPr>
      <w:r>
        <w:lastRenderedPageBreak/>
        <w:t>p</w:t>
      </w:r>
      <w:r w:rsidR="00FB7CB0">
        <w:t>okud D</w:t>
      </w:r>
      <w:r w:rsidR="003A69FB">
        <w:t>op</w:t>
      </w:r>
      <w:r w:rsidR="00FB7CB0">
        <w:t>r</w:t>
      </w:r>
      <w:r w:rsidR="003A69FB">
        <w:t>a</w:t>
      </w:r>
      <w:r w:rsidR="00FB7CB0">
        <w:t xml:space="preserve">vce tuto podmínku pro </w:t>
      </w:r>
      <w:r w:rsidR="0066544A">
        <w:t xml:space="preserve">možné </w:t>
      </w:r>
      <w:r w:rsidR="00FB7CB0">
        <w:t xml:space="preserve">zvýšení </w:t>
      </w:r>
      <w:r w:rsidR="003A69FB">
        <w:t xml:space="preserve">čistého příjmu </w:t>
      </w:r>
      <w:r w:rsidR="0066544A">
        <w:t xml:space="preserve">Objednateli </w:t>
      </w:r>
      <w:r w:rsidR="003A69FB">
        <w:t>nedoloží sestaveným</w:t>
      </w:r>
      <w:r w:rsidR="0066544A">
        <w:t xml:space="preserve"> výchozím modelem provozních aktiv</w:t>
      </w:r>
      <w:r w:rsidR="00647A61">
        <w:t xml:space="preserve"> (dále jen </w:t>
      </w:r>
      <w:r w:rsidR="003718EE">
        <w:t>„</w:t>
      </w:r>
      <w:r w:rsidR="00647A61" w:rsidRPr="006E32F5">
        <w:rPr>
          <w:b/>
          <w:bCs/>
        </w:rPr>
        <w:t>VMPA</w:t>
      </w:r>
      <w:r w:rsidR="003718EE">
        <w:t>“</w:t>
      </w:r>
      <w:r w:rsidR="00647A61">
        <w:t>)</w:t>
      </w:r>
      <w:r w:rsidR="0066544A">
        <w:t xml:space="preserve"> </w:t>
      </w:r>
      <w:r w:rsidR="00647A61">
        <w:t xml:space="preserve">dle přílohy č. 6 Vyhlášky č. 296/2010 Sb. </w:t>
      </w:r>
      <w:r w:rsidR="00647A61" w:rsidRPr="00647A61">
        <w:t>pro</w:t>
      </w:r>
      <w:r w:rsidR="004C5598" w:rsidRPr="004C5598">
        <w:t xml:space="preserve"> všechny rok</w:t>
      </w:r>
      <w:r w:rsidR="004C5598">
        <w:t>y od zahájení provozu EČV</w:t>
      </w:r>
      <w:r w:rsidR="004C5598" w:rsidRPr="004C5598">
        <w:t xml:space="preserve"> do konce platnosti této Smlouvy dle přílohy č. 5 Vyhlášky č. 296/2010 Sb. </w:t>
      </w:r>
      <w:r w:rsidR="00DB78FF">
        <w:t xml:space="preserve">v  termínu </w:t>
      </w:r>
      <w:r w:rsidR="00E97B68" w:rsidRPr="00E97B68">
        <w:t>minimálně do 30 dnů před uzavřením dodatku (tj. minimálně 60 dnů před zahájením provozu EČV)</w:t>
      </w:r>
      <w:r w:rsidR="00E97B68">
        <w:t>,</w:t>
      </w:r>
      <w:r w:rsidR="00E97B68" w:rsidRPr="00E97B68">
        <w:t xml:space="preserve"> </w:t>
      </w:r>
      <w:r w:rsidR="00DB78FF">
        <w:t>nebo vůbec</w:t>
      </w:r>
      <w:r w:rsidR="00865751">
        <w:t>,</w:t>
      </w:r>
      <w:r w:rsidR="00DB78FF">
        <w:t xml:space="preserve"> </w:t>
      </w:r>
      <w:r w:rsidR="004C5598" w:rsidRPr="004C5598">
        <w:t xml:space="preserve">pozbývá toto </w:t>
      </w:r>
      <w:r w:rsidR="00DB78FF">
        <w:t xml:space="preserve">ujednání </w:t>
      </w:r>
      <w:r w:rsidR="00A9413F">
        <w:t xml:space="preserve">ohledně </w:t>
      </w:r>
      <w:r w:rsidR="004C5598" w:rsidRPr="004C5598">
        <w:t xml:space="preserve">zvýšení čistého příjmu (přiměřeného zisku) platnosti a přiměřený zisk zůstává i pro výkony zajišťované EČV ve výši </w:t>
      </w:r>
      <w:r w:rsidR="004C5598" w:rsidRPr="009302AD">
        <w:t>uvedené v příloze č. 4 řádek 15 této Smlouvy. Po skončení</w:t>
      </w:r>
      <w:r w:rsidR="004C5598">
        <w:t xml:space="preserve"> každého kalendářního roku Dopravce vyhotoví v této souvislosti také Výkaz provozních aktiv (VPA) dle přílohy </w:t>
      </w:r>
      <w:r w:rsidR="00DB78FF">
        <w:t xml:space="preserve">č. 6 Vyhlášky č. 296/2010 Sb. </w:t>
      </w:r>
      <w:r w:rsidR="00865751">
        <w:t>a</w:t>
      </w:r>
      <w:r w:rsidR="00DB78FF">
        <w:t xml:space="preserve"> odešle</w:t>
      </w:r>
      <w:r w:rsidR="00865751">
        <w:t xml:space="preserve"> jej</w:t>
      </w:r>
      <w:r w:rsidR="00DB78FF">
        <w:t xml:space="preserve"> </w:t>
      </w:r>
      <w:r w:rsidR="00200F8E">
        <w:t>O</w:t>
      </w:r>
      <w:r w:rsidR="00DB78FF">
        <w:t>bjednateli do 31. 1. následujícího roku za rok předchozí.</w:t>
      </w:r>
      <w:r w:rsidR="00A9413F" w:rsidRPr="00A9413F">
        <w:t xml:space="preserve"> Objednatel není povinen požadavku na zvýšení čistého příjmu vyhovět v plné míře, ale je povinen zvážit míru rizik </w:t>
      </w:r>
      <w:r w:rsidR="00FF03AC">
        <w:t>D</w:t>
      </w:r>
      <w:r w:rsidR="00A9413F" w:rsidRPr="00A9413F">
        <w:t xml:space="preserve">opravce a přihlédnout zejména ke zbývající délce </w:t>
      </w:r>
      <w:r w:rsidR="00F66AB8">
        <w:t>S</w:t>
      </w:r>
      <w:r w:rsidR="00A9413F" w:rsidRPr="00A9413F">
        <w:t xml:space="preserve">mlouvy s ohledem na sjednanou míru návratnosti vloženého kapitálu a s ohledem na explicitně nařízenou investici případně prodloužit tuto </w:t>
      </w:r>
      <w:r w:rsidR="00F66AB8">
        <w:t>S</w:t>
      </w:r>
      <w:r w:rsidR="00A9413F" w:rsidRPr="00A9413F">
        <w:t xml:space="preserve">mlouvu v souladu s čl. 4 odst. 4 </w:t>
      </w:r>
      <w:r w:rsidR="00A7066A">
        <w:t>nařízení o veřejných službách</w:t>
      </w:r>
      <w:r w:rsidR="00A9413F" w:rsidRPr="00A9413F">
        <w:t xml:space="preserve"> nebo přijmout taková opatření, aby nedošlo k nehospodárnému postupu (např. k nepřiměřenému zvýšení fixních nákladů) nebo zmaření investice. </w:t>
      </w:r>
      <w:r w:rsidR="00F06FE4">
        <w:t xml:space="preserve"> </w:t>
      </w:r>
      <w:r w:rsidR="00D73609" w:rsidDel="00D73609">
        <w:t xml:space="preserve"> </w:t>
      </w:r>
    </w:p>
    <w:p w14:paraId="1AF5BE1D" w14:textId="77777777" w:rsidR="00550501" w:rsidRPr="00156679" w:rsidRDefault="00D73C57">
      <w:pPr>
        <w:pStyle w:val="Odstavec1"/>
        <w:numPr>
          <w:ilvl w:val="1"/>
          <w:numId w:val="11"/>
        </w:numPr>
        <w:tabs>
          <w:tab w:val="clear" w:pos="644"/>
        </w:tabs>
        <w:ind w:left="567" w:hanging="567"/>
      </w:pPr>
      <w:r w:rsidRPr="00156679">
        <w:t xml:space="preserve">Objednatel </w:t>
      </w:r>
      <w:r w:rsidR="00661C9A" w:rsidRPr="00156679">
        <w:t xml:space="preserve">při zadání požadavku na EČV sestaví poměr referenčních výkonů provedených vozidly KP a EČV podle poměru výkonů nahrazovaného vozidla KP k celkovým referenčním výkonům, který bude závazný pro výpočet </w:t>
      </w:r>
      <w:r w:rsidR="00112799">
        <w:t>K</w:t>
      </w:r>
      <w:r w:rsidR="00661C9A" w:rsidRPr="00156679">
        <w:t xml:space="preserve">ompenzace od aktivace EČV s definovanými výkony hrazenými </w:t>
      </w:r>
      <w:proofErr w:type="spellStart"/>
      <w:r w:rsidR="00661C9A" w:rsidRPr="00156679">
        <w:t>CDV</w:t>
      </w:r>
      <w:r w:rsidR="00661C9A" w:rsidRPr="00156679">
        <w:rPr>
          <w:vertAlign w:val="subscript"/>
        </w:rPr>
        <w:t>iEČV</w:t>
      </w:r>
      <w:proofErr w:type="spellEnd"/>
      <w:r w:rsidR="00661C9A" w:rsidRPr="00156679">
        <w:t xml:space="preserve"> a dodatečnými výkony realizovanými EČV a hrazenými </w:t>
      </w:r>
      <w:proofErr w:type="spellStart"/>
      <w:r w:rsidR="00661C9A" w:rsidRPr="00156679">
        <w:t>CDDV</w:t>
      </w:r>
      <w:r w:rsidR="00661C9A" w:rsidRPr="00156679">
        <w:rPr>
          <w:vertAlign w:val="subscript"/>
        </w:rPr>
        <w:t>iEČV</w:t>
      </w:r>
      <w:proofErr w:type="spellEnd"/>
      <w:r w:rsidR="00661C9A" w:rsidRPr="00156679">
        <w:t>.</w:t>
      </w:r>
      <w:r w:rsidR="00661C9A" w:rsidRPr="00156679">
        <w:rPr>
          <w:vertAlign w:val="subscript"/>
        </w:rPr>
        <w:t xml:space="preserve"> </w:t>
      </w:r>
      <w:r w:rsidR="00661C9A" w:rsidRPr="00156679">
        <w:t>Uvedený poměr bude stanoven v ročním objemu výkonů a také koeficientem pro přepočet objemu výkonů v části roku, v případě aktivace EČV k jinému datu než k 1.</w:t>
      </w:r>
      <w:r w:rsidR="005220E2">
        <w:t xml:space="preserve"> </w:t>
      </w:r>
      <w:r w:rsidR="00661C9A" w:rsidRPr="00156679">
        <w:t xml:space="preserve">1. Součástí nových nákladů budou i náklady na provoz infrastruktury, bude-li nezbytné, aby </w:t>
      </w:r>
      <w:r w:rsidR="00FF03AC">
        <w:t>D</w:t>
      </w:r>
      <w:r w:rsidR="00661C9A" w:rsidRPr="00156679">
        <w:t>opravce infrastrukturu vybudoval, nebo náklady na její využívání u jiného vlastníka infrastruktury</w:t>
      </w:r>
      <w:r w:rsidR="0071116D">
        <w:t xml:space="preserve"> budou-li Dopravcem doloženy</w:t>
      </w:r>
      <w:r w:rsidR="00661C9A" w:rsidRPr="00156679">
        <w:t xml:space="preserve">. Postup pro kalkulaci nákladů na tyto vyhrazené změny bude souladný s Vyhláškou č. 296/2010 Sb. a odst. 3 tohoto článku. </w:t>
      </w:r>
    </w:p>
    <w:p w14:paraId="608B1E4C" w14:textId="77777777" w:rsidR="008574C8" w:rsidRPr="001E54AE" w:rsidRDefault="008574C8">
      <w:pPr>
        <w:pStyle w:val="Odstavec1"/>
        <w:numPr>
          <w:ilvl w:val="1"/>
          <w:numId w:val="11"/>
        </w:numPr>
        <w:tabs>
          <w:tab w:val="clear" w:pos="644"/>
        </w:tabs>
        <w:ind w:left="567" w:hanging="567"/>
      </w:pPr>
      <w:r w:rsidRPr="00621E8B">
        <w:t xml:space="preserve">Dopravce </w:t>
      </w:r>
      <w:r w:rsidR="00661C9A" w:rsidRPr="00621E8B">
        <w:t>je povinen v případě vy</w:t>
      </w:r>
      <w:r w:rsidR="007F7046">
        <w:t>hlášení</w:t>
      </w:r>
      <w:r w:rsidR="00661C9A" w:rsidRPr="00621E8B">
        <w:t xml:space="preserve"> dotačních titulů či jiných obdobných způsobů podpory (dále jen „</w:t>
      </w:r>
      <w:r w:rsidR="00661C9A" w:rsidRPr="00621E8B">
        <w:rPr>
          <w:b/>
        </w:rPr>
        <w:t>dotace</w:t>
      </w:r>
      <w:r w:rsidR="00661C9A" w:rsidRPr="00621E8B">
        <w:t xml:space="preserve">“) na pořízení EČV nebo na vybudování infrastruktury se o tyto dotace ucházet a vynaložit veškeré spravedlivě </w:t>
      </w:r>
      <w:proofErr w:type="spellStart"/>
      <w:r w:rsidR="00661C9A" w:rsidRPr="00621E8B">
        <w:t>požadovatelné</w:t>
      </w:r>
      <w:proofErr w:type="spellEnd"/>
      <w:r w:rsidR="00661C9A" w:rsidRPr="00621E8B">
        <w:t xml:space="preserve"> úsilí, aby tyto dotace získal. Dopravce </w:t>
      </w:r>
      <w:r w:rsidRPr="00621E8B">
        <w:t>se zavazuje usilovat o získání dotací na nutné investice či dodatečné náklady vymezené v tomto článku Smlouvy. Dopravce je povinen neprodleně informovat Objednatele o získání dotace z jakéhokoliv dotačního programu či od jakékoliv instituce</w:t>
      </w:r>
      <w:r w:rsidR="007F7046">
        <w:t xml:space="preserve"> na pořízení EČV nebo související infrastruktury využívané (byť jen částečně) při plnění Veřejných služeb dle této Smlouvy </w:t>
      </w:r>
      <w:r w:rsidR="007F7046" w:rsidRPr="001E54AE">
        <w:t xml:space="preserve">a poskytnout </w:t>
      </w:r>
      <w:r w:rsidR="007F7046">
        <w:t>Objednateli</w:t>
      </w:r>
      <w:r w:rsidR="007F7046" w:rsidRPr="001E54AE">
        <w:t xml:space="preserve"> nezbytnou součinnost a potřebné informace týkající se dotace, a to nejpozději do 3 pracovních dnů od rozhodnutí poskytovatele o přidělení dotace nebo od jiného obdobného úkonu (např. závazného příslibu poskytovatele</w:t>
      </w:r>
      <w:r w:rsidR="0081144B">
        <w:t xml:space="preserve"> dotace</w:t>
      </w:r>
      <w:r w:rsidR="007F7046" w:rsidRPr="001E54AE">
        <w:t>), kterým bude schválena žádost Dopravce o poskytnutí dotace.</w:t>
      </w:r>
      <w:r w:rsidRPr="00621E8B">
        <w:t xml:space="preserve"> </w:t>
      </w:r>
      <w:r w:rsidRPr="001E54AE">
        <w:t xml:space="preserve"> Získá-li Dopravce dotaci související s plněním Veřejných služeb dle této Smlouvy, bude tato dotace zohledněna při výpočtu výše Kompenzace v souladu s pravidly poskytovatele dotace.</w:t>
      </w:r>
    </w:p>
    <w:p w14:paraId="5416398D" w14:textId="77777777" w:rsidR="00E72A5D" w:rsidRPr="00E72A5D" w:rsidRDefault="00E72A5D">
      <w:pPr>
        <w:pStyle w:val="Odstavec1"/>
        <w:numPr>
          <w:ilvl w:val="1"/>
          <w:numId w:val="11"/>
        </w:numPr>
        <w:tabs>
          <w:tab w:val="clear" w:pos="644"/>
        </w:tabs>
        <w:ind w:left="567" w:hanging="567"/>
      </w:pPr>
      <w:r w:rsidRPr="00E72A5D">
        <w:t xml:space="preserve">Před uzavřením smlouvy o veřejných službách pro následující zajištění </w:t>
      </w:r>
      <w:r w:rsidR="00635495">
        <w:t>V</w:t>
      </w:r>
      <w:r w:rsidRPr="00E72A5D">
        <w:t xml:space="preserve">eřejných služeb </w:t>
      </w:r>
      <w:r w:rsidR="00C35AC6">
        <w:t>(zajištění V</w:t>
      </w:r>
      <w:r w:rsidR="00C35AC6" w:rsidRPr="00E72A5D">
        <w:t xml:space="preserve">eřejných služeb </w:t>
      </w:r>
      <w:r w:rsidR="00A71CBE">
        <w:t>po skončení této</w:t>
      </w:r>
      <w:r w:rsidR="005220E2">
        <w:t xml:space="preserve"> Smlouvy</w:t>
      </w:r>
      <w:r w:rsidR="00C35AC6">
        <w:t>)</w:t>
      </w:r>
      <w:r w:rsidRPr="00E72A5D">
        <w:t xml:space="preserve"> na základě nabídkového</w:t>
      </w:r>
      <w:r w:rsidR="00B134BF">
        <w:t>/zadávacího</w:t>
      </w:r>
      <w:r w:rsidRPr="00E72A5D">
        <w:t xml:space="preserve"> řízení nebo přímým zadáním podle § 18 </w:t>
      </w:r>
      <w:r w:rsidR="00A85D37">
        <w:t>ZVS</w:t>
      </w:r>
      <w:r w:rsidRPr="00E72A5D">
        <w:t xml:space="preserve"> nebo před uveřejněním oznámení o zahájení nabídkového</w:t>
      </w:r>
      <w:r w:rsidR="00B134BF">
        <w:t>/zadávacího</w:t>
      </w:r>
      <w:r w:rsidRPr="00E72A5D">
        <w:t xml:space="preserve"> řízení si </w:t>
      </w:r>
      <w:r w:rsidR="00200F8E">
        <w:t>O</w:t>
      </w:r>
      <w:r w:rsidRPr="00E72A5D">
        <w:t xml:space="preserve">bjednatel vyžádá písemné vyjádření </w:t>
      </w:r>
      <w:r w:rsidR="001B2884">
        <w:t>D</w:t>
      </w:r>
      <w:r w:rsidRPr="00E72A5D">
        <w:t xml:space="preserve">opravce zajišťujícího </w:t>
      </w:r>
      <w:r w:rsidR="00B21252">
        <w:t>V</w:t>
      </w:r>
      <w:r w:rsidRPr="00E72A5D">
        <w:t xml:space="preserve">eřejné služby v přepravě cestujících, které mají být zcela nebo zčásti předmětem nové smlouvy, k převodu </w:t>
      </w:r>
      <w:r w:rsidR="00564CF7">
        <w:t xml:space="preserve">EČV </w:t>
      </w:r>
      <w:r w:rsidRPr="00E72A5D">
        <w:t>na nového dopravce.</w:t>
      </w:r>
      <w:r w:rsidR="00036A3B">
        <w:t xml:space="preserve"> </w:t>
      </w:r>
    </w:p>
    <w:p w14:paraId="73AABE4C" w14:textId="77777777" w:rsidR="00E72A5D" w:rsidRP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 xml:space="preserve">bude proveden na základě žádosti </w:t>
      </w:r>
      <w:r w:rsidR="001B2884">
        <w:t>D</w:t>
      </w:r>
      <w:r w:rsidRPr="00E72A5D">
        <w:t xml:space="preserve">opravce s tím, že zadávací dokumentace nabídkového </w:t>
      </w:r>
      <w:r w:rsidR="009005AC">
        <w:t xml:space="preserve">nebo zadávacího </w:t>
      </w:r>
      <w:r w:rsidRPr="00E72A5D">
        <w:t xml:space="preserve">řízení </w:t>
      </w:r>
      <w:r w:rsidR="00A85D37">
        <w:t xml:space="preserve">nebo smlouva v případě přímého zadání </w:t>
      </w:r>
      <w:r w:rsidRPr="00E72A5D">
        <w:t xml:space="preserve">obsahuje povinnost nového dopravce odkoupit </w:t>
      </w:r>
      <w:r w:rsidR="00564CF7">
        <w:t>EČV</w:t>
      </w:r>
      <w:r w:rsidRPr="00E72A5D">
        <w:t>, která</w:t>
      </w:r>
    </w:p>
    <w:p w14:paraId="78534EE9" w14:textId="77777777" w:rsidR="00E72A5D" w:rsidRPr="00E72A5D" w:rsidRDefault="00E72A5D">
      <w:pPr>
        <w:pStyle w:val="Odstavec1"/>
        <w:numPr>
          <w:ilvl w:val="2"/>
          <w:numId w:val="31"/>
        </w:numPr>
        <w:tabs>
          <w:tab w:val="clear" w:pos="1440"/>
        </w:tabs>
        <w:ind w:left="2127" w:hanging="426"/>
      </w:pPr>
      <w:r w:rsidRPr="00E72A5D">
        <w:t xml:space="preserve">byla nově pořízena se souhlasem </w:t>
      </w:r>
      <w:r w:rsidR="00F33CAF">
        <w:t>O</w:t>
      </w:r>
      <w:r w:rsidR="00F33CAF" w:rsidRPr="00E72A5D">
        <w:t>bjednatele</w:t>
      </w:r>
      <w:r w:rsidR="00F33CAF">
        <w:t xml:space="preserve"> </w:t>
      </w:r>
      <w:r w:rsidR="00DE35F0">
        <w:t>v</w:t>
      </w:r>
      <w:r w:rsidRPr="00E72A5D">
        <w:t xml:space="preserve"> d</w:t>
      </w:r>
      <w:r w:rsidR="00DE35F0">
        <w:t>obě</w:t>
      </w:r>
      <w:r w:rsidRPr="00E72A5D">
        <w:t xml:space="preserve"> účinnosti </w:t>
      </w:r>
      <w:r w:rsidR="00F33CAF">
        <w:t>S</w:t>
      </w:r>
      <w:r w:rsidR="00F33CAF" w:rsidRPr="00E72A5D">
        <w:t xml:space="preserve">mlouvy </w:t>
      </w:r>
      <w:r w:rsidRPr="00E72A5D">
        <w:t>a</w:t>
      </w:r>
    </w:p>
    <w:p w14:paraId="2F0730AA" w14:textId="77777777" w:rsidR="00E72A5D" w:rsidRPr="00E72A5D" w:rsidRDefault="00E72A5D">
      <w:pPr>
        <w:pStyle w:val="Odstavec1"/>
        <w:numPr>
          <w:ilvl w:val="2"/>
          <w:numId w:val="31"/>
        </w:numPr>
        <w:tabs>
          <w:tab w:val="clear" w:pos="1440"/>
        </w:tabs>
        <w:ind w:left="2127" w:hanging="426"/>
      </w:pPr>
      <w:r w:rsidRPr="00E72A5D">
        <w:lastRenderedPageBreak/>
        <w:t xml:space="preserve">sloužila k zabezpečování </w:t>
      </w:r>
      <w:r w:rsidR="006312AA">
        <w:t>V</w:t>
      </w:r>
      <w:r w:rsidR="006312AA" w:rsidRPr="00E72A5D">
        <w:t xml:space="preserve">eřejných </w:t>
      </w:r>
      <w:r w:rsidRPr="00E72A5D">
        <w:t>služeb, které mají být zcela nebo zčásti předmětem nové smlouvy a</w:t>
      </w:r>
    </w:p>
    <w:p w14:paraId="41E2B283" w14:textId="77777777" w:rsidR="00E72A5D" w:rsidRPr="00E72A5D" w:rsidRDefault="00E93283">
      <w:pPr>
        <w:pStyle w:val="Odstavec1"/>
        <w:numPr>
          <w:ilvl w:val="2"/>
          <w:numId w:val="31"/>
        </w:numPr>
        <w:tabs>
          <w:tab w:val="clear" w:pos="1440"/>
        </w:tabs>
        <w:ind w:left="2127" w:hanging="426"/>
      </w:pPr>
      <w:r>
        <w:t xml:space="preserve"> </w:t>
      </w:r>
      <w:r w:rsidR="00E72A5D" w:rsidRPr="00E72A5D">
        <w:t xml:space="preserve">nemohou být </w:t>
      </w:r>
      <w:r w:rsidR="001B2884">
        <w:t>D</w:t>
      </w:r>
      <w:r w:rsidR="00E72A5D" w:rsidRPr="00E72A5D">
        <w:t xml:space="preserve">opravcem využita pro zabezpečování jiných </w:t>
      </w:r>
      <w:r w:rsidR="00635495">
        <w:t>V</w:t>
      </w:r>
      <w:r w:rsidR="00E72A5D" w:rsidRPr="00E72A5D">
        <w:t>eřejných služeb.</w:t>
      </w:r>
    </w:p>
    <w:p w14:paraId="30E733BE" w14:textId="328F7D65" w:rsidR="00036A3B" w:rsidRPr="00036A3B" w:rsidRDefault="00EA5FE6">
      <w:pPr>
        <w:pStyle w:val="Odstavec1"/>
        <w:numPr>
          <w:ilvl w:val="1"/>
          <w:numId w:val="11"/>
        </w:numPr>
        <w:tabs>
          <w:tab w:val="clear" w:pos="644"/>
        </w:tabs>
        <w:ind w:left="567" w:hanging="567"/>
      </w:pPr>
      <w:r>
        <w:t>P</w:t>
      </w:r>
      <w:r w:rsidR="00DE35F0">
        <w:t>okud D</w:t>
      </w:r>
      <w:r w:rsidR="00E72A5D" w:rsidRPr="00E72A5D">
        <w:t xml:space="preserve">opravce bude k datu ukončení této </w:t>
      </w:r>
      <w:r w:rsidR="006312AA">
        <w:t>S</w:t>
      </w:r>
      <w:r w:rsidR="006312AA" w:rsidRPr="00E72A5D">
        <w:t xml:space="preserve">mlouvy </w:t>
      </w:r>
      <w:r w:rsidR="00E72A5D" w:rsidRPr="00E72A5D">
        <w:t xml:space="preserve">požadovat odkoupení </w:t>
      </w:r>
      <w:r w:rsidR="00564CF7">
        <w:t>EČV</w:t>
      </w:r>
      <w:r w:rsidR="00E72A5D" w:rsidRPr="00E72A5D">
        <w:t xml:space="preserve">, je povinen na základě výzvy </w:t>
      </w:r>
      <w:r w:rsidR="00DE35F0">
        <w:t>O</w:t>
      </w:r>
      <w:r w:rsidR="00E72A5D" w:rsidRPr="00E72A5D">
        <w:t xml:space="preserve">bjednatele tuto žádost </w:t>
      </w:r>
      <w:r w:rsidR="00DE35F0">
        <w:t>O</w:t>
      </w:r>
      <w:r w:rsidR="00E72A5D" w:rsidRPr="00E72A5D">
        <w:t>bj</w:t>
      </w:r>
      <w:r w:rsidR="00DE35F0">
        <w:t>ednateli potvrdit a poskytnout O</w:t>
      </w:r>
      <w:r w:rsidR="00E72A5D" w:rsidRPr="00E72A5D">
        <w:t>bjednateli seznam</w:t>
      </w:r>
      <w:r w:rsidR="00564CF7">
        <w:t xml:space="preserve"> EČV</w:t>
      </w:r>
      <w:r w:rsidR="00E72A5D" w:rsidRPr="00E72A5D">
        <w:t xml:space="preserve">, na něž se má povinnost vztahovat, včetně data jejich pořízení, podmínek jejich financování a doby jejich amortizace, a doložit splnění podmínek podle </w:t>
      </w:r>
      <w:r w:rsidR="00E72A5D" w:rsidRPr="00E10DBD">
        <w:t xml:space="preserve">odstavce </w:t>
      </w:r>
      <w:r w:rsidR="00D25710" w:rsidRPr="00E10DBD">
        <w:t>7</w:t>
      </w:r>
      <w:r w:rsidR="00D25710" w:rsidRPr="00E72A5D">
        <w:t xml:space="preserve"> </w:t>
      </w:r>
      <w:r w:rsidR="00E72A5D" w:rsidRPr="00E72A5D">
        <w:t xml:space="preserve">tohoto </w:t>
      </w:r>
      <w:r w:rsidR="00D25710">
        <w:t>článku</w:t>
      </w:r>
      <w:r w:rsidR="00E72A5D" w:rsidRPr="00E72A5D">
        <w:t>.</w:t>
      </w:r>
      <w:r w:rsidR="00036A3B" w:rsidRPr="00036A3B">
        <w:t xml:space="preserve"> Pokud Dopravce </w:t>
      </w:r>
      <w:r w:rsidR="00036A3B">
        <w:t xml:space="preserve">bude požadovat </w:t>
      </w:r>
      <w:r w:rsidR="00036A3B" w:rsidRPr="00036A3B">
        <w:t xml:space="preserve">odkoupení </w:t>
      </w:r>
      <w:r w:rsidR="00564CF7">
        <w:t xml:space="preserve">EČV </w:t>
      </w:r>
      <w:r w:rsidR="00036A3B" w:rsidRPr="00036A3B">
        <w:t xml:space="preserve">pořízených dle </w:t>
      </w:r>
      <w:r w:rsidR="00036A3B" w:rsidRPr="00E10DBD">
        <w:t xml:space="preserve">odstavce </w:t>
      </w:r>
      <w:r w:rsidR="00D25710" w:rsidRPr="00E10DBD">
        <w:t>7</w:t>
      </w:r>
      <w:r w:rsidR="00D25710">
        <w:t xml:space="preserve"> </w:t>
      </w:r>
      <w:r w:rsidR="00036A3B">
        <w:t>tohoto článku</w:t>
      </w:r>
      <w:r w:rsidR="00883EE9">
        <w:t>,</w:t>
      </w:r>
      <w:r w:rsidR="00036A3B">
        <w:t xml:space="preserve"> je povinen přizpůsobit Plán obnovy vozidel</w:t>
      </w:r>
      <w:r w:rsidR="007E420D">
        <w:t xml:space="preserve"> (povinnost sestavit tento plán a odevzdávat Objednateli je </w:t>
      </w:r>
      <w:r w:rsidR="007E420D" w:rsidRPr="00454825">
        <w:t>uvedena v čl. XV</w:t>
      </w:r>
      <w:r w:rsidR="00454825" w:rsidRPr="00454825">
        <w:t>I</w:t>
      </w:r>
      <w:r w:rsidR="007E420D" w:rsidRPr="00454825">
        <w:t xml:space="preserve"> odst. </w:t>
      </w:r>
      <w:r w:rsidR="00454825" w:rsidRPr="00454825">
        <w:t>8 a 9</w:t>
      </w:r>
      <w:r w:rsidR="007E420D" w:rsidRPr="00454825">
        <w:t>)</w:t>
      </w:r>
      <w:r w:rsidR="00036A3B">
        <w:t xml:space="preserve"> tak, aby bylo možné </w:t>
      </w:r>
      <w:r w:rsidR="00564CF7">
        <w:t xml:space="preserve">EČV </w:t>
      </w:r>
      <w:r w:rsidR="00036A3B">
        <w:t>identifikovat v zadávacích podmínkách budoucího zadávacího /nabídkového řízení</w:t>
      </w:r>
      <w:r w:rsidR="00D25710">
        <w:t xml:space="preserve"> nebo přímého zadání, tj. tak, aby </w:t>
      </w:r>
      <w:r w:rsidR="00036A3B">
        <w:t xml:space="preserve">Dopravce byl schopen </w:t>
      </w:r>
      <w:r w:rsidR="00564CF7">
        <w:t xml:space="preserve">EČV </w:t>
      </w:r>
      <w:r w:rsidR="00036A3B">
        <w:t xml:space="preserve">identifikovat </w:t>
      </w:r>
      <w:r w:rsidR="00E1007F">
        <w:t xml:space="preserve">a doložit požadované skutečnosti ohledně údržby, oprav a dalších požadavků </w:t>
      </w:r>
      <w:r w:rsidR="00054946">
        <w:t xml:space="preserve">ve struktuře </w:t>
      </w:r>
      <w:r w:rsidR="00036A3B" w:rsidRPr="00E10DBD">
        <w:t xml:space="preserve">dle </w:t>
      </w:r>
      <w:r w:rsidR="00F01388">
        <w:t>p</w:t>
      </w:r>
      <w:r w:rsidR="00E1007F" w:rsidRPr="00E10DBD">
        <w:t xml:space="preserve">řílohy č. </w:t>
      </w:r>
      <w:r w:rsidR="00DE2D22" w:rsidRPr="00E10DBD">
        <w:t>19</w:t>
      </w:r>
      <w:r w:rsidR="00DE2D22">
        <w:t xml:space="preserve"> </w:t>
      </w:r>
      <w:r w:rsidR="00E1007F">
        <w:t xml:space="preserve">této </w:t>
      </w:r>
      <w:r w:rsidR="00DE2D22">
        <w:t xml:space="preserve">Smlouvy </w:t>
      </w:r>
      <w:r w:rsidR="00D25710">
        <w:t xml:space="preserve">nejpozději </w:t>
      </w:r>
      <w:r w:rsidR="00045E1E">
        <w:t xml:space="preserve">do první poloviny třetího roku </w:t>
      </w:r>
      <w:r w:rsidR="00D25710">
        <w:t>před koncem této Smlouvy.</w:t>
      </w:r>
      <w:r w:rsidR="00E1007F">
        <w:t xml:space="preserve"> </w:t>
      </w:r>
      <w:r w:rsidR="00D25710">
        <w:t xml:space="preserve">Dopravce je dále povinen </w:t>
      </w:r>
      <w:r w:rsidR="00E1007F">
        <w:t xml:space="preserve">během lhůty pro podání nabídek umožnit prohlídku </w:t>
      </w:r>
      <w:r w:rsidR="00564CF7">
        <w:t xml:space="preserve">EČV </w:t>
      </w:r>
      <w:r w:rsidR="00E1007F">
        <w:t xml:space="preserve">určených k odkupu všem </w:t>
      </w:r>
      <w:r w:rsidR="00D25710">
        <w:t>dodavatelům</w:t>
      </w:r>
      <w:r w:rsidR="00E1007F">
        <w:t>, kteří o</w:t>
      </w:r>
      <w:r w:rsidR="00E84DD7">
        <w:t> </w:t>
      </w:r>
      <w:r w:rsidR="00E1007F">
        <w:t xml:space="preserve">prohlídku projeví zájem, postupem stanoveným Objednatelem. </w:t>
      </w:r>
    </w:p>
    <w:p w14:paraId="30B8C5EF" w14:textId="77777777" w:rsidR="00E72A5D" w:rsidRDefault="00E72A5D">
      <w:pPr>
        <w:pStyle w:val="Odstavec1"/>
        <w:numPr>
          <w:ilvl w:val="1"/>
          <w:numId w:val="11"/>
        </w:numPr>
        <w:tabs>
          <w:tab w:val="clear" w:pos="644"/>
        </w:tabs>
        <w:ind w:left="567" w:hanging="567"/>
      </w:pPr>
      <w:r w:rsidRPr="00E72A5D">
        <w:t xml:space="preserve">Pokud </w:t>
      </w:r>
      <w:r w:rsidR="00DE35F0">
        <w:t>Dopravce nezašle O</w:t>
      </w:r>
      <w:r w:rsidRPr="00E72A5D">
        <w:t xml:space="preserve">bjednateli vyjádření podle odstavce </w:t>
      </w:r>
      <w:r w:rsidR="00041365">
        <w:t>8</w:t>
      </w:r>
      <w:r w:rsidR="002576D4" w:rsidRPr="00E72A5D">
        <w:t xml:space="preserve"> </w:t>
      </w:r>
      <w:r w:rsidRPr="00E72A5D">
        <w:t xml:space="preserve">tohoto </w:t>
      </w:r>
      <w:r w:rsidR="00FE496A">
        <w:t>článku</w:t>
      </w:r>
      <w:r w:rsidRPr="00E72A5D">
        <w:t xml:space="preserve"> d</w:t>
      </w:r>
      <w:r w:rsidR="00DE35F0">
        <w:t>o 2 měsíců od doručení žádosti O</w:t>
      </w:r>
      <w:r w:rsidRPr="00E72A5D">
        <w:t xml:space="preserve">bjednatele, má se za to, že převod </w:t>
      </w:r>
      <w:r w:rsidR="00564CF7">
        <w:t xml:space="preserve">EČV </w:t>
      </w:r>
      <w:r w:rsidRPr="00E72A5D">
        <w:t>nepožaduje.</w:t>
      </w:r>
    </w:p>
    <w:p w14:paraId="3B8E275C" w14:textId="77777777" w:rsidR="00E72A5D" w:rsidRDefault="00E72A5D">
      <w:pPr>
        <w:pStyle w:val="Odstavec1"/>
        <w:numPr>
          <w:ilvl w:val="1"/>
          <w:numId w:val="11"/>
        </w:numPr>
        <w:tabs>
          <w:tab w:val="clear" w:pos="644"/>
        </w:tabs>
        <w:ind w:left="567" w:hanging="567"/>
      </w:pPr>
      <w:r w:rsidRPr="00E72A5D">
        <w:t xml:space="preserve">Objednatel je oprávněn vyžádat si od </w:t>
      </w:r>
      <w:r w:rsidR="00DE35F0">
        <w:t>D</w:t>
      </w:r>
      <w:r w:rsidRPr="00E72A5D">
        <w:t xml:space="preserve">opravce doklady, které jsou potřebné pro doložení splnění podmínek podle odstavce </w:t>
      </w:r>
      <w:r w:rsidR="004A1811">
        <w:t>7</w:t>
      </w:r>
      <w:r w:rsidR="004A1811" w:rsidRPr="00E72A5D">
        <w:t xml:space="preserve"> </w:t>
      </w:r>
      <w:r w:rsidR="004B53E6" w:rsidRPr="00E72A5D">
        <w:t>tohoto</w:t>
      </w:r>
      <w:r w:rsidR="004B53E6">
        <w:t xml:space="preserve"> článku</w:t>
      </w:r>
      <w:r w:rsidR="00DE35F0">
        <w:t>. Jsou-li podmínky splněny, O</w:t>
      </w:r>
      <w:r w:rsidRPr="00E72A5D">
        <w:t>bjednatel žádosti vyhoví.</w:t>
      </w:r>
    </w:p>
    <w:p w14:paraId="5788BD7A" w14:textId="77777777" w:rsidR="00E72A5D" w:rsidRPr="00E72A5D" w:rsidRDefault="00E72A5D">
      <w:pPr>
        <w:pStyle w:val="Odstavec1"/>
        <w:numPr>
          <w:ilvl w:val="1"/>
          <w:numId w:val="11"/>
        </w:numPr>
        <w:tabs>
          <w:tab w:val="clear" w:pos="644"/>
        </w:tabs>
        <w:ind w:left="567" w:hanging="567"/>
      </w:pPr>
      <w:r w:rsidRPr="00E72A5D">
        <w:t xml:space="preserve">Dopravce je povinen ke každému </w:t>
      </w:r>
      <w:r w:rsidR="00564CF7">
        <w:t>EČV</w:t>
      </w:r>
      <w:r w:rsidRPr="00E72A5D">
        <w:t xml:space="preserve">, u něhož bude požadovat odkup, vést a předat </w:t>
      </w:r>
      <w:r w:rsidR="000C6851">
        <w:t>O</w:t>
      </w:r>
      <w:r w:rsidRPr="00E72A5D">
        <w:t>bjednateli dokumentaci k </w:t>
      </w:r>
      <w:r w:rsidR="00564CF7">
        <w:t xml:space="preserve">EČV </w:t>
      </w:r>
      <w:r w:rsidRPr="00E72A5D">
        <w:t xml:space="preserve">dokládající údržbu a technický stav </w:t>
      </w:r>
      <w:r w:rsidR="00564CF7">
        <w:t xml:space="preserve">EČV </w:t>
      </w:r>
      <w:r w:rsidRPr="00E72A5D">
        <w:t xml:space="preserve">minimálně v rozsahu, který je uveden </w:t>
      </w:r>
      <w:r w:rsidRPr="00E10DBD">
        <w:t xml:space="preserve">v příloze č. </w:t>
      </w:r>
      <w:r w:rsidR="00DE2D22" w:rsidRPr="00E10DBD">
        <w:t>19</w:t>
      </w:r>
      <w:r w:rsidR="00DE2D22">
        <w:t xml:space="preserve"> </w:t>
      </w:r>
      <w:r w:rsidRPr="00E72A5D">
        <w:t xml:space="preserve">této </w:t>
      </w:r>
      <w:r w:rsidR="00DE2D22">
        <w:t>S</w:t>
      </w:r>
      <w:r w:rsidR="00DE2D22" w:rsidRPr="00E72A5D">
        <w:t>mlouvy</w:t>
      </w:r>
      <w:r w:rsidR="004447A3">
        <w:t>,</w:t>
      </w:r>
      <w:r w:rsidR="00BA74CA">
        <w:t xml:space="preserve"> a to v termínu uvedeném v odstavci 9 tohoto článku, pokud se smluvní strany nedohodnou jinak</w:t>
      </w:r>
      <w:r w:rsidR="004C79B4">
        <w:t xml:space="preserve">. S ohledem na charakter technologie pohonu je Objednatel oprávněn upravit pro EČV také </w:t>
      </w:r>
      <w:r w:rsidR="004C79B4" w:rsidRPr="00E10DBD">
        <w:t xml:space="preserve">přílohu č. </w:t>
      </w:r>
      <w:r w:rsidR="00DE2D22" w:rsidRPr="00E10DBD">
        <w:t>19</w:t>
      </w:r>
      <w:r w:rsidR="004C79B4">
        <w:t>, aby vyhovovala konkrétní technologii pohonu EČV pořizovaných v souladu s tímto článkem</w:t>
      </w:r>
      <w:r w:rsidRPr="00E72A5D">
        <w:t xml:space="preserve">. Dopravce je povinen doložit záznamy o proběhlých opravách, kontrolách v </w:t>
      </w:r>
      <w:r w:rsidR="00391912" w:rsidRPr="00E72A5D">
        <w:t>STK a</w:t>
      </w:r>
      <w:r w:rsidRPr="00E72A5D">
        <w:t xml:space="preserve"> dalších </w:t>
      </w:r>
      <w:r w:rsidR="00DA6ED6">
        <w:t xml:space="preserve">měřeních a </w:t>
      </w:r>
      <w:r w:rsidRPr="00E72A5D">
        <w:t>provozních zásazích</w:t>
      </w:r>
      <w:r w:rsidR="004D2279">
        <w:t>, mají-li být v souladu s právními předpisy nebo s pokyny výrobce vozidel prováděny</w:t>
      </w:r>
      <w:r w:rsidRPr="00E72A5D">
        <w:t xml:space="preserve">. Kromě řádných kontrol je prodávající povinen v měsíci, kdy dojde k předání odkoupeného </w:t>
      </w:r>
      <w:r w:rsidR="00564CF7">
        <w:t>EČV</w:t>
      </w:r>
      <w:r w:rsidR="00883EE9">
        <w:t>,</w:t>
      </w:r>
      <w:r w:rsidR="00564CF7">
        <w:t xml:space="preserve"> </w:t>
      </w:r>
      <w:r w:rsidRPr="00E72A5D">
        <w:t>zajistit na své náklady mimořádnou kontrolu technického stavu v STK.</w:t>
      </w:r>
      <w:r w:rsidR="00FE496A" w:rsidRPr="004C79B4">
        <w:rPr>
          <w:sz w:val="20"/>
          <w:szCs w:val="20"/>
        </w:rPr>
        <w:t xml:space="preserve"> </w:t>
      </w:r>
      <w:r w:rsidR="00FE496A" w:rsidRPr="00FE496A">
        <w:t>Dopravce souhlasí, že vyplněné tabulky s údaji o</w:t>
      </w:r>
      <w:r w:rsidR="00883EE9">
        <w:t> </w:t>
      </w:r>
      <w:r w:rsidR="00564CF7">
        <w:t>EČV</w:t>
      </w:r>
      <w:r w:rsidR="00FE496A" w:rsidRPr="00FE496A">
        <w:t xml:space="preserve">, které budou předmětem odkupu </w:t>
      </w:r>
      <w:r w:rsidR="00BA74CA">
        <w:t xml:space="preserve">ve struktuře </w:t>
      </w:r>
      <w:r w:rsidR="00FE496A" w:rsidRPr="00E10DBD">
        <w:t xml:space="preserve">dle přílohy č. </w:t>
      </w:r>
      <w:r w:rsidR="00DE2D22" w:rsidRPr="00E10DBD">
        <w:t xml:space="preserve">19 </w:t>
      </w:r>
      <w:r w:rsidR="00FE496A" w:rsidRPr="00E10DBD">
        <w:t>této Smlouvy</w:t>
      </w:r>
      <w:r w:rsidR="00FE496A" w:rsidRPr="00FE496A">
        <w:t>, Objednatel zařadí</w:t>
      </w:r>
      <w:r w:rsidR="00411466">
        <w:t xml:space="preserve"> </w:t>
      </w:r>
      <w:r w:rsidR="00883EE9">
        <w:t>v </w:t>
      </w:r>
      <w:r w:rsidR="00411466">
        <w:t xml:space="preserve">dokumentaci </w:t>
      </w:r>
      <w:r w:rsidR="00564CF7">
        <w:t xml:space="preserve">EČV </w:t>
      </w:r>
      <w:r w:rsidR="00411466">
        <w:t>určených k odkupu</w:t>
      </w:r>
      <w:r w:rsidR="00FE496A" w:rsidRPr="00FE496A">
        <w:t xml:space="preserve"> jako součást </w:t>
      </w:r>
      <w:r w:rsidR="00935041">
        <w:t xml:space="preserve">budoucích </w:t>
      </w:r>
      <w:r w:rsidR="00FE496A" w:rsidRPr="00FE496A">
        <w:t xml:space="preserve">zadávacích podmínek a zpřístupní je </w:t>
      </w:r>
      <w:r w:rsidR="00A72CDD">
        <w:t>dodavatelům</w:t>
      </w:r>
      <w:r w:rsidR="00FE496A" w:rsidRPr="00FE496A">
        <w:t xml:space="preserve">, kteří v průběhu lhůty pro podání nabídek uzavřou s Objednatelem (případně jeho zástupcem – administrátorem veřejné zakázky) dohodu o mlčenlivosti (NDA). </w:t>
      </w:r>
      <w:r w:rsidR="002D2040">
        <w:t>V případě, že tak Objednatel stanoví, bude Dopravce povinen uzavřít smlouvu o poskytování součinnosti s Objednatelem a nov</w:t>
      </w:r>
      <w:r w:rsidR="00A24FDA">
        <w:t>ým dopravcem, jejímž účelem bude upravit vzájemná práva a povinnosti tak, aby mohlo dojít k řádnému a plynulému převodu EČV na nového dopravce. Konkrétní práva a povinnosti budou stanovena až v</w:t>
      </w:r>
      <w:r w:rsidR="005D55EA">
        <w:t> době, kdy bude zajišťován odkup EČV podle tohoto článku Smlouvy s ohledem na v té době známé skutečnosti.</w:t>
      </w:r>
    </w:p>
    <w:p w14:paraId="33D9CEFB" w14:textId="77777777" w:rsidR="00E72A5D" w:rsidRPr="00E72A5D" w:rsidRDefault="00E72A5D">
      <w:pPr>
        <w:pStyle w:val="Odstavec1"/>
        <w:numPr>
          <w:ilvl w:val="1"/>
          <w:numId w:val="11"/>
        </w:numPr>
        <w:tabs>
          <w:tab w:val="clear" w:pos="644"/>
        </w:tabs>
        <w:ind w:left="567" w:hanging="567"/>
      </w:pPr>
      <w:r w:rsidRPr="00E72A5D">
        <w:t xml:space="preserve">Kupní cena bude stanovena jako očekávaná účetní hodnota v době převzetí </w:t>
      </w:r>
      <w:r w:rsidR="00564CF7">
        <w:t xml:space="preserve">EČV </w:t>
      </w:r>
      <w:r w:rsidRPr="00E72A5D">
        <w:t xml:space="preserve">podle odstavce 2 tohoto bodu a zahrne i případné finanční náklady spojené s předčasným ukončením úvěrového, leasingového nebo jiného finančního vztahu souvisejícího s financováním pořízení těchto </w:t>
      </w:r>
      <w:r w:rsidR="00564CF7">
        <w:t>EČV</w:t>
      </w:r>
      <w:r w:rsidRPr="00E72A5D">
        <w:t xml:space="preserve">. </w:t>
      </w:r>
    </w:p>
    <w:p w14:paraId="45E64EF9" w14:textId="77777777" w:rsidR="00E72A5D" w:rsidRDefault="00E72A5D">
      <w:pPr>
        <w:pStyle w:val="Odstavec1"/>
        <w:numPr>
          <w:ilvl w:val="1"/>
          <w:numId w:val="11"/>
        </w:numPr>
        <w:tabs>
          <w:tab w:val="clear" w:pos="644"/>
        </w:tabs>
        <w:ind w:left="567" w:hanging="567"/>
      </w:pPr>
      <w:r w:rsidRPr="00E72A5D">
        <w:t xml:space="preserve">Odkup </w:t>
      </w:r>
      <w:r w:rsidR="00564CF7">
        <w:t xml:space="preserve">EČV </w:t>
      </w:r>
      <w:r w:rsidRPr="00E72A5D">
        <w:t>nebude proveden v případech</w:t>
      </w:r>
      <w:r w:rsidR="00C102C0">
        <w:t xml:space="preserve">, kdy byla </w:t>
      </w:r>
      <w:r w:rsidR="00F66AB8">
        <w:t>S</w:t>
      </w:r>
      <w:r w:rsidR="00C102C0">
        <w:t>mlouva vypovězena O</w:t>
      </w:r>
      <w:r w:rsidRPr="00E72A5D">
        <w:t xml:space="preserve">bjednatelem pro závažné porušení smluvních povinností ze strany </w:t>
      </w:r>
      <w:r w:rsidR="000C6851">
        <w:t>D</w:t>
      </w:r>
      <w:r w:rsidRPr="00E72A5D">
        <w:t xml:space="preserve">opravce, </w:t>
      </w:r>
      <w:r w:rsidR="001B2884">
        <w:t>D</w:t>
      </w:r>
      <w:r w:rsidRPr="00E72A5D">
        <w:t>opravce zanikl nebo přestal být provozovatelem dopravy podle jiných právních předpisů.</w:t>
      </w:r>
    </w:p>
    <w:p w14:paraId="2F706D7E" w14:textId="77777777" w:rsidR="00D537E6" w:rsidRPr="00E72A5D" w:rsidRDefault="00D537E6">
      <w:pPr>
        <w:pStyle w:val="Odstavec1"/>
        <w:numPr>
          <w:ilvl w:val="1"/>
          <w:numId w:val="11"/>
        </w:numPr>
        <w:tabs>
          <w:tab w:val="clear" w:pos="644"/>
        </w:tabs>
        <w:ind w:left="567" w:hanging="567"/>
      </w:pPr>
      <w:r>
        <w:t xml:space="preserve">Dopravce je povinen předat Objednateli </w:t>
      </w:r>
      <w:r w:rsidR="00D56045">
        <w:t>P</w:t>
      </w:r>
      <w:r>
        <w:t>lán obnovy vozidel. V</w:t>
      </w:r>
      <w:r w:rsidR="00B463B0">
        <w:t>e</w:t>
      </w:r>
      <w:r>
        <w:t xml:space="preserve"> </w:t>
      </w:r>
      <w:r w:rsidR="00B463B0">
        <w:t xml:space="preserve">výchozím Plánu </w:t>
      </w:r>
      <w:r>
        <w:t xml:space="preserve">obnovy </w:t>
      </w:r>
      <w:r w:rsidR="00682808">
        <w:t xml:space="preserve">vozidel </w:t>
      </w:r>
      <w:r>
        <w:t xml:space="preserve">budou započtena vozidla KP, v případě obnovy EČV nebo jiné změny (a to i z vůle </w:t>
      </w:r>
      <w:r>
        <w:lastRenderedPageBreak/>
        <w:t xml:space="preserve">Dopravce) je Dopravce povinen </w:t>
      </w:r>
      <w:r w:rsidR="008A67A2">
        <w:t xml:space="preserve">Plán </w:t>
      </w:r>
      <w:r>
        <w:t>obnovy vozidel aktualizovat a aktualizovanou verzi předat Objednateli</w:t>
      </w:r>
      <w:r w:rsidR="00ED6F70">
        <w:t>,</w:t>
      </w:r>
      <w:r>
        <w:t xml:space="preserve"> a to nejpozději do 30 dnů </w:t>
      </w:r>
      <w:r w:rsidR="009F737F">
        <w:t xml:space="preserve">od </w:t>
      </w:r>
      <w:r>
        <w:t xml:space="preserve">aktualizace </w:t>
      </w:r>
      <w:r w:rsidR="008A67A2">
        <w:t xml:space="preserve">Plánu </w:t>
      </w:r>
      <w:r>
        <w:t xml:space="preserve">obnovy vozidel. </w:t>
      </w:r>
      <w:r w:rsidR="00B463B0" w:rsidRPr="00B8671B">
        <w:rPr>
          <w:szCs w:val="20"/>
        </w:rPr>
        <w:t>Dopravce je povinen předat Objednateli aktuální Plán obnovy vozidel vždy do 31.1. každého roku trvání Smlouvy počínaje datem 31.</w:t>
      </w:r>
      <w:r w:rsidR="00AA4C30">
        <w:rPr>
          <w:szCs w:val="20"/>
        </w:rPr>
        <w:t xml:space="preserve"> </w:t>
      </w:r>
      <w:r w:rsidR="00B463B0" w:rsidRPr="00B8671B">
        <w:rPr>
          <w:szCs w:val="20"/>
        </w:rPr>
        <w:t>1.</w:t>
      </w:r>
      <w:r w:rsidR="00AA4C30">
        <w:rPr>
          <w:szCs w:val="20"/>
        </w:rPr>
        <w:t xml:space="preserve"> </w:t>
      </w:r>
      <w:r w:rsidR="00B463B0" w:rsidRPr="00B8671B">
        <w:rPr>
          <w:szCs w:val="20"/>
        </w:rPr>
        <w:t>2026</w:t>
      </w:r>
      <w:r w:rsidR="00B463B0">
        <w:rPr>
          <w:szCs w:val="20"/>
        </w:rPr>
        <w:t xml:space="preserve">, a to i v případě, </w:t>
      </w:r>
      <w:r w:rsidR="00B463B0" w:rsidRPr="008E7A6D">
        <w:rPr>
          <w:szCs w:val="20"/>
        </w:rPr>
        <w:t>že předal Objednateli v průběhu roku Plán obnovy vozového parku související s projednávanou změnou dle čl. XV</w:t>
      </w:r>
      <w:r w:rsidR="008E7A6D" w:rsidRPr="008E7A6D">
        <w:rPr>
          <w:szCs w:val="20"/>
        </w:rPr>
        <w:t>I</w:t>
      </w:r>
      <w:r w:rsidR="00B463B0" w:rsidRPr="008E7A6D">
        <w:rPr>
          <w:szCs w:val="20"/>
        </w:rPr>
        <w:t xml:space="preserve"> odst. </w:t>
      </w:r>
      <w:r w:rsidR="008E7A6D" w:rsidRPr="008E7A6D">
        <w:rPr>
          <w:szCs w:val="20"/>
        </w:rPr>
        <w:t>8</w:t>
      </w:r>
      <w:r w:rsidR="00B463B0">
        <w:rPr>
          <w:szCs w:val="20"/>
        </w:rPr>
        <w:t xml:space="preserve"> této Smlouvy</w:t>
      </w:r>
      <w:r w:rsidR="006C5AF9">
        <w:rPr>
          <w:szCs w:val="20"/>
        </w:rPr>
        <w:t>.</w:t>
      </w:r>
      <w:r>
        <w:t xml:space="preserve"> </w:t>
      </w:r>
    </w:p>
    <w:p w14:paraId="072535BF" w14:textId="77777777" w:rsidR="00B76F8D" w:rsidRPr="00B76F8D" w:rsidRDefault="00B76F8D">
      <w:pPr>
        <w:pStyle w:val="Odstavec1"/>
        <w:numPr>
          <w:ilvl w:val="1"/>
          <w:numId w:val="11"/>
        </w:numPr>
        <w:tabs>
          <w:tab w:val="clear" w:pos="644"/>
        </w:tabs>
        <w:ind w:left="567" w:hanging="567"/>
      </w:pPr>
      <w:r>
        <w:t xml:space="preserve">Obnova </w:t>
      </w:r>
      <w:r w:rsidR="00BA664D">
        <w:t>E</w:t>
      </w:r>
      <w:r>
        <w:t xml:space="preserve">ČV </w:t>
      </w:r>
      <w:r w:rsidR="00F70CE2">
        <w:t xml:space="preserve">nebo rozšíření objednávky s využitím nově pořízených EČV uvedené </w:t>
      </w:r>
      <w:r>
        <w:t xml:space="preserve">v tomto článku </w:t>
      </w:r>
      <w:r w:rsidRPr="00B76F8D">
        <w:t>nemusí být</w:t>
      </w:r>
      <w:r>
        <w:t> </w:t>
      </w:r>
      <w:r w:rsidR="00F70CE2" w:rsidRPr="00B76F8D">
        <w:t>realizován</w:t>
      </w:r>
      <w:r w:rsidR="00F70CE2">
        <w:t>y</w:t>
      </w:r>
      <w:r w:rsidR="00F70CE2" w:rsidRPr="00B76F8D">
        <w:t xml:space="preserve"> </w:t>
      </w:r>
      <w:r>
        <w:t>na</w:t>
      </w:r>
      <w:r w:rsidRPr="00B76F8D">
        <w:t xml:space="preserve"> všechn</w:t>
      </w:r>
      <w:r>
        <w:t>a obnovovaná vozidla</w:t>
      </w:r>
      <w:r w:rsidRPr="00B76F8D">
        <w:t xml:space="preserve"> </w:t>
      </w:r>
      <w:r w:rsidR="00F70CE2">
        <w:t xml:space="preserve">nebo nově pořizovaná vozidla, </w:t>
      </w:r>
      <w:r w:rsidRPr="00B76F8D">
        <w:t>nebo dokonce nemusí být realizována</w:t>
      </w:r>
      <w:r>
        <w:t xml:space="preserve"> vůbec</w:t>
      </w:r>
      <w:r w:rsidRPr="00B76F8D">
        <w:t xml:space="preserve">. </w:t>
      </w:r>
    </w:p>
    <w:p w14:paraId="398B91FD" w14:textId="77777777" w:rsidR="00A81E8F" w:rsidRPr="00790ED4" w:rsidRDefault="00A81E8F" w:rsidP="000B3135">
      <w:pPr>
        <w:pStyle w:val="slo"/>
        <w:keepNext/>
        <w:spacing w:before="360"/>
        <w:ind w:left="567"/>
      </w:pPr>
      <w:r w:rsidRPr="00790ED4">
        <w:t xml:space="preserve">Článek </w:t>
      </w:r>
      <w:r w:rsidR="00E522B4" w:rsidRPr="00790ED4">
        <w:t>X</w:t>
      </w:r>
    </w:p>
    <w:p w14:paraId="3A6C7A31" w14:textId="77777777" w:rsidR="00A81E8F" w:rsidRPr="00790ED4" w:rsidRDefault="00A81E8F" w:rsidP="000B3135">
      <w:pPr>
        <w:pStyle w:val="lnekIbezsla"/>
        <w:keepNext/>
        <w:numPr>
          <w:ilvl w:val="0"/>
          <w:numId w:val="0"/>
        </w:numPr>
        <w:spacing w:before="0"/>
        <w:ind w:left="567"/>
      </w:pPr>
      <w:r w:rsidRPr="00790ED4">
        <w:t>Platební podmínky</w:t>
      </w:r>
      <w:r w:rsidR="00397BBE" w:rsidRPr="00790ED4">
        <w:t xml:space="preserve">, </w:t>
      </w:r>
      <w:r w:rsidR="00967329" w:rsidRPr="00790ED4">
        <w:t>F</w:t>
      </w:r>
      <w:r w:rsidRPr="00790ED4">
        <w:t xml:space="preserve">inanční vyhodnocení a </w:t>
      </w:r>
      <w:r w:rsidR="00967329" w:rsidRPr="00790ED4">
        <w:t>F</w:t>
      </w:r>
      <w:r w:rsidRPr="00790ED4">
        <w:t>inanční vyrovnání</w:t>
      </w:r>
    </w:p>
    <w:p w14:paraId="6E987720" w14:textId="77777777" w:rsidR="00A81E8F" w:rsidRDefault="00A81E8F">
      <w:pPr>
        <w:pStyle w:val="Odstavec1"/>
        <w:numPr>
          <w:ilvl w:val="1"/>
          <w:numId w:val="12"/>
        </w:numPr>
        <w:tabs>
          <w:tab w:val="clear" w:pos="644"/>
        </w:tabs>
        <w:ind w:left="567" w:hanging="567"/>
      </w:pPr>
      <w:r>
        <w:t xml:space="preserve">Objednatel je povinen hradit </w:t>
      </w:r>
      <w:r w:rsidR="006F0751">
        <w:t>D</w:t>
      </w:r>
      <w:r>
        <w:t xml:space="preserve">opravci na bankovní účet uvedený v záhlaví této </w:t>
      </w:r>
      <w:r w:rsidR="009E37C7">
        <w:t>S</w:t>
      </w:r>
      <w:r>
        <w:t xml:space="preserve">mlouvy měsíční zálohu na </w:t>
      </w:r>
      <w:r w:rsidR="00112799">
        <w:t>K</w:t>
      </w:r>
      <w:r>
        <w:t xml:space="preserve">ompenzaci ve výši stanovené v souladu s tímto </w:t>
      </w:r>
      <w:r w:rsidRPr="00FD694F">
        <w:t>článkem</w:t>
      </w:r>
      <w:r w:rsidR="009E37C7" w:rsidRPr="00FD694F">
        <w:t xml:space="preserve"> a přílohou č</w:t>
      </w:r>
      <w:r w:rsidR="00391912" w:rsidRPr="00FD694F">
        <w:t>.</w:t>
      </w:r>
      <w:r w:rsidR="009E37C7" w:rsidRPr="00FD694F">
        <w:t xml:space="preserve"> 5 této</w:t>
      </w:r>
      <w:r w:rsidR="009E37C7">
        <w:t xml:space="preserve"> Smlouvy</w:t>
      </w:r>
      <w:r>
        <w:t>. Záloha musí být hrazena tak, aby nejpozději 15. de</w:t>
      </w:r>
      <w:r w:rsidR="002E12C0">
        <w:t>n</w:t>
      </w:r>
      <w:r>
        <w:t xml:space="preserve"> v měsíci byla připsána na bankovní účet </w:t>
      </w:r>
      <w:r w:rsidR="009E37C7">
        <w:t>D</w:t>
      </w:r>
      <w:r>
        <w:t xml:space="preserve">opravce uvedený v záhlaví této </w:t>
      </w:r>
      <w:r w:rsidR="009E37C7">
        <w:t>S</w:t>
      </w:r>
      <w:r>
        <w:t>mlouvy.</w:t>
      </w:r>
    </w:p>
    <w:p w14:paraId="6A1EF1D8" w14:textId="77777777" w:rsidR="00A81E8F" w:rsidRDefault="0059158A" w:rsidP="003623E9">
      <w:pPr>
        <w:pStyle w:val="Odstavec1"/>
        <w:numPr>
          <w:ilvl w:val="0"/>
          <w:numId w:val="0"/>
        </w:numPr>
        <w:ind w:left="567"/>
      </w:pPr>
      <w:r w:rsidRPr="00440FDA">
        <w:t>Mě</w:t>
      </w:r>
      <w:r w:rsidR="00A81E8F" w:rsidRPr="00440FDA">
        <w:t>síční záloha</w:t>
      </w:r>
      <w:r w:rsidR="00A81E8F">
        <w:t xml:space="preserve"> na </w:t>
      </w:r>
      <w:r w:rsidR="00112799">
        <w:t>K</w:t>
      </w:r>
      <w:r w:rsidR="00A81E8F">
        <w:t xml:space="preserve">ompenzaci </w:t>
      </w:r>
      <w:r w:rsidR="0092659C">
        <w:t xml:space="preserve">je </w:t>
      </w:r>
      <w:r w:rsidR="00A81E8F">
        <w:t xml:space="preserve">stanovená </w:t>
      </w:r>
      <w:r w:rsidR="0017029B">
        <w:t>O</w:t>
      </w:r>
      <w:r w:rsidR="00A81E8F">
        <w:t xml:space="preserve">bjednatelem podle závazného rozsahu dopravních výkonů, odhadu podílu </w:t>
      </w:r>
      <w:r w:rsidR="002E2E24">
        <w:t>D</w:t>
      </w:r>
      <w:r w:rsidR="00A81E8F">
        <w:t xml:space="preserve">opravce na tržbách PID a platné </w:t>
      </w:r>
      <w:proofErr w:type="spellStart"/>
      <w:r w:rsidR="002E2E24">
        <w:t>CDV</w:t>
      </w:r>
      <w:r w:rsidR="00FD4BBA" w:rsidRPr="00CF6839">
        <w:rPr>
          <w:vertAlign w:val="subscript"/>
        </w:rPr>
        <w:t>i</w:t>
      </w:r>
      <w:proofErr w:type="spellEnd"/>
      <w:r w:rsidR="00FD4BBA">
        <w:rPr>
          <w:vertAlign w:val="subscript"/>
        </w:rPr>
        <w:t xml:space="preserve"> </w:t>
      </w:r>
      <w:r w:rsidR="00FD4BBA" w:rsidRPr="00FD4BBA">
        <w:t>[</w:t>
      </w:r>
      <w:r w:rsidR="00FD4BBA" w:rsidRPr="00CF6839">
        <w:t>Kč/Linkový km</w:t>
      </w:r>
      <w:r w:rsidR="00FD4BBA">
        <w:t>]</w:t>
      </w:r>
      <w:r w:rsidR="00AA4C30">
        <w:t>,</w:t>
      </w:r>
      <w:r w:rsidR="002E2E24">
        <w:t xml:space="preserve"> popřípadě </w:t>
      </w:r>
      <w:proofErr w:type="spellStart"/>
      <w:r w:rsidR="002E2E24">
        <w:t>CDDV</w:t>
      </w:r>
      <w:r w:rsidR="00FD4BBA" w:rsidRPr="00CF6839">
        <w:rPr>
          <w:vertAlign w:val="subscript"/>
        </w:rPr>
        <w:t>i</w:t>
      </w:r>
      <w:proofErr w:type="spellEnd"/>
      <w:r w:rsidR="00FD4BBA">
        <w:rPr>
          <w:vertAlign w:val="subscript"/>
        </w:rPr>
        <w:t xml:space="preserve"> </w:t>
      </w:r>
      <w:r w:rsidR="00FD4BBA" w:rsidRPr="00761F15">
        <w:t>[</w:t>
      </w:r>
      <w:r w:rsidR="00FD4BBA" w:rsidRPr="00CF6839">
        <w:t>Kč/Linkový km</w:t>
      </w:r>
      <w:r w:rsidR="00FD4BBA">
        <w:t>]</w:t>
      </w:r>
      <w:r w:rsidR="00AA4C30">
        <w:t>,</w:t>
      </w:r>
      <w:r w:rsidR="002E2E24">
        <w:t xml:space="preserve"> </w:t>
      </w:r>
      <w:r w:rsidR="004F6052">
        <w:t xml:space="preserve">pro konkrétní rok </w:t>
      </w:r>
      <w:r w:rsidR="00A81E8F">
        <w:t xml:space="preserve">za poskytování služeb </w:t>
      </w:r>
      <w:r w:rsidR="001B2884">
        <w:t>D</w:t>
      </w:r>
      <w:r w:rsidR="00A81E8F">
        <w:t>opravce</w:t>
      </w:r>
      <w:r w:rsidR="00CF55FD">
        <w:t>m</w:t>
      </w:r>
      <w:r w:rsidR="00A81E8F">
        <w:t xml:space="preserve"> v souvislosti s plněním závazku </w:t>
      </w:r>
      <w:r w:rsidR="00B21252">
        <w:t>V</w:t>
      </w:r>
      <w:r w:rsidR="00A81E8F">
        <w:t>eřejné služby</w:t>
      </w:r>
      <w:r w:rsidR="002E2E24">
        <w:t xml:space="preserve"> a </w:t>
      </w:r>
      <w:r w:rsidR="0023417B">
        <w:t xml:space="preserve">předpokládaných nákladů </w:t>
      </w:r>
      <w:r w:rsidR="002E2E24">
        <w:t>na Mýto a NZA</w:t>
      </w:r>
      <w:r w:rsidR="00A81E8F">
        <w:t xml:space="preserve">. </w:t>
      </w:r>
      <w:r w:rsidR="007870C0">
        <w:t>Dopravce oznámí Objednatel</w:t>
      </w:r>
      <w:r w:rsidR="00BD7614">
        <w:t xml:space="preserve">i pro účely stanovení rozpočtu na zajištění veřejných služeb </w:t>
      </w:r>
      <w:r w:rsidR="007870C0">
        <w:t xml:space="preserve">pro následující rok </w:t>
      </w:r>
      <w:r w:rsidR="00BD7614">
        <w:t>do 30.</w:t>
      </w:r>
      <w:r w:rsidR="000D70AC">
        <w:t xml:space="preserve"> </w:t>
      </w:r>
      <w:r w:rsidR="00BD7614">
        <w:t>6. předcházejícího roku odhad nákladů na mýto (jen mýto vztahující se k závazným jízdním řádům</w:t>
      </w:r>
      <w:r w:rsidR="00301892">
        <w:t>)</w:t>
      </w:r>
      <w:r w:rsidR="00BD7614">
        <w:t>,</w:t>
      </w:r>
      <w:r w:rsidR="007870C0">
        <w:t xml:space="preserve"> nebudou-li známy pro rok</w:t>
      </w:r>
      <w:r w:rsidR="002E12C0">
        <w:t>,</w:t>
      </w:r>
      <w:r w:rsidR="007870C0">
        <w:t xml:space="preserve"> na který je rozpočet sestavován, tak k současně platným závazným jízdním řádům </w:t>
      </w:r>
      <w:r w:rsidR="00BD7614">
        <w:t xml:space="preserve">a </w:t>
      </w:r>
      <w:r w:rsidR="007870C0">
        <w:t xml:space="preserve">také odborný odhad nákladů na </w:t>
      </w:r>
      <w:r w:rsidR="007870C0" w:rsidRPr="007870C0">
        <w:t>vjezdy na autobusová nádraží (terminál</w:t>
      </w:r>
      <w:r w:rsidR="00991721">
        <w:t>y</w:t>
      </w:r>
      <w:r w:rsidR="007870C0" w:rsidRPr="007870C0">
        <w:t>) a zastávkovou péči</w:t>
      </w:r>
      <w:r w:rsidR="007870C0">
        <w:t xml:space="preserve">, tak aby tyto náklady mohly být promítnuty do měsíčních záloh. </w:t>
      </w:r>
      <w:r w:rsidR="00A81E8F">
        <w:t xml:space="preserve">Všechny numerické údaje se doplňují zaokrouhleně na dvě desetinná místa. </w:t>
      </w:r>
    </w:p>
    <w:p w14:paraId="4030E8F9" w14:textId="77777777" w:rsidR="00A81E8F" w:rsidRDefault="00232953" w:rsidP="003623E9">
      <w:pPr>
        <w:pStyle w:val="Odstavec1"/>
        <w:numPr>
          <w:ilvl w:val="0"/>
          <w:numId w:val="0"/>
        </w:numPr>
        <w:ind w:left="567"/>
      </w:pPr>
      <w:r>
        <w:t>Ekonomické parametry této Smlouvy za období /</w:t>
      </w:r>
      <w:r w:rsidRPr="00232953">
        <w:rPr>
          <w:highlight w:val="yellow"/>
        </w:rPr>
        <w:t xml:space="preserve">bude doplněno </w:t>
      </w:r>
      <w:r>
        <w:rPr>
          <w:highlight w:val="yellow"/>
        </w:rPr>
        <w:t xml:space="preserve">dodatkem Smlouvy </w:t>
      </w:r>
      <w:r w:rsidRPr="00232953">
        <w:rPr>
          <w:highlight w:val="yellow"/>
        </w:rPr>
        <w:t>období</w:t>
      </w:r>
      <w:r>
        <w:rPr>
          <w:highlight w:val="yellow"/>
        </w:rPr>
        <w:t>,</w:t>
      </w:r>
      <w:r w:rsidRPr="00232953">
        <w:rPr>
          <w:highlight w:val="yellow"/>
        </w:rPr>
        <w:t xml:space="preserve"> pro které se ekonomické parametry uvádějí a současně bude </w:t>
      </w:r>
      <w:r w:rsidR="00212D13">
        <w:rPr>
          <w:highlight w:val="yellow"/>
        </w:rPr>
        <w:t xml:space="preserve">vyplněna </w:t>
      </w:r>
      <w:r w:rsidRPr="00232953">
        <w:rPr>
          <w:highlight w:val="yellow"/>
        </w:rPr>
        <w:t xml:space="preserve">příloha č. 5 </w:t>
      </w:r>
      <w:r w:rsidRPr="00212D13">
        <w:rPr>
          <w:highlight w:val="yellow"/>
        </w:rPr>
        <w:t>této</w:t>
      </w:r>
      <w:r w:rsidR="00212D13" w:rsidRPr="00212D13">
        <w:rPr>
          <w:highlight w:val="yellow"/>
        </w:rPr>
        <w:t xml:space="preserve"> Smlouvy pro uvedené období</w:t>
      </w:r>
      <w:r>
        <w:t>/</w:t>
      </w:r>
      <w:r w:rsidR="00A81E8F" w:rsidRPr="00253C7E">
        <w:t>činí:</w:t>
      </w:r>
    </w:p>
    <w:p w14:paraId="2F667BD0" w14:textId="77777777" w:rsidR="00C964E8" w:rsidRDefault="00C964E8" w:rsidP="003623E9">
      <w:pPr>
        <w:pStyle w:val="Odstavec1"/>
        <w:numPr>
          <w:ilvl w:val="0"/>
          <w:numId w:val="0"/>
        </w:numPr>
        <w:ind w:left="567"/>
      </w:pPr>
      <w:proofErr w:type="spellStart"/>
      <w:r>
        <w:t>CDVi</w:t>
      </w:r>
      <w:proofErr w:type="spellEnd"/>
      <w:r>
        <w:t xml:space="preserve"> (</w:t>
      </w:r>
      <w:r w:rsidR="00CF55FD">
        <w:t xml:space="preserve">uplatní se jen na </w:t>
      </w:r>
      <w:r w:rsidR="00267CCE">
        <w:t xml:space="preserve">vozidla, která se v příslušném svazku vyskytují; </w:t>
      </w:r>
      <w:r w:rsidR="00267CCE" w:rsidRPr="00B74475">
        <w:t>typ</w:t>
      </w:r>
      <w:r w:rsidR="00267CCE">
        <w:t xml:space="preserve"> vozidla, který svazek neobsahuje, bude </w:t>
      </w:r>
      <w:r w:rsidR="002E12C0">
        <w:t xml:space="preserve">vynechán) </w:t>
      </w:r>
      <w:r w:rsidR="00413B8D">
        <w:t xml:space="preserve">v dodatcích pro další roky platnosti </w:t>
      </w:r>
      <w:r w:rsidR="00F66AB8">
        <w:t>S</w:t>
      </w:r>
      <w:r w:rsidR="00413B8D">
        <w:t xml:space="preserve">mlouvy bude již dále uplatněno pouze konkrétní vozidlo svazku dle této </w:t>
      </w:r>
      <w:r w:rsidR="00F66AB8">
        <w:t>S</w:t>
      </w:r>
      <w:r w:rsidR="00413B8D">
        <w:t>mlouvy</w:t>
      </w:r>
      <w:r>
        <w:t>:</w:t>
      </w:r>
    </w:p>
    <w:p w14:paraId="09A8AEDC" w14:textId="77777777" w:rsidR="00C964E8" w:rsidRDefault="00C964E8"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rsidR="00FD4BBA">
        <w:t>…….</w:t>
      </w:r>
      <w:r w:rsidRPr="00BF660D">
        <w:rPr>
          <w:highlight w:val="yellow"/>
        </w:rPr>
        <w:t>/</w:t>
      </w:r>
      <w:r>
        <w:rPr>
          <w:highlight w:val="yellow"/>
        </w:rPr>
        <w:t xml:space="preserve">cena </w:t>
      </w:r>
      <w:r w:rsidR="00FD4BBA" w:rsidRPr="00761F15">
        <w:rPr>
          <w:highlight w:val="yellow"/>
        </w:rPr>
        <w:t>[</w:t>
      </w:r>
      <w:r w:rsidR="00FD4BBA">
        <w:rPr>
          <w:highlight w:val="yellow"/>
        </w:rPr>
        <w:t xml:space="preserve">Kč/Linkový km] </w:t>
      </w:r>
      <w:r w:rsidRPr="00BF660D">
        <w:rPr>
          <w:highlight w:val="yellow"/>
        </w:rPr>
        <w:t>bude doplněn</w:t>
      </w:r>
      <w:r>
        <w:rPr>
          <w:highlight w:val="yellow"/>
        </w:rPr>
        <w:t xml:space="preserve">a podle skladby vozidel </w:t>
      </w:r>
      <w:r w:rsidR="00FD4BBA">
        <w:rPr>
          <w:highlight w:val="yellow"/>
        </w:rPr>
        <w:t>oblasti/svazku</w:t>
      </w:r>
      <w:r w:rsidRPr="00BF660D">
        <w:rPr>
          <w:highlight w:val="yellow"/>
        </w:rPr>
        <w:t>/</w:t>
      </w:r>
    </w:p>
    <w:p w14:paraId="2748EEA9" w14:textId="77777777" w:rsidR="00FD4BBA" w:rsidRDefault="00C964E8"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3F8A0D6" w14:textId="77777777" w:rsidR="00FD4BBA" w:rsidRDefault="00CF55FD" w:rsidP="003623E9">
      <w:pPr>
        <w:pStyle w:val="Odstavec1"/>
        <w:numPr>
          <w:ilvl w:val="0"/>
          <w:numId w:val="0"/>
        </w:numPr>
        <w:tabs>
          <w:tab w:val="left" w:pos="8931"/>
        </w:tabs>
        <w:ind w:left="567"/>
      </w:pPr>
      <w:proofErr w:type="spellStart"/>
      <w:r>
        <w:t>Md</w:t>
      </w:r>
      <w:proofErr w:type="spellEnd"/>
      <w:r>
        <w:t>+</w:t>
      </w:r>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43F0A9B" w14:textId="77777777" w:rsidR="00FD4BBA" w:rsidRDefault="00C964E8" w:rsidP="003623E9">
      <w:pPr>
        <w:pStyle w:val="Odstavec1"/>
        <w:numPr>
          <w:ilvl w:val="0"/>
          <w:numId w:val="0"/>
        </w:numPr>
        <w:tabs>
          <w:tab w:val="left" w:pos="8931"/>
        </w:tabs>
        <w:ind w:left="567"/>
      </w:pPr>
      <w:proofErr w:type="spellStart"/>
      <w:r>
        <w:t>Sd</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186C67B" w14:textId="77777777" w:rsidR="00FD4BBA" w:rsidRDefault="00C964E8" w:rsidP="003623E9">
      <w:pPr>
        <w:pStyle w:val="Odstavec1"/>
        <w:numPr>
          <w:ilvl w:val="0"/>
          <w:numId w:val="0"/>
        </w:numPr>
        <w:tabs>
          <w:tab w:val="left" w:pos="8931"/>
        </w:tabs>
        <w:ind w:left="567"/>
      </w:pPr>
      <w:proofErr w:type="spellStart"/>
      <w:r>
        <w:t>Sd</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0A794549" w14:textId="77777777" w:rsidR="00FD4BBA" w:rsidRDefault="00C964E8" w:rsidP="003623E9">
      <w:pPr>
        <w:pStyle w:val="Odstavec1"/>
        <w:numPr>
          <w:ilvl w:val="0"/>
          <w:numId w:val="0"/>
        </w:numPr>
        <w:tabs>
          <w:tab w:val="left" w:pos="8931"/>
        </w:tabs>
        <w:ind w:left="567"/>
      </w:pPr>
      <w:proofErr w:type="spellStart"/>
      <w:r>
        <w:t>Kb</w:t>
      </w:r>
      <w:proofErr w:type="spellEnd"/>
      <w:r w:rsidRPr="00367A3D">
        <w:t>………</w:t>
      </w:r>
      <w:proofErr w:type="gramStart"/>
      <w:r w:rsidR="00FD4BBA">
        <w:t>…….</w:t>
      </w:r>
      <w:proofErr w:type="gramEnd"/>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6963CADF" w14:textId="77777777" w:rsidR="00FD4BBA" w:rsidRDefault="00C964E8" w:rsidP="003623E9">
      <w:pPr>
        <w:pStyle w:val="Odstavec1"/>
        <w:numPr>
          <w:ilvl w:val="0"/>
          <w:numId w:val="0"/>
        </w:numPr>
        <w:tabs>
          <w:tab w:val="left" w:pos="8931"/>
        </w:tabs>
        <w:ind w:left="567"/>
      </w:pPr>
      <w:proofErr w:type="spellStart"/>
      <w:r>
        <w:t>Kb</w:t>
      </w:r>
      <w:proofErr w:type="spellEnd"/>
      <w:r>
        <w:t>+</w:t>
      </w:r>
      <w:proofErr w:type="gramStart"/>
      <w:r w:rsidRPr="00367A3D">
        <w:t>……</w:t>
      </w:r>
      <w:r w:rsidR="00FD4BBA">
        <w:t>.</w:t>
      </w:r>
      <w:proofErr w:type="gramEnd"/>
      <w:r w:rsidR="00FD4BBA">
        <w:t>…….</w:t>
      </w:r>
      <w:r w:rsidR="00FD4BBA" w:rsidRPr="00BF660D">
        <w:rPr>
          <w:highlight w:val="yellow"/>
        </w:rPr>
        <w:t>/</w:t>
      </w:r>
      <w:r w:rsidR="00FD4BBA">
        <w:rPr>
          <w:highlight w:val="yellow"/>
        </w:rPr>
        <w:t xml:space="preserve">cena </w:t>
      </w:r>
      <w:r w:rsidR="00FD4BBA" w:rsidRPr="00761F15">
        <w:rPr>
          <w:highlight w:val="yellow"/>
        </w:rPr>
        <w:t>[</w:t>
      </w:r>
      <w:r w:rsidR="00FD4BBA">
        <w:rPr>
          <w:highlight w:val="yellow"/>
        </w:rPr>
        <w:t xml:space="preserve">Kč/Linkový km] </w:t>
      </w:r>
      <w:r w:rsidR="00FD4BBA" w:rsidRPr="00BF660D">
        <w:rPr>
          <w:highlight w:val="yellow"/>
        </w:rPr>
        <w:t>bude doplněn</w:t>
      </w:r>
      <w:r w:rsidR="00FD4BBA">
        <w:rPr>
          <w:highlight w:val="yellow"/>
        </w:rPr>
        <w:t>a podle skladby vozidel oblasti/svazku</w:t>
      </w:r>
      <w:r w:rsidR="00FD4BBA" w:rsidRPr="00BF660D">
        <w:rPr>
          <w:highlight w:val="yellow"/>
        </w:rPr>
        <w:t>/</w:t>
      </w:r>
    </w:p>
    <w:p w14:paraId="346AC68C" w14:textId="77777777" w:rsidR="00C964E8" w:rsidRDefault="00C964E8" w:rsidP="003623E9">
      <w:pPr>
        <w:pStyle w:val="Odstavec1"/>
        <w:numPr>
          <w:ilvl w:val="0"/>
          <w:numId w:val="0"/>
        </w:numPr>
        <w:ind w:left="567"/>
      </w:pPr>
    </w:p>
    <w:p w14:paraId="7F4FB429" w14:textId="77777777" w:rsidR="00C964E8" w:rsidRDefault="00C964E8" w:rsidP="003623E9">
      <w:pPr>
        <w:pStyle w:val="Odstavec1"/>
        <w:numPr>
          <w:ilvl w:val="0"/>
          <w:numId w:val="0"/>
        </w:numPr>
        <w:ind w:left="567"/>
      </w:pPr>
      <w:proofErr w:type="spellStart"/>
      <w:r>
        <w:t>CDDV</w:t>
      </w:r>
      <w:r>
        <w:rPr>
          <w:vertAlign w:val="subscript"/>
        </w:rPr>
        <w:t>i</w:t>
      </w:r>
      <w:proofErr w:type="spellEnd"/>
      <w:r>
        <w:rPr>
          <w:vertAlign w:val="subscript"/>
        </w:rPr>
        <w:t xml:space="preserve"> </w:t>
      </w:r>
      <w:r>
        <w:t>(</w:t>
      </w:r>
      <w:r w:rsidR="00CF55FD">
        <w:t>uplatní se jen na vozidla, která se v příslušném svazku vyskytují; t</w:t>
      </w:r>
      <w:r w:rsidR="00CF55FD" w:rsidRPr="00376DAB">
        <w:t>yp</w:t>
      </w:r>
      <w:r w:rsidR="00CF55FD">
        <w:t xml:space="preserve"> vozidla, který svazek neobsahuje, bude</w:t>
      </w:r>
      <w:r w:rsidR="00EA36FF">
        <w:t xml:space="preserve"> </w:t>
      </w:r>
      <w:r w:rsidR="002E12C0">
        <w:t>vynechán</w:t>
      </w:r>
      <w:r>
        <w:t>)</w:t>
      </w:r>
      <w:r w:rsidR="00413B8D" w:rsidRPr="00413B8D">
        <w:t xml:space="preserve">, v dodatcích pro další roky platnosti </w:t>
      </w:r>
      <w:r w:rsidR="00F66AB8">
        <w:t>S</w:t>
      </w:r>
      <w:r w:rsidR="00413B8D" w:rsidRPr="00413B8D">
        <w:t xml:space="preserve">mlouvy bude již dále </w:t>
      </w:r>
      <w:r w:rsidR="00413B8D">
        <w:t xml:space="preserve">uplatněno </w:t>
      </w:r>
      <w:r w:rsidR="00413B8D" w:rsidRPr="00413B8D">
        <w:t xml:space="preserve">pouze konkrétní vozidlo svazku dle této </w:t>
      </w:r>
      <w:r w:rsidR="00F66AB8">
        <w:t>S</w:t>
      </w:r>
      <w:r w:rsidR="00413B8D" w:rsidRPr="00413B8D">
        <w:t>mlouvy</w:t>
      </w:r>
      <w:r>
        <w:t>:</w:t>
      </w:r>
    </w:p>
    <w:p w14:paraId="2FBF77CA" w14:textId="77777777" w:rsidR="00FD4BBA" w:rsidRDefault="00FD4BBA" w:rsidP="003623E9">
      <w:pPr>
        <w:pStyle w:val="Odstavec1"/>
        <w:numPr>
          <w:ilvl w:val="0"/>
          <w:numId w:val="0"/>
        </w:numPr>
        <w:tabs>
          <w:tab w:val="left" w:pos="8931"/>
        </w:tabs>
        <w:ind w:left="567"/>
      </w:pPr>
      <w:proofErr w:type="spellStart"/>
      <w:proofErr w:type="gramStart"/>
      <w:r>
        <w:t>Mn</w:t>
      </w:r>
      <w:proofErr w:type="spellEnd"/>
      <w:r>
        <w:t>….</w:t>
      </w:r>
      <w:proofErr w:type="gramEnd"/>
      <w:r>
        <w:t>.</w:t>
      </w:r>
      <w:r w:rsidRPr="00367A3D">
        <w:t>…</w:t>
      </w:r>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F6353A0" w14:textId="77777777" w:rsidR="00FD4BBA" w:rsidRDefault="00FD4BBA" w:rsidP="003623E9">
      <w:pPr>
        <w:pStyle w:val="Odstavec1"/>
        <w:numPr>
          <w:ilvl w:val="0"/>
          <w:numId w:val="0"/>
        </w:numPr>
        <w:tabs>
          <w:tab w:val="left" w:pos="8931"/>
        </w:tabs>
        <w:ind w:left="567"/>
      </w:pPr>
      <w:proofErr w:type="spellStart"/>
      <w:r>
        <w:t>Md</w:t>
      </w:r>
      <w:proofErr w:type="spellEnd"/>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08C19C4" w14:textId="77777777" w:rsidR="00FD4BBA" w:rsidRDefault="00FD4BBA" w:rsidP="003623E9">
      <w:pPr>
        <w:pStyle w:val="Odstavec1"/>
        <w:numPr>
          <w:ilvl w:val="0"/>
          <w:numId w:val="0"/>
        </w:numPr>
        <w:tabs>
          <w:tab w:val="left" w:pos="8931"/>
        </w:tabs>
        <w:ind w:left="567"/>
      </w:pPr>
      <w:proofErr w:type="spellStart"/>
      <w:r>
        <w:t>Md</w:t>
      </w:r>
      <w:proofErr w:type="spellEnd"/>
      <w:r>
        <w:t>+</w:t>
      </w:r>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19C51241" w14:textId="77777777" w:rsidR="00FD4BBA" w:rsidRDefault="00FD4BBA" w:rsidP="003623E9">
      <w:pPr>
        <w:pStyle w:val="Odstavec1"/>
        <w:numPr>
          <w:ilvl w:val="0"/>
          <w:numId w:val="0"/>
        </w:numPr>
        <w:tabs>
          <w:tab w:val="left" w:pos="8931"/>
        </w:tabs>
        <w:ind w:left="567"/>
      </w:pPr>
      <w:proofErr w:type="spellStart"/>
      <w:r>
        <w:t>Sd</w:t>
      </w:r>
      <w:proofErr w:type="spellEnd"/>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3859F4DF" w14:textId="77777777" w:rsidR="00FD4BBA" w:rsidRDefault="00FD4BBA" w:rsidP="003623E9">
      <w:pPr>
        <w:pStyle w:val="Odstavec1"/>
        <w:numPr>
          <w:ilvl w:val="0"/>
          <w:numId w:val="0"/>
        </w:numPr>
        <w:tabs>
          <w:tab w:val="left" w:pos="8931"/>
        </w:tabs>
        <w:ind w:left="567"/>
      </w:pPr>
      <w:proofErr w:type="spellStart"/>
      <w:r>
        <w:lastRenderedPageBreak/>
        <w:t>Sd</w:t>
      </w:r>
      <w:proofErr w:type="spellEnd"/>
      <w:r>
        <w:t>+</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6E13E943" w14:textId="77777777" w:rsidR="00FD4BBA" w:rsidRDefault="00FD4BBA" w:rsidP="003623E9">
      <w:pPr>
        <w:pStyle w:val="Odstavec1"/>
        <w:numPr>
          <w:ilvl w:val="0"/>
          <w:numId w:val="0"/>
        </w:numPr>
        <w:tabs>
          <w:tab w:val="left" w:pos="8931"/>
        </w:tabs>
        <w:ind w:left="567"/>
      </w:pPr>
      <w:proofErr w:type="spellStart"/>
      <w:r>
        <w:t>Kb</w:t>
      </w:r>
      <w:proofErr w:type="spellEnd"/>
      <w:r w:rsidRPr="00367A3D">
        <w:t>………</w:t>
      </w:r>
      <w:proofErr w:type="gramStart"/>
      <w:r>
        <w:t>…….</w:t>
      </w:r>
      <w:proofErr w:type="gramEnd"/>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0CE89432" w14:textId="77777777" w:rsidR="00FD4BBA" w:rsidRDefault="00FD4BBA" w:rsidP="003623E9">
      <w:pPr>
        <w:pStyle w:val="Odstavec1"/>
        <w:numPr>
          <w:ilvl w:val="0"/>
          <w:numId w:val="0"/>
        </w:numPr>
        <w:tabs>
          <w:tab w:val="left" w:pos="8931"/>
        </w:tabs>
        <w:ind w:left="567"/>
      </w:pPr>
      <w:proofErr w:type="spellStart"/>
      <w:r>
        <w:t>Kb</w:t>
      </w:r>
      <w:proofErr w:type="spellEnd"/>
      <w:r>
        <w:t>+</w:t>
      </w:r>
      <w:proofErr w:type="gramStart"/>
      <w:r w:rsidRPr="00367A3D">
        <w:t>……</w:t>
      </w:r>
      <w:r>
        <w:t>.</w:t>
      </w:r>
      <w:proofErr w:type="gramEnd"/>
      <w:r>
        <w:t>…….</w:t>
      </w:r>
      <w:r w:rsidRPr="00BF660D">
        <w:rPr>
          <w:highlight w:val="yellow"/>
        </w:rPr>
        <w:t>/</w:t>
      </w:r>
      <w:r>
        <w:rPr>
          <w:highlight w:val="yellow"/>
        </w:rPr>
        <w:t xml:space="preserve">cena </w:t>
      </w:r>
      <w:r w:rsidRPr="00761F15">
        <w:rPr>
          <w:highlight w:val="yellow"/>
        </w:rPr>
        <w:t>[</w:t>
      </w:r>
      <w:r>
        <w:rPr>
          <w:highlight w:val="yellow"/>
        </w:rPr>
        <w:t xml:space="preserve">Kč/Linkový km] </w:t>
      </w:r>
      <w:r w:rsidRPr="00BF660D">
        <w:rPr>
          <w:highlight w:val="yellow"/>
        </w:rPr>
        <w:t>bude doplněn</w:t>
      </w:r>
      <w:r>
        <w:rPr>
          <w:highlight w:val="yellow"/>
        </w:rPr>
        <w:t>a podle skladby vozidel oblasti/svazku</w:t>
      </w:r>
      <w:r w:rsidRPr="00BF660D">
        <w:rPr>
          <w:highlight w:val="yellow"/>
        </w:rPr>
        <w:t>/</w:t>
      </w:r>
    </w:p>
    <w:p w14:paraId="518A0885" w14:textId="77777777" w:rsidR="00B7451D" w:rsidRDefault="00B7451D" w:rsidP="003623E9">
      <w:pPr>
        <w:pStyle w:val="Odstavec1"/>
        <w:numPr>
          <w:ilvl w:val="0"/>
          <w:numId w:val="0"/>
        </w:numPr>
        <w:tabs>
          <w:tab w:val="left" w:pos="8931"/>
        </w:tabs>
        <w:ind w:left="567"/>
      </w:pPr>
    </w:p>
    <w:p w14:paraId="3775C5A9" w14:textId="77777777" w:rsidR="00B7451D" w:rsidRDefault="00B7451D" w:rsidP="003623E9">
      <w:pPr>
        <w:pStyle w:val="Odstavec1"/>
        <w:numPr>
          <w:ilvl w:val="0"/>
          <w:numId w:val="0"/>
        </w:numPr>
        <w:tabs>
          <w:tab w:val="left" w:pos="8931"/>
        </w:tabs>
        <w:ind w:left="567"/>
      </w:pPr>
      <w:r>
        <w:t>předpokládané náklady</w:t>
      </w:r>
      <w:r w:rsidR="00A13881">
        <w:t xml:space="preserve"> včetně </w:t>
      </w:r>
      <w:proofErr w:type="spellStart"/>
      <w:r w:rsidR="00A13881">
        <w:t>Mýta</w:t>
      </w:r>
      <w:r w:rsidR="0006220D" w:rsidRPr="00CF6839">
        <w:rPr>
          <w:vertAlign w:val="subscript"/>
        </w:rPr>
        <w:t>JŘ</w:t>
      </w:r>
      <w:proofErr w:type="spellEnd"/>
      <w:r w:rsidR="00A13881">
        <w:t xml:space="preserve"> a NZA</w:t>
      </w:r>
      <w:r w:rsidRPr="00CF6839">
        <w:rPr>
          <w:highlight w:val="yellow"/>
        </w:rPr>
        <w:t>…</w:t>
      </w:r>
      <w:r w:rsidR="00F82773" w:rsidRPr="00CF6839">
        <w:rPr>
          <w:highlight w:val="yellow"/>
        </w:rPr>
        <w:t>…</w:t>
      </w:r>
      <w:r w:rsidRPr="00CF6839">
        <w:rPr>
          <w:highlight w:val="yellow"/>
        </w:rPr>
        <w:t>/ bude doplněno/…</w:t>
      </w:r>
      <w:proofErr w:type="gramStart"/>
      <w:r w:rsidRPr="00CF6839">
        <w:rPr>
          <w:highlight w:val="yellow"/>
        </w:rPr>
        <w:t>……</w:t>
      </w:r>
      <w:r w:rsidR="00A13881" w:rsidRPr="00CF6839">
        <w:rPr>
          <w:highlight w:val="yellow"/>
        </w:rPr>
        <w:t>.</w:t>
      </w:r>
      <w:proofErr w:type="gramEnd"/>
      <w:r w:rsidR="00A13881" w:rsidRPr="00CF6839">
        <w:rPr>
          <w:highlight w:val="yellow"/>
        </w:rPr>
        <w:t>.</w:t>
      </w:r>
      <w:r>
        <w:t xml:space="preserve">  Kč</w:t>
      </w:r>
    </w:p>
    <w:p w14:paraId="3C2CBB16" w14:textId="77777777" w:rsidR="00B7451D" w:rsidRDefault="00B7451D" w:rsidP="003623E9">
      <w:pPr>
        <w:pStyle w:val="Odstavec1"/>
        <w:numPr>
          <w:ilvl w:val="0"/>
          <w:numId w:val="0"/>
        </w:numPr>
        <w:ind w:left="567"/>
      </w:pPr>
      <w:r>
        <w:t>předpokládané tržby</w:t>
      </w:r>
      <w:r w:rsidRPr="00CF6839">
        <w:rPr>
          <w:highlight w:val="yellow"/>
        </w:rPr>
        <w:t>………/ bude doplněno/…………</w:t>
      </w:r>
      <w:proofErr w:type="gramStart"/>
      <w:r w:rsidRPr="00CF6839">
        <w:rPr>
          <w:highlight w:val="yellow"/>
        </w:rPr>
        <w:t>…….</w:t>
      </w:r>
      <w:proofErr w:type="gramEnd"/>
      <w:r w:rsidRPr="00CF6839">
        <w:rPr>
          <w:highlight w:val="yellow"/>
        </w:rPr>
        <w:t>.……….……</w:t>
      </w:r>
      <w:r w:rsidR="0006220D" w:rsidRPr="00CF6839">
        <w:rPr>
          <w:highlight w:val="yellow"/>
        </w:rPr>
        <w:t>...</w:t>
      </w:r>
      <w:r w:rsidR="00CF6839" w:rsidRPr="00CF6839">
        <w:rPr>
          <w:highlight w:val="yellow"/>
        </w:rPr>
        <w:t>.</w:t>
      </w:r>
      <w:r>
        <w:t xml:space="preserve"> Kč</w:t>
      </w:r>
    </w:p>
    <w:p w14:paraId="1B121AE7" w14:textId="77777777" w:rsidR="003D3743" w:rsidRDefault="00B7451D" w:rsidP="003623E9">
      <w:pPr>
        <w:pStyle w:val="Odstavec1"/>
        <w:numPr>
          <w:ilvl w:val="0"/>
          <w:numId w:val="0"/>
        </w:numPr>
        <w:ind w:left="567"/>
      </w:pPr>
      <w:r>
        <w:t xml:space="preserve">předpokládaná výše </w:t>
      </w:r>
      <w:proofErr w:type="gramStart"/>
      <w:r w:rsidR="00112799">
        <w:t>K</w:t>
      </w:r>
      <w:r>
        <w:t>ompenzace</w:t>
      </w:r>
      <w:r w:rsidRPr="00CF6839">
        <w:rPr>
          <w:highlight w:val="yellow"/>
        </w:rPr>
        <w:t>….</w:t>
      </w:r>
      <w:proofErr w:type="gramEnd"/>
      <w:r w:rsidRPr="00CF6839">
        <w:rPr>
          <w:highlight w:val="yellow"/>
        </w:rPr>
        <w:t>…../ bude doplněno/……………</w:t>
      </w:r>
      <w:r w:rsidR="00F92C1E" w:rsidRPr="00CF6839">
        <w:rPr>
          <w:highlight w:val="yellow"/>
        </w:rPr>
        <w:t>...</w:t>
      </w:r>
      <w:r w:rsidRPr="00CF6839">
        <w:rPr>
          <w:highlight w:val="yellow"/>
        </w:rPr>
        <w:t>…</w:t>
      </w:r>
      <w:r w:rsidR="00CF6839" w:rsidRPr="00CF6839">
        <w:rPr>
          <w:highlight w:val="yellow"/>
        </w:rPr>
        <w:t>…</w:t>
      </w:r>
      <w:r>
        <w:t xml:space="preserve"> Kč</w:t>
      </w:r>
    </w:p>
    <w:p w14:paraId="209ED694" w14:textId="77777777" w:rsidR="00A81E8F" w:rsidRDefault="00A81E8F" w:rsidP="003623E9">
      <w:pPr>
        <w:pStyle w:val="Odstavec1"/>
        <w:numPr>
          <w:ilvl w:val="0"/>
          <w:numId w:val="0"/>
        </w:numPr>
        <w:ind w:left="567"/>
      </w:pPr>
      <w:r>
        <w:t xml:space="preserve">měsíční záloha na </w:t>
      </w:r>
      <w:r w:rsidR="00112799">
        <w:t>K</w:t>
      </w:r>
      <w:r>
        <w:t>ompenzaci</w:t>
      </w:r>
      <w:r w:rsidRPr="00CF6839">
        <w:rPr>
          <w:highlight w:val="yellow"/>
        </w:rPr>
        <w:t>…</w:t>
      </w:r>
      <w:r w:rsidR="002431E4" w:rsidRPr="00CF6839">
        <w:rPr>
          <w:highlight w:val="yellow"/>
        </w:rPr>
        <w:t>/</w:t>
      </w:r>
      <w:r w:rsidR="00B7451D" w:rsidRPr="00CF6839">
        <w:rPr>
          <w:highlight w:val="yellow"/>
        </w:rPr>
        <w:t xml:space="preserve"> bude doplněno</w:t>
      </w:r>
      <w:r w:rsidR="002431E4" w:rsidRPr="00CF6839">
        <w:rPr>
          <w:highlight w:val="yellow"/>
        </w:rPr>
        <w:t>/…………</w:t>
      </w:r>
      <w:r w:rsidRPr="00CF6839">
        <w:rPr>
          <w:highlight w:val="yellow"/>
        </w:rPr>
        <w:t>………....</w:t>
      </w:r>
      <w:r w:rsidR="002431E4" w:rsidRPr="00CF6839">
        <w:rPr>
          <w:highlight w:val="yellow"/>
        </w:rPr>
        <w:t>.......</w:t>
      </w:r>
      <w:r w:rsidR="00CF6839" w:rsidRPr="00CF6839">
        <w:rPr>
          <w:highlight w:val="yellow"/>
        </w:rPr>
        <w:t>..</w:t>
      </w:r>
      <w:r w:rsidR="002431E4" w:rsidRPr="00CF6839">
        <w:rPr>
          <w:highlight w:val="yellow"/>
        </w:rPr>
        <w:t>.</w:t>
      </w:r>
      <w:r>
        <w:t xml:space="preserve"> Kč</w:t>
      </w:r>
    </w:p>
    <w:p w14:paraId="089AAA42" w14:textId="77777777" w:rsidR="00A36AFB" w:rsidRDefault="00A36AFB" w:rsidP="003623E9">
      <w:pPr>
        <w:pStyle w:val="Odstavec1"/>
        <w:numPr>
          <w:ilvl w:val="0"/>
          <w:numId w:val="0"/>
        </w:numPr>
        <w:ind w:left="567"/>
      </w:pPr>
    </w:p>
    <w:p w14:paraId="30826C30" w14:textId="77777777" w:rsidR="00AA20CB" w:rsidRDefault="00AA20CB" w:rsidP="003623E9">
      <w:pPr>
        <w:pStyle w:val="Odstavec1"/>
        <w:numPr>
          <w:ilvl w:val="0"/>
          <w:numId w:val="0"/>
        </w:numPr>
        <w:ind w:left="567"/>
      </w:pPr>
      <w:r>
        <w:t xml:space="preserve">Tyto údaje </w:t>
      </w:r>
      <w:r w:rsidR="00E02E5C">
        <w:t>jsou</w:t>
      </w:r>
      <w:r>
        <w:t xml:space="preserve"> souhrnem za celý svazek</w:t>
      </w:r>
      <w:r w:rsidR="00D67624">
        <w:t xml:space="preserve"> a jsou uvedeny v příloze č. 5 této Smlouvy v aktualizovaném znění k příslušnému dodatku</w:t>
      </w:r>
      <w:r w:rsidR="0006220D">
        <w:t xml:space="preserve"> k Zahájení plnění</w:t>
      </w:r>
      <w:r w:rsidR="003B5210">
        <w:t>. Výkony,</w:t>
      </w:r>
      <w:r w:rsidR="00991721">
        <w:t xml:space="preserve"> </w:t>
      </w:r>
      <w:r w:rsidR="003B5210">
        <w:t xml:space="preserve">výkonové náklady, a tržby </w:t>
      </w:r>
      <w:r>
        <w:t xml:space="preserve">jsou uvedeny pro každou </w:t>
      </w:r>
      <w:r w:rsidR="00F7782B">
        <w:t>L</w:t>
      </w:r>
      <w:r>
        <w:t xml:space="preserve">inku svazku v příloze č. 5 této </w:t>
      </w:r>
      <w:r w:rsidR="00F66AB8">
        <w:t>S</w:t>
      </w:r>
      <w:r>
        <w:t>mlouvy.</w:t>
      </w:r>
      <w:r w:rsidR="00F77F04">
        <w:t xml:space="preserve"> V případě zavedení EČV bude pro každý typ EČV </w:t>
      </w:r>
      <w:r w:rsidR="001A2313">
        <w:t xml:space="preserve">v dodatku ke Smlouvě </w:t>
      </w:r>
      <w:r w:rsidR="00F77F04">
        <w:t xml:space="preserve">uvedena také </w:t>
      </w:r>
      <w:r w:rsidR="00C94BA4">
        <w:t>C</w:t>
      </w:r>
      <w:r w:rsidR="00F77F04">
        <w:t>ena dopravního výkonu EČV (</w:t>
      </w:r>
      <w:proofErr w:type="spellStart"/>
      <w:r w:rsidR="00F77F04">
        <w:t>CDV</w:t>
      </w:r>
      <w:r w:rsidR="00F77F04" w:rsidRPr="00F77F04">
        <w:rPr>
          <w:vertAlign w:val="subscript"/>
        </w:rPr>
        <w:t>i</w:t>
      </w:r>
      <w:r w:rsidR="00F77F04">
        <w:rPr>
          <w:vertAlign w:val="subscript"/>
        </w:rPr>
        <w:t>EČV</w:t>
      </w:r>
      <w:proofErr w:type="spellEnd"/>
      <w:r w:rsidR="00F77F04" w:rsidRPr="00F77F04">
        <w:t>)</w:t>
      </w:r>
      <w:r w:rsidR="00F77F04">
        <w:t xml:space="preserve"> a </w:t>
      </w:r>
      <w:r w:rsidR="00C94BA4">
        <w:t>C</w:t>
      </w:r>
      <w:r w:rsidR="00F77F04">
        <w:t>ena dodatečného dopravního výkonu EČV (</w:t>
      </w:r>
      <w:proofErr w:type="spellStart"/>
      <w:r w:rsidR="00F77F04">
        <w:t>CDDV</w:t>
      </w:r>
      <w:r w:rsidR="00F77F04" w:rsidRPr="00F77F04">
        <w:rPr>
          <w:vertAlign w:val="subscript"/>
        </w:rPr>
        <w:t>i</w:t>
      </w:r>
      <w:r w:rsidR="00F77F04">
        <w:rPr>
          <w:vertAlign w:val="subscript"/>
        </w:rPr>
        <w:t>EČV</w:t>
      </w:r>
      <w:proofErr w:type="spellEnd"/>
      <w:r w:rsidR="00F77F04" w:rsidRPr="00F77F04">
        <w:t>).</w:t>
      </w:r>
      <w:r w:rsidR="001A2313">
        <w:t xml:space="preserve"> K datu zahájení plnění budou příslušné položky </w:t>
      </w:r>
      <w:proofErr w:type="spellStart"/>
      <w:r w:rsidR="001A2313">
        <w:t>CDV</w:t>
      </w:r>
      <w:r w:rsidR="001A2313" w:rsidRPr="005E3D2C">
        <w:rPr>
          <w:vertAlign w:val="subscript"/>
        </w:rPr>
        <w:t>i</w:t>
      </w:r>
      <w:proofErr w:type="spellEnd"/>
      <w:r w:rsidR="001A2313">
        <w:t xml:space="preserve"> a </w:t>
      </w:r>
      <w:proofErr w:type="spellStart"/>
      <w:r w:rsidR="001A2313">
        <w:t>CDDV</w:t>
      </w:r>
      <w:r w:rsidR="001A2313" w:rsidRPr="005E3D2C">
        <w:rPr>
          <w:vertAlign w:val="subscript"/>
        </w:rPr>
        <w:t>i</w:t>
      </w:r>
      <w:proofErr w:type="spellEnd"/>
      <w:r w:rsidR="001A2313">
        <w:rPr>
          <w:vertAlign w:val="subscript"/>
        </w:rPr>
        <w:t xml:space="preserve"> </w:t>
      </w:r>
      <w:r w:rsidR="001A2313">
        <w:t xml:space="preserve">indexovány kumulovaně postupem dle přílohy č. 6 této Smlouvy a bude sestaven písemný dodatek, který bude mimo návazných úprav Smlouvy </w:t>
      </w:r>
      <w:r w:rsidR="001A2313" w:rsidRPr="00095394">
        <w:t xml:space="preserve">obsahovat </w:t>
      </w:r>
      <w:r w:rsidR="001A2313">
        <w:t>indexované ceny.</w:t>
      </w:r>
    </w:p>
    <w:p w14:paraId="167D287C" w14:textId="77777777" w:rsidR="00A81E8F" w:rsidRDefault="00A81E8F" w:rsidP="003623E9">
      <w:pPr>
        <w:pStyle w:val="Odstavec1"/>
        <w:numPr>
          <w:ilvl w:val="0"/>
          <w:numId w:val="0"/>
        </w:numPr>
        <w:ind w:left="567"/>
      </w:pPr>
      <w:r>
        <w:t xml:space="preserve">Pro následující období stanoví </w:t>
      </w:r>
      <w:r w:rsidR="001A2313">
        <w:t xml:space="preserve">Objednatel </w:t>
      </w:r>
      <w:r>
        <w:t xml:space="preserve">měsíční zálohu na </w:t>
      </w:r>
      <w:r w:rsidR="00112799">
        <w:t>K</w:t>
      </w:r>
      <w:r>
        <w:t xml:space="preserve">ompenzaci pro příslušný kalendářní rok ve výši 1/12 předpokládané roční </w:t>
      </w:r>
      <w:r w:rsidR="00112799">
        <w:t>K</w:t>
      </w:r>
      <w:r>
        <w:t xml:space="preserve">ompenzace upravené pro </w:t>
      </w:r>
      <w:r w:rsidR="00A901A7">
        <w:t xml:space="preserve">příslušný </w:t>
      </w:r>
      <w:r>
        <w:t xml:space="preserve">kalendářní rok při zohlednění změny závazného rozsahu dopravních výkonů a změny ceny dopravního výkonu v souladu s touto </w:t>
      </w:r>
      <w:r w:rsidR="00A901A7">
        <w:t>Smlouvou</w:t>
      </w:r>
      <w:r>
        <w:t xml:space="preserve">. O výši měsíční zálohy na </w:t>
      </w:r>
      <w:r w:rsidR="00112799">
        <w:t>K</w:t>
      </w:r>
      <w:r>
        <w:t xml:space="preserve">ompenzaci pro příslušný kalendářní rok uzavřou smluvní strany písemný dodatek k této </w:t>
      </w:r>
      <w:r w:rsidR="00F66AB8">
        <w:t>S</w:t>
      </w:r>
      <w:r>
        <w:t xml:space="preserve">mlouvě nejpozději do 31. prosince předcházejícího kalendářního roku. V případě, že nedojde k uzavření písemného dodatku podle předchozí věty, je </w:t>
      </w:r>
      <w:r w:rsidR="008A17B6">
        <w:t>O</w:t>
      </w:r>
      <w:r>
        <w:t xml:space="preserve">bjednatel povinen hradit </w:t>
      </w:r>
      <w:r w:rsidR="00BA664D">
        <w:t>D</w:t>
      </w:r>
      <w:r>
        <w:t xml:space="preserve">opravci měsíční zálohu na </w:t>
      </w:r>
      <w:r w:rsidR="00112799">
        <w:t>K</w:t>
      </w:r>
      <w:r>
        <w:t xml:space="preserve">ompenzaci ve výši 90 % z poslední smluvně ujednané výše měsíční zálohy na </w:t>
      </w:r>
      <w:r w:rsidR="00112799">
        <w:t>K</w:t>
      </w:r>
      <w:r>
        <w:t xml:space="preserve">ompenzaci. Rozdíl takto uhrazených záloh vyrovná </w:t>
      </w:r>
      <w:r w:rsidR="0017029B">
        <w:t>O</w:t>
      </w:r>
      <w:r>
        <w:t xml:space="preserve">bjednatel nejpozději do 15 kalendářních dnů po podpisu příslušného dodatku této </w:t>
      </w:r>
      <w:r w:rsidR="001A2313">
        <w:t>Smlouvy</w:t>
      </w:r>
      <w:r>
        <w:t>.</w:t>
      </w:r>
    </w:p>
    <w:p w14:paraId="5A86D59E" w14:textId="76654B75" w:rsidR="00A81E8F" w:rsidRDefault="00A81E8F">
      <w:pPr>
        <w:pStyle w:val="Odstavec1"/>
        <w:numPr>
          <w:ilvl w:val="1"/>
          <w:numId w:val="12"/>
        </w:numPr>
        <w:tabs>
          <w:tab w:val="clear" w:pos="644"/>
        </w:tabs>
        <w:ind w:left="567" w:hanging="567"/>
      </w:pPr>
      <w:r>
        <w:t xml:space="preserve">V případě, že </w:t>
      </w:r>
      <w:r w:rsidR="0017029B">
        <w:t>O</w:t>
      </w:r>
      <w:r>
        <w:t xml:space="preserve">bjednateli nebyl ze strany </w:t>
      </w:r>
      <w:r w:rsidR="008C47A0">
        <w:t>Z</w:t>
      </w:r>
      <w:r>
        <w:t xml:space="preserve">astupitelstva </w:t>
      </w:r>
      <w:proofErr w:type="spellStart"/>
      <w:r w:rsidR="00761F15">
        <w:t>SčK</w:t>
      </w:r>
      <w:proofErr w:type="spellEnd"/>
      <w:r w:rsidR="00761F15">
        <w:t xml:space="preserve"> </w:t>
      </w:r>
      <w:r>
        <w:t xml:space="preserve">schválen rozpočet, je </w:t>
      </w:r>
      <w:r w:rsidR="00200F8E">
        <w:t>O</w:t>
      </w:r>
      <w:r>
        <w:t xml:space="preserve">bjednatel povinen </w:t>
      </w:r>
      <w:r w:rsidR="001B2884">
        <w:t>D</w:t>
      </w:r>
      <w:r>
        <w:t xml:space="preserve">opravci hradit měsíční zálohu na </w:t>
      </w:r>
      <w:r w:rsidR="00C22140">
        <w:t>K</w:t>
      </w:r>
      <w:r>
        <w:t xml:space="preserve">ompenzaci </w:t>
      </w:r>
      <w:r w:rsidR="00B74475">
        <w:t xml:space="preserve">minimálně </w:t>
      </w:r>
      <w:r>
        <w:t>ve výši 75</w:t>
      </w:r>
      <w:r w:rsidR="008C47A0">
        <w:t> </w:t>
      </w:r>
      <w:r>
        <w:t xml:space="preserve">% z poslední smluvně ujednané výše měsíční zálohy na </w:t>
      </w:r>
      <w:r w:rsidR="00C22140">
        <w:t>K</w:t>
      </w:r>
      <w:r>
        <w:t xml:space="preserve">ompenzaci. V případě snížení zálohy z důvodu neschváleného rozpočtu </w:t>
      </w:r>
      <w:r w:rsidR="008A17B6">
        <w:t>O</w:t>
      </w:r>
      <w:r>
        <w:t>bjednatele a současně neuzavřeného dodatku bude provedeno vyrovnání záloh do výše 90 % ve lhůtě do 15 dnů po</w:t>
      </w:r>
      <w:r w:rsidR="00471CA7">
        <w:t xml:space="preserve"> schválení rozpočtu </w:t>
      </w:r>
      <w:r w:rsidR="008A17B6">
        <w:t>O</w:t>
      </w:r>
      <w:r w:rsidR="00471CA7">
        <w:t>bjednatele</w:t>
      </w:r>
      <w:r w:rsidR="00243D4A">
        <w:t xml:space="preserve"> a podpisu příslušného dodatku této Smlouvy</w:t>
      </w:r>
      <w:r w:rsidR="0006220D">
        <w:t xml:space="preserve"> do výše 100 % ve lhůtě do 5 pracovních dnů od zveřejnění dodatku této Smlouvy v registru smluv</w:t>
      </w:r>
      <w:r>
        <w:t xml:space="preserve">. </w:t>
      </w:r>
      <w:r w:rsidR="006F35D4">
        <w:t xml:space="preserve">Smluvní strany se mohou dohodnout na odlišném postupu, přijme-li příslušný orgán jiná specifická opatření pro období rozpočtového provizoria např., že uvolní potřebné finanční prostředky na řádnou výši záloh na Kompenzaci. </w:t>
      </w:r>
    </w:p>
    <w:p w14:paraId="01BDED90" w14:textId="0F17A231" w:rsidR="00A81E8F" w:rsidRDefault="00A81E8F">
      <w:pPr>
        <w:pStyle w:val="Odstavec1"/>
        <w:numPr>
          <w:ilvl w:val="1"/>
          <w:numId w:val="12"/>
        </w:numPr>
        <w:tabs>
          <w:tab w:val="clear" w:pos="644"/>
        </w:tabs>
        <w:ind w:left="567" w:hanging="567"/>
      </w:pPr>
      <w:r>
        <w:t xml:space="preserve">V případě, že měsíční záloha na </w:t>
      </w:r>
      <w:r w:rsidR="00C22140">
        <w:t>K</w:t>
      </w:r>
      <w:r>
        <w:t xml:space="preserve">ompenzaci je nižší než 80 % skutečné výše </w:t>
      </w:r>
      <w:r w:rsidR="00A65CEA">
        <w:t xml:space="preserve">průměrné </w:t>
      </w:r>
      <w:r w:rsidR="00D779CB">
        <w:t xml:space="preserve">měsíční </w:t>
      </w:r>
      <w:r w:rsidR="00C22140">
        <w:t>K</w:t>
      </w:r>
      <w:r>
        <w:t xml:space="preserve">ompenzace za uplynulé kalendářní čtvrtletí a </w:t>
      </w:r>
      <w:r w:rsidR="008A17B6">
        <w:t>D</w:t>
      </w:r>
      <w:r>
        <w:t xml:space="preserve">opravce o to </w:t>
      </w:r>
      <w:r w:rsidR="008A17B6">
        <w:t>O</w:t>
      </w:r>
      <w:r>
        <w:t xml:space="preserve">bjednatele písemně požádá, je </w:t>
      </w:r>
      <w:r w:rsidR="008A17B6">
        <w:t>O</w:t>
      </w:r>
      <w:r>
        <w:t xml:space="preserve">bjednatel povinen </w:t>
      </w:r>
      <w:r w:rsidR="008A17B6">
        <w:t xml:space="preserve">bez zbytečných průtahů projednat tuto situaci v orgánech (Rada </w:t>
      </w:r>
      <w:proofErr w:type="spellStart"/>
      <w:r w:rsidR="00761F15">
        <w:t>SčK</w:t>
      </w:r>
      <w:proofErr w:type="spellEnd"/>
      <w:r w:rsidR="008A17B6">
        <w:t xml:space="preserve">) </w:t>
      </w:r>
      <w:r w:rsidR="00006C9E">
        <w:t>a</w:t>
      </w:r>
      <w:r w:rsidR="00E84DD7">
        <w:t> </w:t>
      </w:r>
      <w:r w:rsidR="008A17B6">
        <w:t xml:space="preserve">neprodleně po schválení </w:t>
      </w:r>
      <w:r w:rsidR="00CF15DC">
        <w:t>úpravy rozpočtu</w:t>
      </w:r>
      <w:r>
        <w:t xml:space="preserve"> upravit měsíční výši zálohy na </w:t>
      </w:r>
      <w:r w:rsidR="00C22140">
        <w:t>K</w:t>
      </w:r>
      <w:r>
        <w:t xml:space="preserve">ompenzaci tak, aby byla rovna 1/3 skutečné výše </w:t>
      </w:r>
      <w:r w:rsidR="00C22140">
        <w:t>K</w:t>
      </w:r>
      <w:r>
        <w:t xml:space="preserve">ompenzace přepočtené za uplynulé kalendářní čtvrtletí. </w:t>
      </w:r>
      <w:r w:rsidR="007A093E">
        <w:t> </w:t>
      </w:r>
      <w:r w:rsidR="007219AE">
        <w:t xml:space="preserve">Pokud má pro takové případy v rozpočtu na běžné výdaje PID rezervu, může Objednatel upravit zálohu i bez projednání v orgánech </w:t>
      </w:r>
      <w:proofErr w:type="spellStart"/>
      <w:r w:rsidR="00674D89">
        <w:t>SčK</w:t>
      </w:r>
      <w:proofErr w:type="spellEnd"/>
      <w:r w:rsidR="007219AE">
        <w:t xml:space="preserve">. </w:t>
      </w:r>
      <w:r w:rsidR="007A093E">
        <w:t>Tento postup není O</w:t>
      </w:r>
      <w:r w:rsidR="00CF15DC">
        <w:t xml:space="preserve">bjednatel povinen aplikovat v případě, že se jedná o výpadek výnosů způsobený krátkodobým, i když intenzivním výpadkem výnosů </w:t>
      </w:r>
      <w:r w:rsidR="00006C9E">
        <w:t>(</w:t>
      </w:r>
      <w:r w:rsidR="00CF15DC">
        <w:t>např. při povodních)</w:t>
      </w:r>
      <w:r w:rsidR="00CF15DC" w:rsidRPr="00E213DC">
        <w:t> </w:t>
      </w:r>
      <w:r w:rsidR="00821A75" w:rsidRPr="00821A75">
        <w:t>nebo v případě, že je u Dopravce opakovaně zjištěna závad</w:t>
      </w:r>
      <w:r w:rsidR="0021096E">
        <w:t>a</w:t>
      </w:r>
      <w:r w:rsidR="00821A75" w:rsidRPr="00821A75">
        <w:t xml:space="preserve"> nevybírání</w:t>
      </w:r>
      <w:r w:rsidR="00831A4B">
        <w:t xml:space="preserve"> </w:t>
      </w:r>
      <w:r w:rsidR="00821A75" w:rsidRPr="00821A75">
        <w:t>jízdného</w:t>
      </w:r>
      <w:r w:rsidR="0021096E">
        <w:t xml:space="preserve"> či krácení tržeb</w:t>
      </w:r>
      <w:r w:rsidR="00821A75">
        <w:t>.</w:t>
      </w:r>
      <w:r w:rsidR="00821A75" w:rsidRPr="00821A75">
        <w:t xml:space="preserve"> Za opakovanou závadu nevybírání</w:t>
      </w:r>
      <w:r w:rsidR="0021096E">
        <w:t xml:space="preserve"> </w:t>
      </w:r>
      <w:r w:rsidR="00821A75" w:rsidRPr="00821A75">
        <w:t xml:space="preserve">jízdného </w:t>
      </w:r>
      <w:r w:rsidR="0021096E">
        <w:t xml:space="preserve">či krácení tržeb </w:t>
      </w:r>
      <w:r w:rsidR="00821A75" w:rsidRPr="00821A75">
        <w:t>PID je považováno trojí zjištění</w:t>
      </w:r>
      <w:r w:rsidR="0021096E">
        <w:t xml:space="preserve"> takových případů na </w:t>
      </w:r>
      <w:r w:rsidR="00F7782B">
        <w:t>L</w:t>
      </w:r>
      <w:r w:rsidR="0021096E">
        <w:t xml:space="preserve">inkách v rámci svazku dle této </w:t>
      </w:r>
      <w:r w:rsidR="00F66AB8">
        <w:t>S</w:t>
      </w:r>
      <w:r w:rsidR="0021096E">
        <w:t>mlouvy</w:t>
      </w:r>
      <w:r w:rsidR="00821A75" w:rsidRPr="00821A75">
        <w:t xml:space="preserve"> za</w:t>
      </w:r>
      <w:r w:rsidR="00831A4B">
        <w:t xml:space="preserve"> </w:t>
      </w:r>
      <w:r w:rsidR="00821A75" w:rsidRPr="00821A75">
        <w:t>tři po sobě jdoucí měsíce.</w:t>
      </w:r>
      <w:r w:rsidR="00821A75">
        <w:t xml:space="preserve"> V těchto případech </w:t>
      </w:r>
      <w:r w:rsidR="00CF15DC">
        <w:t xml:space="preserve">může </w:t>
      </w:r>
      <w:r w:rsidR="00821A75">
        <w:t xml:space="preserve">Objednatel </w:t>
      </w:r>
      <w:r w:rsidR="00CF15DC">
        <w:t xml:space="preserve">odložit </w:t>
      </w:r>
      <w:r w:rsidR="00821A75">
        <w:t>vyšší úhradu</w:t>
      </w:r>
      <w:r w:rsidR="004A4609">
        <w:t xml:space="preserve"> zálohy</w:t>
      </w:r>
      <w:r w:rsidR="00821A75">
        <w:t xml:space="preserve"> </w:t>
      </w:r>
      <w:r w:rsidR="00C22140">
        <w:t>K</w:t>
      </w:r>
      <w:r w:rsidR="00821A75">
        <w:t xml:space="preserve">ompenzace </w:t>
      </w:r>
      <w:r w:rsidR="00CF15DC">
        <w:t>až na finanční vypořádání po ukončení kalendářního roku</w:t>
      </w:r>
      <w:r w:rsidR="00821A75">
        <w:t xml:space="preserve">. </w:t>
      </w:r>
      <w:r w:rsidR="00CF15DC">
        <w:lastRenderedPageBreak/>
        <w:t>V</w:t>
      </w:r>
      <w:r w:rsidR="00E84DD7">
        <w:t> </w:t>
      </w:r>
      <w:r w:rsidRPr="00E213DC">
        <w:t xml:space="preserve">případě změny dopravních výkonů </w:t>
      </w:r>
      <w:r w:rsidR="00D5183C">
        <w:t xml:space="preserve">nebo změny koncepce tarifu nebo </w:t>
      </w:r>
      <w:r w:rsidR="009C0477">
        <w:t>způsobu</w:t>
      </w:r>
      <w:r w:rsidR="00D5183C">
        <w:t xml:space="preserve"> odbavování </w:t>
      </w:r>
      <w:r w:rsidRPr="00E213DC">
        <w:t xml:space="preserve">může </w:t>
      </w:r>
      <w:r w:rsidR="00CF15DC">
        <w:t>D</w:t>
      </w:r>
      <w:r w:rsidRPr="00E213DC">
        <w:t xml:space="preserve">opravce </w:t>
      </w:r>
      <w:r w:rsidR="008A17B6">
        <w:t>O</w:t>
      </w:r>
      <w:r w:rsidRPr="00E213DC">
        <w:t xml:space="preserve">bjednatele písemně požádat o započtení </w:t>
      </w:r>
      <w:r w:rsidR="00D5183C">
        <w:t xml:space="preserve">takové </w:t>
      </w:r>
      <w:r w:rsidRPr="00E213DC">
        <w:t xml:space="preserve">změny a úpravu výše měsíční zálohy na </w:t>
      </w:r>
      <w:r w:rsidR="00C22140">
        <w:t>K</w:t>
      </w:r>
      <w:r w:rsidRPr="00E213DC">
        <w:t xml:space="preserve">ompenzaci </w:t>
      </w:r>
      <w:r w:rsidRPr="005C39F0">
        <w:t xml:space="preserve">předem, a </w:t>
      </w:r>
      <w:r w:rsidR="005C39F0" w:rsidRPr="005C39F0">
        <w:t>t</w:t>
      </w:r>
      <w:r w:rsidRPr="005C39F0">
        <w:t xml:space="preserve">o již k měsíci, v němž je </w:t>
      </w:r>
      <w:r w:rsidR="005C39F0" w:rsidRPr="005C39F0">
        <w:t xml:space="preserve">změna </w:t>
      </w:r>
      <w:r w:rsidRPr="005C39F0">
        <w:t>realizován</w:t>
      </w:r>
      <w:r w:rsidR="005C39F0" w:rsidRPr="005C39F0">
        <w:t>a</w:t>
      </w:r>
      <w:r w:rsidRPr="005C39F0">
        <w:t xml:space="preserve"> dle výpočtu předpokládaného nárůstu/úb</w:t>
      </w:r>
      <w:r w:rsidRPr="00E213DC">
        <w:t>ytku výkonů a ve vazbě na cenu dodatečného dopravního výkonu</w:t>
      </w:r>
      <w:r w:rsidR="00783845">
        <w:t xml:space="preserve"> nebo změnu výnosů.</w:t>
      </w:r>
    </w:p>
    <w:p w14:paraId="6E4F54A6" w14:textId="1FA4AAD2" w:rsidR="00A81E8F" w:rsidRDefault="00A81E8F">
      <w:pPr>
        <w:pStyle w:val="Odstavec1"/>
        <w:numPr>
          <w:ilvl w:val="1"/>
          <w:numId w:val="12"/>
        </w:numPr>
        <w:tabs>
          <w:tab w:val="clear" w:pos="644"/>
        </w:tabs>
        <w:ind w:left="567" w:hanging="567"/>
      </w:pPr>
      <w:r>
        <w:t xml:space="preserve">V případě, že měsíční záloha na </w:t>
      </w:r>
      <w:r w:rsidR="00C22140">
        <w:t>K</w:t>
      </w:r>
      <w:r>
        <w:t>ompenzaci je vyšší než 100 % skutečné výše</w:t>
      </w:r>
      <w:r w:rsidR="00A65CEA">
        <w:t xml:space="preserve"> průměrné měsíční</w:t>
      </w:r>
      <w:r>
        <w:t xml:space="preserve"> </w:t>
      </w:r>
      <w:r w:rsidR="00C22140">
        <w:t>K</w:t>
      </w:r>
      <w:r>
        <w:t xml:space="preserve">ompenzace za uplynulé kalendářní čtvrtletí, je </w:t>
      </w:r>
      <w:r w:rsidR="00CF15DC">
        <w:t>O</w:t>
      </w:r>
      <w:r>
        <w:t xml:space="preserve">bjednatel oprávněn od následujícího kalendářního měsíce upravit </w:t>
      </w:r>
      <w:r w:rsidR="009055B1">
        <w:t xml:space="preserve">výši </w:t>
      </w:r>
      <w:r>
        <w:t xml:space="preserve">měsíční zálohy na </w:t>
      </w:r>
      <w:r w:rsidR="00C22140">
        <w:t>K</w:t>
      </w:r>
      <w:r>
        <w:t>ompenzaci tak, aby byla rovna v součtu tř</w:t>
      </w:r>
      <w:r w:rsidR="00ED4131">
        <w:t>í</w:t>
      </w:r>
      <w:r>
        <w:t xml:space="preserve"> po sobě následujících měsíců 100 % skutečné výše</w:t>
      </w:r>
      <w:r w:rsidR="00080447">
        <w:t xml:space="preserve"> průměrné měsíční</w:t>
      </w:r>
      <w:r>
        <w:t xml:space="preserve"> </w:t>
      </w:r>
      <w:r w:rsidR="00C22140">
        <w:t>K</w:t>
      </w:r>
      <w:r>
        <w:t>ompenzace za uplynulé kalendářní čtvrtletí</w:t>
      </w:r>
      <w:r w:rsidR="007A093E">
        <w:t>, případně se zohledněním rozdílu plynoucího z měsíčního rozložení výnosů v minulých letech</w:t>
      </w:r>
      <w:r>
        <w:t xml:space="preserve">. V případě změny dopravních výkonů může </w:t>
      </w:r>
      <w:r w:rsidR="00CF15DC">
        <w:t>O</w:t>
      </w:r>
      <w:r>
        <w:t xml:space="preserve">bjednatel zálohovou výši měsíční </w:t>
      </w:r>
      <w:r w:rsidR="00C22140">
        <w:t>K</w:t>
      </w:r>
      <w:r>
        <w:t xml:space="preserve">ompenzace upravit </w:t>
      </w:r>
      <w:r w:rsidRPr="00EA76CC">
        <w:t xml:space="preserve">předem, a to již k měsíci, v němž je </w:t>
      </w:r>
      <w:r w:rsidR="00EA76CC" w:rsidRPr="00EA76CC">
        <w:t xml:space="preserve">změna </w:t>
      </w:r>
      <w:r w:rsidRPr="00EA76CC">
        <w:t>realizován</w:t>
      </w:r>
      <w:r w:rsidR="00EA76CC">
        <w:t>a</w:t>
      </w:r>
      <w:r>
        <w:t>. Úprava výše zálohy bude provedena dle výpočtu předpokládaného nárůstu/úbytku výkonů a ve vazbě na cenu dodatečného dopravního výkonu</w:t>
      </w:r>
      <w:r w:rsidR="00CF15DC">
        <w:t xml:space="preserve"> nebo dalšího vypraveného vozidla dle postupu uvedeného v této </w:t>
      </w:r>
      <w:r w:rsidR="00F66AB8" w:rsidRPr="00F9465C">
        <w:t>S</w:t>
      </w:r>
      <w:r w:rsidR="00CF15DC" w:rsidRPr="00F9465C">
        <w:t xml:space="preserve">mlouvě v čl. </w:t>
      </w:r>
      <w:r w:rsidR="00F9465C" w:rsidRPr="00F9465C">
        <w:t>III</w:t>
      </w:r>
      <w:r w:rsidR="00CF15DC" w:rsidRPr="00F9465C">
        <w:t xml:space="preserve"> odst. 1</w:t>
      </w:r>
      <w:r w:rsidR="00F9465C" w:rsidRPr="00F9465C">
        <w:t>0</w:t>
      </w:r>
      <w:r>
        <w:t xml:space="preserve">. Objednatel má právo zkrátit nebo pozastavit poskytování zálohových plateb na úhradu </w:t>
      </w:r>
      <w:r w:rsidR="00C22140">
        <w:t>K</w:t>
      </w:r>
      <w:r>
        <w:t xml:space="preserve">ompenzace vzniklou plněním závazku </w:t>
      </w:r>
      <w:r w:rsidR="00B21252">
        <w:t>V</w:t>
      </w:r>
      <w:r>
        <w:t xml:space="preserve">eřejné služby </w:t>
      </w:r>
      <w:r w:rsidR="00AF4513">
        <w:t xml:space="preserve">dle této Smlouvy </w:t>
      </w:r>
      <w:r>
        <w:t xml:space="preserve">na jednotlivé měsíce každého kalendářního roku, jestliže je naplněn některý z důvodů pro odstoupení od </w:t>
      </w:r>
      <w:r w:rsidR="00F66AB8">
        <w:t>S</w:t>
      </w:r>
      <w:r>
        <w:t xml:space="preserve">mlouvy nebo výpověď této </w:t>
      </w:r>
      <w:r w:rsidR="003C7E6B">
        <w:t>S</w:t>
      </w:r>
      <w:r>
        <w:t xml:space="preserve">mlouvy ze strany </w:t>
      </w:r>
      <w:r w:rsidR="00200F8E">
        <w:t>O</w:t>
      </w:r>
      <w:r>
        <w:t xml:space="preserve">bjednatele </w:t>
      </w:r>
      <w:r w:rsidRPr="00EA76CC">
        <w:t>podle čl</w:t>
      </w:r>
      <w:r w:rsidRPr="00037B99">
        <w:t xml:space="preserve">. </w:t>
      </w:r>
      <w:r w:rsidR="00270B0C" w:rsidRPr="00037B99">
        <w:t>XXII</w:t>
      </w:r>
      <w:r w:rsidR="00270B0C">
        <w:t xml:space="preserve"> </w:t>
      </w:r>
      <w:r>
        <w:t xml:space="preserve">této </w:t>
      </w:r>
      <w:r w:rsidR="003C7E6B">
        <w:t>S</w:t>
      </w:r>
      <w:r>
        <w:t xml:space="preserve">mlouvy.  </w:t>
      </w:r>
    </w:p>
    <w:p w14:paraId="746F4C01" w14:textId="77777777" w:rsidR="00A81E8F" w:rsidRPr="00C85F3B" w:rsidRDefault="00A81E8F">
      <w:pPr>
        <w:pStyle w:val="Odstavec1"/>
        <w:numPr>
          <w:ilvl w:val="1"/>
          <w:numId w:val="12"/>
        </w:numPr>
        <w:tabs>
          <w:tab w:val="clear" w:pos="644"/>
        </w:tabs>
        <w:ind w:left="567" w:hanging="567"/>
      </w:pPr>
      <w:r>
        <w:t xml:space="preserve">Do jednoho měsíce po skončení jednotlivých čtvrtletí každého kalendářního roku bude provedeno </w:t>
      </w:r>
      <w:r w:rsidR="00CF15DC">
        <w:t>O</w:t>
      </w:r>
      <w:r>
        <w:t xml:space="preserve">bjednatelem </w:t>
      </w:r>
      <w:r w:rsidR="001A2313">
        <w:t xml:space="preserve">ve spolupráci s Dopravcem </w:t>
      </w:r>
      <w:r>
        <w:t xml:space="preserve">čtvrtletní </w:t>
      </w:r>
      <w:r w:rsidR="00967329">
        <w:t>F</w:t>
      </w:r>
      <w:r>
        <w:t xml:space="preserve">inanční vyhodnocení, tj. údaje o skutečně ujetých kilometrech na jednotlivých </w:t>
      </w:r>
      <w:r w:rsidR="00F7782B">
        <w:t>L</w:t>
      </w:r>
      <w:r>
        <w:t xml:space="preserve">inkách, včetně skutečně dosažených tržeb dle jednotlivých </w:t>
      </w:r>
      <w:r w:rsidR="00824AE5">
        <w:t>L</w:t>
      </w:r>
      <w:r>
        <w:t xml:space="preserve">inek </w:t>
      </w:r>
      <w:r w:rsidRPr="00EA4FB4">
        <w:t>přepočten</w:t>
      </w:r>
      <w:r w:rsidR="00D05273" w:rsidRPr="00EA4FB4">
        <w:t>ých</w:t>
      </w:r>
      <w:r w:rsidRPr="00EA4FB4">
        <w:t xml:space="preserve"> na ujetý km</w:t>
      </w:r>
      <w:r w:rsidR="00DC17EE" w:rsidRPr="00EA4FB4">
        <w:t>,</w:t>
      </w:r>
      <w:r w:rsidRPr="00EA4FB4">
        <w:t xml:space="preserve"> </w:t>
      </w:r>
      <w:r w:rsidR="0088258A" w:rsidRPr="00EA4FB4">
        <w:t xml:space="preserve">a to i v rámci svazku </w:t>
      </w:r>
      <w:r w:rsidRPr="00EA4FB4">
        <w:t>po jednotlivých měsících za příslušné čtvrtletí</w:t>
      </w:r>
      <w:r w:rsidR="00613909" w:rsidRPr="00C85F3B">
        <w:t>.</w:t>
      </w:r>
      <w:r w:rsidRPr="00C85F3B">
        <w:t xml:space="preserve"> Dopravce obdrží </w:t>
      </w:r>
      <w:r w:rsidR="00967329">
        <w:t>F</w:t>
      </w:r>
      <w:r w:rsidRPr="00C85F3B">
        <w:t>inanční vyhodnocení v elektronické podobě s těmito údaji</w:t>
      </w:r>
      <w:r w:rsidR="005F4DC4">
        <w:t xml:space="preserve"> pro každou </w:t>
      </w:r>
      <w:r w:rsidR="00F7782B">
        <w:t>L</w:t>
      </w:r>
      <w:r w:rsidR="005F4DC4">
        <w:t>inku</w:t>
      </w:r>
      <w:r w:rsidRPr="00C85F3B">
        <w:t xml:space="preserve">:  </w:t>
      </w:r>
    </w:p>
    <w:p w14:paraId="6CC3C243" w14:textId="77777777" w:rsidR="00A81E8F" w:rsidRPr="00721432" w:rsidRDefault="00A81E8F" w:rsidP="00933E9D">
      <w:pPr>
        <w:pStyle w:val="Odstavecaodrky"/>
        <w:tabs>
          <w:tab w:val="clear" w:pos="1361"/>
        </w:tabs>
        <w:ind w:left="1701" w:hanging="283"/>
      </w:pPr>
      <w:r w:rsidRPr="00721432">
        <w:t xml:space="preserve">číslo </w:t>
      </w:r>
      <w:r w:rsidR="00F7782B">
        <w:t>L</w:t>
      </w:r>
      <w:r w:rsidRPr="00721432">
        <w:t>inky</w:t>
      </w:r>
      <w:r w:rsidR="0068654C" w:rsidRPr="00721432">
        <w:t>;</w:t>
      </w:r>
      <w:r w:rsidRPr="00721432">
        <w:t xml:space="preserve"> </w:t>
      </w:r>
    </w:p>
    <w:p w14:paraId="2D0086F1" w14:textId="77777777" w:rsidR="002D1C07" w:rsidRPr="002D1C07" w:rsidRDefault="00A81E8F" w:rsidP="00933E9D">
      <w:pPr>
        <w:pStyle w:val="Odstavecaodrky"/>
        <w:tabs>
          <w:tab w:val="clear" w:pos="1361"/>
        </w:tabs>
        <w:ind w:left="1701" w:hanging="283"/>
      </w:pPr>
      <w:r w:rsidRPr="009530F5">
        <w:t xml:space="preserve">uskutečněný dopravní výkon </w:t>
      </w:r>
      <w:r w:rsidRPr="00C42A7F">
        <w:t>(</w:t>
      </w:r>
      <w:r w:rsidRPr="007B5639">
        <w:t xml:space="preserve">dle </w:t>
      </w:r>
      <w:r w:rsidRPr="00037B99">
        <w:t xml:space="preserve">čl. V této </w:t>
      </w:r>
      <w:r w:rsidR="00F66AB8" w:rsidRPr="00037B99">
        <w:t>S</w:t>
      </w:r>
      <w:r w:rsidRPr="00037B99">
        <w:t>mlouvy)</w:t>
      </w:r>
      <w:r w:rsidRPr="007B5639">
        <w:t xml:space="preserve"> na území HMP na </w:t>
      </w:r>
      <w:r w:rsidR="00731E8E">
        <w:t>L</w:t>
      </w:r>
      <w:r w:rsidRPr="007B5639">
        <w:t xml:space="preserve">ince včetně uvedení dopravních výkonů, které se v souladu </w:t>
      </w:r>
      <w:r w:rsidRPr="00037B99">
        <w:t xml:space="preserve">s čl. V této </w:t>
      </w:r>
      <w:r w:rsidR="00F66AB8" w:rsidRPr="00037B99">
        <w:t>S</w:t>
      </w:r>
      <w:r w:rsidRPr="00037B99">
        <w:t>mlouvy</w:t>
      </w:r>
      <w:r w:rsidRPr="00B03AFE">
        <w:t xml:space="preserve"> nepovažují za uskutečněné nebo se považují za částečně uskutečněné</w:t>
      </w:r>
      <w:r w:rsidR="009F0DA3">
        <w:t xml:space="preserve"> </w:t>
      </w:r>
      <w:r w:rsidR="009F0DA3" w:rsidRPr="009F0DA3">
        <w:t>(</w:t>
      </w:r>
      <w:r w:rsidR="009F0DA3">
        <w:t xml:space="preserve">částečně </w:t>
      </w:r>
      <w:r w:rsidR="00C960F8">
        <w:t>uskutečněné – výkony</w:t>
      </w:r>
      <w:r w:rsidR="009F0DA3" w:rsidRPr="009F0DA3">
        <w:t xml:space="preserve"> spojené s mimořádnými situacemi dle </w:t>
      </w:r>
      <w:r w:rsidR="009F0DA3" w:rsidRPr="00037B99">
        <w:t xml:space="preserve">čl. VI této </w:t>
      </w:r>
      <w:r w:rsidR="00F66AB8" w:rsidRPr="00037B99">
        <w:t>S</w:t>
      </w:r>
      <w:r w:rsidR="009F0DA3" w:rsidRPr="00037B99">
        <w:t>mlouvy</w:t>
      </w:r>
      <w:r w:rsidR="009F0DA3" w:rsidRPr="009F0DA3">
        <w:t>)</w:t>
      </w:r>
      <w:r w:rsidRPr="00B03AFE">
        <w:t>; výkony, které se nepovažují za uskutečněné nebo částečně uskutečněné se uvedou zvlášť</w:t>
      </w:r>
      <w:r w:rsidR="0068654C" w:rsidRPr="00236F3A">
        <w:t>;</w:t>
      </w:r>
      <w:r w:rsidR="002D1C07" w:rsidRPr="002D1C07">
        <w:t xml:space="preserve"> všechny požadované výkazy výkonů budou uvedeny také dle typu vozidel</w:t>
      </w:r>
    </w:p>
    <w:p w14:paraId="0845961C" w14:textId="77777777" w:rsidR="002D1C07" w:rsidRPr="002D1C07" w:rsidRDefault="005F4DC4" w:rsidP="00933E9D">
      <w:pPr>
        <w:pStyle w:val="Odstavecaodrky"/>
        <w:tabs>
          <w:tab w:val="clear" w:pos="1361"/>
        </w:tabs>
        <w:ind w:left="1701" w:hanging="283"/>
      </w:pPr>
      <w:r w:rsidRPr="009530F5">
        <w:t xml:space="preserve">uskutečněný dopravní výkon </w:t>
      </w:r>
      <w:r w:rsidRPr="00C42A7F">
        <w:t>(</w:t>
      </w:r>
      <w:r w:rsidRPr="00037B99">
        <w:t xml:space="preserve">dle čl. V této </w:t>
      </w:r>
      <w:r w:rsidR="00A876A5" w:rsidRPr="00037B99">
        <w:t>S</w:t>
      </w:r>
      <w:r w:rsidRPr="00037B99">
        <w:t>mlouvy</w:t>
      </w:r>
      <w:r w:rsidRPr="007B5639">
        <w:t xml:space="preserve">) na území </w:t>
      </w:r>
      <w:proofErr w:type="spellStart"/>
      <w:r>
        <w:t>SčK</w:t>
      </w:r>
      <w:proofErr w:type="spellEnd"/>
      <w:r>
        <w:t xml:space="preserve"> </w:t>
      </w:r>
      <w:r w:rsidRPr="007B5639">
        <w:t xml:space="preserve">na </w:t>
      </w:r>
      <w:r w:rsidR="00731E8E">
        <w:t>L</w:t>
      </w:r>
      <w:r w:rsidRPr="007B5639">
        <w:t xml:space="preserve">ince včetně uvedení dopravních výkonů, které se v souladu </w:t>
      </w:r>
      <w:r w:rsidRPr="00037B99">
        <w:t xml:space="preserve">s čl. V této </w:t>
      </w:r>
      <w:r w:rsidR="00A876A5" w:rsidRPr="00037B99">
        <w:t>S</w:t>
      </w:r>
      <w:r w:rsidRPr="00037B99">
        <w:t>mlouvy</w:t>
      </w:r>
      <w:r w:rsidRPr="00B03AFE">
        <w:t xml:space="preserve"> nepovažují za uskutečněné nebo se považují za částečně uskutečněné</w:t>
      </w:r>
      <w:r w:rsidR="009F0DA3">
        <w:t xml:space="preserve"> (</w:t>
      </w:r>
      <w:r w:rsidR="009F0DA3" w:rsidRPr="009F0DA3">
        <w:t xml:space="preserve">částečně </w:t>
      </w:r>
      <w:r w:rsidR="00C960F8" w:rsidRPr="009F0DA3">
        <w:t>uskutečněné – výkony</w:t>
      </w:r>
      <w:r w:rsidR="009F0DA3">
        <w:t xml:space="preserve"> spojené s mimořádnými situacemi dle </w:t>
      </w:r>
      <w:r w:rsidR="009F0DA3" w:rsidRPr="00037B99">
        <w:t xml:space="preserve">čl. VI této </w:t>
      </w:r>
      <w:r w:rsidR="00A876A5" w:rsidRPr="00037B99">
        <w:t>S</w:t>
      </w:r>
      <w:r w:rsidR="009F0DA3" w:rsidRPr="00037B99">
        <w:t>mlouvy</w:t>
      </w:r>
      <w:r w:rsidR="009F0DA3">
        <w:t>)</w:t>
      </w:r>
      <w:r w:rsidRPr="00B03AFE">
        <w:t>; výkony, které se nepovažují za uskutečněné nebo částečně uskutečněné se uvedou zvlášť</w:t>
      </w:r>
      <w:r w:rsidRPr="00236F3A">
        <w:t>;</w:t>
      </w:r>
      <w:r w:rsidR="002D1C07" w:rsidRPr="002D1C07">
        <w:t xml:space="preserve"> všechny požadované výkazy výkonů budou uvedeny také dle typu vozidel</w:t>
      </w:r>
    </w:p>
    <w:p w14:paraId="709C5961" w14:textId="77777777" w:rsidR="005F4DC4" w:rsidRPr="008C0403" w:rsidRDefault="005F4DC4"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HMP na </w:t>
      </w:r>
      <w:r w:rsidR="00731E8E">
        <w:t>L</w:t>
      </w:r>
      <w:r w:rsidRPr="00B2399E">
        <w:t>ince;</w:t>
      </w:r>
      <w:r w:rsidR="009F0DA3">
        <w:t xml:space="preserve"> podíl ostatních příjmů (např. dotace státem nařízených slev)</w:t>
      </w:r>
      <w:r w:rsidR="002D1C07">
        <w:t xml:space="preserve">; </w:t>
      </w:r>
    </w:p>
    <w:p w14:paraId="391DDAB2" w14:textId="77777777" w:rsidR="009F0DA3" w:rsidRPr="009F0DA3" w:rsidRDefault="00A81E8F" w:rsidP="00933E9D">
      <w:pPr>
        <w:pStyle w:val="Odstavecaodrky"/>
        <w:tabs>
          <w:tab w:val="clear" w:pos="1361"/>
        </w:tabs>
        <w:ind w:left="1701" w:hanging="283"/>
      </w:pPr>
      <w:r w:rsidRPr="00B2399E">
        <w:t xml:space="preserve">podíl </w:t>
      </w:r>
      <w:r w:rsidR="00CF15DC">
        <w:t>D</w:t>
      </w:r>
      <w:r w:rsidRPr="00B2399E">
        <w:t xml:space="preserve">opravce na tržbách PID na </w:t>
      </w:r>
      <w:r w:rsidR="00F7782B">
        <w:t>L</w:t>
      </w:r>
      <w:r w:rsidRPr="00B2399E">
        <w:t xml:space="preserve">inku a na 1 </w:t>
      </w:r>
      <w:r w:rsidR="00535F38">
        <w:t>L</w:t>
      </w:r>
      <w:r w:rsidRPr="00B2399E">
        <w:t xml:space="preserve">inkový km na území </w:t>
      </w:r>
      <w:proofErr w:type="spellStart"/>
      <w:r w:rsidR="005F4DC4">
        <w:t>SčK</w:t>
      </w:r>
      <w:proofErr w:type="spellEnd"/>
      <w:r w:rsidR="005F4DC4">
        <w:t xml:space="preserve"> </w:t>
      </w:r>
      <w:r w:rsidRPr="00B2399E">
        <w:t xml:space="preserve">na </w:t>
      </w:r>
      <w:r w:rsidR="00731E8E">
        <w:t>L</w:t>
      </w:r>
      <w:r w:rsidRPr="00B2399E">
        <w:t>ince</w:t>
      </w:r>
      <w:r w:rsidR="0068654C" w:rsidRPr="00B2399E">
        <w:t>;</w:t>
      </w:r>
      <w:r w:rsidR="009F0DA3" w:rsidRPr="009F0DA3">
        <w:t xml:space="preserve"> podíl ostatních příjmů (např. dotace státem nařízených slev)</w:t>
      </w:r>
      <w:r w:rsidR="002D1C07">
        <w:t>,</w:t>
      </w:r>
      <w:r w:rsidR="002D1C07" w:rsidRPr="002D1C07">
        <w:rPr>
          <w:sz w:val="20"/>
          <w:szCs w:val="20"/>
        </w:rPr>
        <w:t xml:space="preserve"> </w:t>
      </w:r>
      <w:r w:rsidR="002D1C07" w:rsidRPr="002D1C07">
        <w:t>příjmy z místních MHD</w:t>
      </w:r>
      <w:r w:rsidR="002D1C07">
        <w:t>;</w:t>
      </w:r>
    </w:p>
    <w:p w14:paraId="495BAD43" w14:textId="77777777" w:rsidR="0059157E" w:rsidRDefault="0059157E" w:rsidP="00933E9D">
      <w:pPr>
        <w:pStyle w:val="Odstavecaodrky"/>
        <w:tabs>
          <w:tab w:val="clear" w:pos="1361"/>
        </w:tabs>
        <w:ind w:left="1701" w:hanging="283"/>
      </w:pPr>
      <w:r>
        <w:t xml:space="preserve">údaje od Dopravce </w:t>
      </w:r>
    </w:p>
    <w:p w14:paraId="5D12D1EF" w14:textId="77777777" w:rsidR="0063426F" w:rsidRDefault="0063426F">
      <w:pPr>
        <w:pStyle w:val="Odstavec1odrky"/>
        <w:numPr>
          <w:ilvl w:val="0"/>
          <w:numId w:val="6"/>
        </w:numPr>
      </w:pPr>
      <w:r>
        <w:t>mýto</w:t>
      </w:r>
      <w:r w:rsidR="003C7E6B">
        <w:t xml:space="preserve"> na výkonech dle jízdních řádů včetně technických přejezdů nařízených Objednatelem</w:t>
      </w:r>
      <w:r w:rsidR="0081019E">
        <w:t>;</w:t>
      </w:r>
    </w:p>
    <w:p w14:paraId="360C9B8F" w14:textId="0C5FF524" w:rsidR="00D33CC5" w:rsidRDefault="0063426F">
      <w:pPr>
        <w:pStyle w:val="Odstavec1odrky"/>
        <w:numPr>
          <w:ilvl w:val="0"/>
          <w:numId w:val="6"/>
        </w:numPr>
      </w:pPr>
      <w:r>
        <w:t>náklady na vjezdy do autobusových nádr</w:t>
      </w:r>
      <w:r w:rsidR="00EE441F">
        <w:t>a</w:t>
      </w:r>
      <w:r>
        <w:t>ží (terminálů) a náklad</w:t>
      </w:r>
      <w:r w:rsidR="00661DDA">
        <w:t>y na</w:t>
      </w:r>
      <w:r w:rsidR="00661DDA" w:rsidRPr="00661DDA">
        <w:rPr>
          <w:szCs w:val="20"/>
        </w:rPr>
        <w:t xml:space="preserve"> </w:t>
      </w:r>
      <w:r w:rsidR="00661DDA" w:rsidRPr="00661DDA">
        <w:t>zastávkovou péči a používání sloupků na území Objednatele</w:t>
      </w:r>
      <w:r>
        <w:t xml:space="preserve"> na území </w:t>
      </w:r>
      <w:r w:rsidR="00200F8E">
        <w:t>O</w:t>
      </w:r>
      <w:r>
        <w:t>bjednatele</w:t>
      </w:r>
      <w:r w:rsidR="0081019E">
        <w:t>;</w:t>
      </w:r>
    </w:p>
    <w:p w14:paraId="1CB89FB5" w14:textId="77777777" w:rsidR="0081019E" w:rsidRDefault="00EA287C">
      <w:pPr>
        <w:pStyle w:val="Odstavec1odrky"/>
        <w:numPr>
          <w:ilvl w:val="0"/>
          <w:numId w:val="6"/>
        </w:numPr>
      </w:pPr>
      <w:r>
        <w:lastRenderedPageBreak/>
        <w:t>výkony r</w:t>
      </w:r>
      <w:r w:rsidR="0081019E">
        <w:t>e</w:t>
      </w:r>
      <w:r>
        <w:t>a</w:t>
      </w:r>
      <w:r w:rsidR="0081019E">
        <w:t>lizované podd</w:t>
      </w:r>
      <w:r>
        <w:t>oda</w:t>
      </w:r>
      <w:r w:rsidR="0081019E">
        <w:t>vateli</w:t>
      </w:r>
      <w:r>
        <w:t xml:space="preserve"> v jednotlivých měsících</w:t>
      </w:r>
      <w:r w:rsidR="0081019E">
        <w:t xml:space="preserve"> </w:t>
      </w:r>
      <w:r>
        <w:t>–</w:t>
      </w:r>
      <w:r w:rsidR="0081019E">
        <w:t xml:space="preserve"> rozděl</w:t>
      </w:r>
      <w:r>
        <w:t>e</w:t>
      </w:r>
      <w:r w:rsidR="0081019E">
        <w:t>ní</w:t>
      </w:r>
      <w:r>
        <w:t xml:space="preserve"> podle jednotlivých poddodavatelů </w:t>
      </w:r>
      <w:r w:rsidR="0081019E">
        <w:t xml:space="preserve">ve struktuře </w:t>
      </w:r>
      <w:r>
        <w:t xml:space="preserve">výkony v </w:t>
      </w:r>
      <w:r w:rsidR="00535F38">
        <w:t>L</w:t>
      </w:r>
      <w:r>
        <w:t xml:space="preserve">inkových km na </w:t>
      </w:r>
      <w:r w:rsidR="0081019E">
        <w:t>území Objedn</w:t>
      </w:r>
      <w:r>
        <w:t>a</w:t>
      </w:r>
      <w:r w:rsidR="0081019E">
        <w:t>tele HMP</w:t>
      </w:r>
      <w:r>
        <w:t xml:space="preserve"> a odděleně výkony na území Objednatele </w:t>
      </w:r>
      <w:proofErr w:type="spellStart"/>
      <w:r>
        <w:t>SčK</w:t>
      </w:r>
      <w:proofErr w:type="spellEnd"/>
      <w:r w:rsidR="0081019E">
        <w:t xml:space="preserve"> </w:t>
      </w:r>
    </w:p>
    <w:p w14:paraId="71D3A5AA" w14:textId="77777777" w:rsidR="00D33CC5" w:rsidRDefault="00D33CC5">
      <w:pPr>
        <w:pStyle w:val="Odstavec1odrky"/>
        <w:numPr>
          <w:ilvl w:val="0"/>
          <w:numId w:val="6"/>
        </w:numPr>
      </w:pPr>
      <w:r>
        <w:t>ONS</w:t>
      </w:r>
    </w:p>
    <w:p w14:paraId="5F874C76" w14:textId="77777777" w:rsidR="0081019E" w:rsidRPr="0081019E" w:rsidRDefault="0081019E" w:rsidP="0081019E"/>
    <w:p w14:paraId="648D45AC" w14:textId="77777777" w:rsidR="00A81E8F" w:rsidRPr="00BD6C91" w:rsidRDefault="00A81E8F" w:rsidP="00933E9D">
      <w:pPr>
        <w:pStyle w:val="Odstavecaodrky"/>
        <w:tabs>
          <w:tab w:val="clear" w:pos="1361"/>
        </w:tabs>
        <w:ind w:left="1701" w:hanging="283"/>
      </w:pPr>
      <w:r w:rsidRPr="008C0403">
        <w:t xml:space="preserve">sankce (v Kč) uplatněné </w:t>
      </w:r>
      <w:r w:rsidR="0059157E">
        <w:t>O</w:t>
      </w:r>
      <w:r w:rsidRPr="008C0403">
        <w:t xml:space="preserve">bjednatelem v souladu s touto </w:t>
      </w:r>
      <w:r w:rsidR="0059157E">
        <w:t>S</w:t>
      </w:r>
      <w:r w:rsidRPr="008C0403">
        <w:t>mlouvou</w:t>
      </w:r>
      <w:r w:rsidR="0068654C" w:rsidRPr="00BD6C91">
        <w:t>;</w:t>
      </w:r>
    </w:p>
    <w:p w14:paraId="1AB6CC86" w14:textId="77777777" w:rsidR="00CF15DC" w:rsidRDefault="00A81E8F" w:rsidP="00933E9D">
      <w:pPr>
        <w:pStyle w:val="Odstavecaodrky"/>
        <w:tabs>
          <w:tab w:val="clear" w:pos="1361"/>
        </w:tabs>
        <w:ind w:left="1701" w:hanging="283"/>
      </w:pPr>
      <w:r w:rsidRPr="004707AB">
        <w:t xml:space="preserve">skutečná výše </w:t>
      </w:r>
      <w:r w:rsidR="00C22140">
        <w:t>K</w:t>
      </w:r>
      <w:r w:rsidRPr="004707AB">
        <w:t xml:space="preserve">ompenzace stanovená v souladu </w:t>
      </w:r>
      <w:r w:rsidRPr="00037B99">
        <w:t>s čl. V</w:t>
      </w:r>
      <w:r w:rsidR="009F0DA3" w:rsidRPr="00037B99">
        <w:t>I</w:t>
      </w:r>
      <w:r w:rsidRPr="00037B99">
        <w:t xml:space="preserve">I této </w:t>
      </w:r>
      <w:r w:rsidR="00A876A5" w:rsidRPr="00037B99">
        <w:t>S</w:t>
      </w:r>
      <w:r w:rsidRPr="00037B99">
        <w:t>mlouvy</w:t>
      </w:r>
      <w:r w:rsidR="00CF15DC">
        <w:t>;</w:t>
      </w:r>
      <w:r w:rsidR="0059157E">
        <w:t xml:space="preserve"> v 1. až 3.  čtvrtletí</w:t>
      </w:r>
      <w:r w:rsidR="003C7E6B">
        <w:t xml:space="preserve"> se bude jedn</w:t>
      </w:r>
      <w:r w:rsidR="0059157E">
        <w:t>a</w:t>
      </w:r>
      <w:r w:rsidR="003C7E6B">
        <w:t xml:space="preserve">t o předběžnou výši </w:t>
      </w:r>
      <w:r w:rsidR="00C22140">
        <w:t>K</w:t>
      </w:r>
      <w:r w:rsidR="003C7E6B">
        <w:t>ompenzace (nelze nastavit skutečný rozdíl mezi refe</w:t>
      </w:r>
      <w:r w:rsidR="00DE31CE">
        <w:t>re</w:t>
      </w:r>
      <w:r w:rsidR="003C7E6B">
        <w:t>nčními výkony a výkony plynoucími ze závazných jízdních řádů</w:t>
      </w:r>
      <w:r w:rsidR="00C21F62">
        <w:t xml:space="preserve"> včetně výluk</w:t>
      </w:r>
      <w:r w:rsidR="00F86361">
        <w:t>y</w:t>
      </w:r>
      <w:r w:rsidR="00C21F62">
        <w:t xml:space="preserve"> operativních výkonů</w:t>
      </w:r>
      <w:r w:rsidR="0059157E">
        <w:t>)</w:t>
      </w:r>
    </w:p>
    <w:p w14:paraId="71D0FFE0" w14:textId="77777777" w:rsidR="00656E46" w:rsidRDefault="00CF15DC" w:rsidP="00933E9D">
      <w:pPr>
        <w:pStyle w:val="Odstavecaodrky"/>
        <w:tabs>
          <w:tab w:val="clear" w:pos="1361"/>
        </w:tabs>
        <w:ind w:left="1701" w:hanging="283"/>
      </w:pPr>
      <w:r>
        <w:t xml:space="preserve">Objednatel je oprávněn vyhotovit </w:t>
      </w:r>
      <w:r w:rsidR="00967329">
        <w:t>F</w:t>
      </w:r>
      <w:r w:rsidR="00656E46">
        <w:t xml:space="preserve">inanční </w:t>
      </w:r>
      <w:r>
        <w:t>vyhodnocení</w:t>
      </w:r>
      <w:r w:rsidR="00656E46">
        <w:t>/vyúčtování</w:t>
      </w:r>
      <w:r>
        <w:t xml:space="preserve"> společně se Středočeským krajem (tj. v jednom dokumentu budou údaje za oba kraje z </w:t>
      </w:r>
      <w:r w:rsidR="00C960F8">
        <w:t xml:space="preserve">důvodu </w:t>
      </w:r>
      <w:r>
        <w:t>kontroly)</w:t>
      </w:r>
      <w:r w:rsidR="00656E46">
        <w:rPr>
          <w:rStyle w:val="Znakapoznpodarou"/>
        </w:rPr>
        <w:footnoteReference w:id="1"/>
      </w:r>
      <w:r w:rsidR="00656E46">
        <w:t xml:space="preserve"> a Dopravce s tímto postupem výslovně souhlasí;</w:t>
      </w:r>
    </w:p>
    <w:p w14:paraId="79F53459" w14:textId="77777777" w:rsidR="00955D51" w:rsidRDefault="00656E46"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w:t>
      </w:r>
      <w:r w:rsidR="002D1C07">
        <w:t xml:space="preserve"> </w:t>
      </w:r>
      <w:r>
        <w:t>poskytnuty v položkové verzi</w:t>
      </w:r>
      <w:r w:rsidR="00384F52">
        <w:t xml:space="preserve"> a nebudou poskytnuty ani výkazy uvedené v odstavci 7 tohoto článku</w:t>
      </w:r>
      <w:r w:rsidR="00384F52" w:rsidRPr="00384F52">
        <w:rPr>
          <w:sz w:val="20"/>
          <w:szCs w:val="20"/>
        </w:rPr>
        <w:t xml:space="preserve"> </w:t>
      </w:r>
      <w:r w:rsidR="00384F52" w:rsidRPr="00384F52">
        <w:t>a Dopravce s tímto postupem výslovně souhlasí</w:t>
      </w:r>
      <w:r w:rsidR="00955D51">
        <w:t>;</w:t>
      </w:r>
    </w:p>
    <w:p w14:paraId="4EE643D3" w14:textId="77777777" w:rsidR="00955D51" w:rsidRPr="007753F2" w:rsidRDefault="00955D51" w:rsidP="00933E9D">
      <w:pPr>
        <w:pStyle w:val="Odstavecaodrky"/>
        <w:tabs>
          <w:tab w:val="clear" w:pos="1361"/>
        </w:tabs>
        <w:ind w:left="1701" w:hanging="283"/>
      </w:pPr>
      <w:r w:rsidRPr="00955D51">
        <w:t xml:space="preserve">v případě, že je plnění této Smlouvy zajišťováno </w:t>
      </w:r>
      <w:r w:rsidR="00233470">
        <w:t>K</w:t>
      </w:r>
      <w:r w:rsidRPr="00955D51">
        <w:t xml:space="preserve">onsorciem dopravců bude </w:t>
      </w:r>
      <w:r w:rsidR="00967329">
        <w:t>F</w:t>
      </w:r>
      <w:r w:rsidRPr="00955D51">
        <w:t xml:space="preserve">inanční vyhodnocení se všemi podrobnostmi zasláno všem dopravcům konsorcia </w:t>
      </w:r>
      <w:r w:rsidRPr="00A54D24">
        <w:t xml:space="preserve">a dopravci konsorcia s tímto </w:t>
      </w:r>
      <w:r w:rsidRPr="007753F2">
        <w:t>postupem výslovně souhlasí.</w:t>
      </w:r>
    </w:p>
    <w:p w14:paraId="72C4DB7A" w14:textId="77777777" w:rsidR="00A81E8F" w:rsidRPr="00EA4FB4" w:rsidRDefault="00A81E8F" w:rsidP="00DD6C7A">
      <w:pPr>
        <w:pStyle w:val="Odstavec1"/>
        <w:numPr>
          <w:ilvl w:val="0"/>
          <w:numId w:val="0"/>
        </w:numPr>
        <w:ind w:left="567"/>
      </w:pPr>
      <w:r w:rsidRPr="005D69B0">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9F0DA3">
        <w:t xml:space="preserve">podkladů pro stanovení </w:t>
      </w:r>
      <w:r w:rsidRPr="005D69B0">
        <w:t xml:space="preserve">skutečné výše </w:t>
      </w:r>
      <w:r w:rsidR="00C22140">
        <w:t>K</w:t>
      </w:r>
      <w:r w:rsidRPr="005D69B0">
        <w:t xml:space="preserve">ompenzace za </w:t>
      </w:r>
      <w:r w:rsidRPr="00EA4FB4">
        <w:t>uplynul</w:t>
      </w:r>
      <w:r w:rsidR="00040501" w:rsidRPr="00EA4FB4">
        <w:t>é</w:t>
      </w:r>
      <w:r w:rsidRPr="00EA4FB4">
        <w:t xml:space="preserve"> kalendářní </w:t>
      </w:r>
      <w:r w:rsidR="00040501" w:rsidRPr="00EA4FB4">
        <w:t>čtvrtletí</w:t>
      </w:r>
      <w:r w:rsidRPr="00EA4FB4">
        <w:t xml:space="preserve"> vyzve </w:t>
      </w:r>
      <w:r w:rsidR="00656E46">
        <w:t>O</w:t>
      </w:r>
      <w:r w:rsidRPr="00EA4FB4">
        <w:t xml:space="preserve">bjednatel </w:t>
      </w:r>
      <w:r w:rsidR="00656E46">
        <w:t>D</w:t>
      </w:r>
      <w:r w:rsidRPr="00EA4FB4">
        <w:t>opravce k odstranění závad a nedostatků.</w:t>
      </w:r>
    </w:p>
    <w:p w14:paraId="0524D1C2" w14:textId="77777777" w:rsidR="00A81E8F" w:rsidRPr="00EA4FB4" w:rsidRDefault="00A81E8F">
      <w:pPr>
        <w:pStyle w:val="Odstavec1"/>
        <w:numPr>
          <w:ilvl w:val="1"/>
          <w:numId w:val="12"/>
        </w:numPr>
        <w:tabs>
          <w:tab w:val="clear" w:pos="644"/>
        </w:tabs>
        <w:ind w:left="567" w:hanging="567"/>
      </w:pPr>
      <w:r w:rsidRPr="00EA4FB4">
        <w:t xml:space="preserve">Na vyžádání </w:t>
      </w:r>
      <w:r w:rsidR="00384F52">
        <w:t>D</w:t>
      </w:r>
      <w:r w:rsidRPr="00EA4FB4">
        <w:t xml:space="preserve">opravce </w:t>
      </w:r>
      <w:r w:rsidR="00384F52">
        <w:t>O</w:t>
      </w:r>
      <w:r w:rsidRPr="00EA4FB4">
        <w:t xml:space="preserve">bjednatel vyhotoví </w:t>
      </w:r>
      <w:r w:rsidR="00C2067D" w:rsidRPr="00EA4FB4">
        <w:t xml:space="preserve">čtvrtletní </w:t>
      </w:r>
      <w:r w:rsidR="00967329">
        <w:t>F</w:t>
      </w:r>
      <w:r w:rsidRPr="00EA4FB4">
        <w:t xml:space="preserve">inanční vyhodnocení v listinné podobě a do 10 kalendářních dnů zašle na kontaktní adresu </w:t>
      </w:r>
      <w:r w:rsidR="00384F52">
        <w:t>D</w:t>
      </w:r>
      <w:r w:rsidRPr="00EA4FB4">
        <w:t xml:space="preserve">opravce uvedenou </w:t>
      </w:r>
      <w:r w:rsidR="001252D4" w:rsidRPr="00037B99">
        <w:t>v příloze č. 2</w:t>
      </w:r>
      <w:r w:rsidR="003F1EDF" w:rsidRPr="00037B99">
        <w:t>1</w:t>
      </w:r>
      <w:r w:rsidR="001252D4">
        <w:t xml:space="preserve"> této Smlouvy</w:t>
      </w:r>
      <w:r w:rsidRPr="00EA4FB4">
        <w:t>.</w:t>
      </w:r>
    </w:p>
    <w:p w14:paraId="708FAB75" w14:textId="77777777" w:rsidR="00A81E8F" w:rsidRPr="00721432" w:rsidRDefault="00A81E8F">
      <w:pPr>
        <w:pStyle w:val="Odstavec1"/>
        <w:numPr>
          <w:ilvl w:val="1"/>
          <w:numId w:val="12"/>
        </w:numPr>
        <w:tabs>
          <w:tab w:val="clear" w:pos="644"/>
        </w:tabs>
        <w:ind w:left="567" w:hanging="567"/>
      </w:pPr>
      <w:r w:rsidRPr="00C85F3B">
        <w:t xml:space="preserve">Dopravce je povinen předložit </w:t>
      </w:r>
      <w:r w:rsidR="00384F52">
        <w:t>O</w:t>
      </w:r>
      <w:r w:rsidRPr="00C85F3B">
        <w:t>bjednateli následující výkazy</w:t>
      </w:r>
      <w:r w:rsidR="00F153F7" w:rsidRPr="00721432">
        <w:t>:</w:t>
      </w:r>
    </w:p>
    <w:p w14:paraId="52B1993F" w14:textId="77777777" w:rsidR="00A81E8F" w:rsidRDefault="00A81E8F" w:rsidP="00933E9D">
      <w:pPr>
        <w:pStyle w:val="Odstavecaodrky"/>
        <w:tabs>
          <w:tab w:val="clear" w:pos="1361"/>
        </w:tabs>
        <w:ind w:left="1701" w:hanging="283"/>
      </w:pPr>
      <w:r w:rsidRPr="00721432">
        <w:t>Do jednoho měsíce po skončení každého čtvrtletí statistický výkaz</w:t>
      </w:r>
      <w:r w:rsidR="00836B15" w:rsidRPr="009530F5">
        <w:t xml:space="preserve"> ve struktuře výkazu </w:t>
      </w:r>
      <w:r w:rsidRPr="009530F5">
        <w:t xml:space="preserve">MD ČR </w:t>
      </w:r>
      <w:proofErr w:type="spellStart"/>
      <w:proofErr w:type="gramStart"/>
      <w:r w:rsidRPr="00EA4FB4">
        <w:t>Dop</w:t>
      </w:r>
      <w:proofErr w:type="spellEnd"/>
      <w:r w:rsidRPr="00EA4FB4">
        <w:t>(</w:t>
      </w:r>
      <w:proofErr w:type="gramEnd"/>
      <w:r w:rsidRPr="00EA4FB4">
        <w:t xml:space="preserve">MD) 2-04 a </w:t>
      </w:r>
      <w:proofErr w:type="spellStart"/>
      <w:r w:rsidRPr="00EA4FB4">
        <w:t>Dop</w:t>
      </w:r>
      <w:proofErr w:type="spellEnd"/>
      <w:r w:rsidRPr="00EA4FB4">
        <w:t>(MD) 3-04</w:t>
      </w:r>
      <w:r w:rsidR="00F153F7" w:rsidRPr="00EA4FB4">
        <w:t>.</w:t>
      </w:r>
      <w:r w:rsidR="00C71B1C" w:rsidRPr="00EA4FB4">
        <w:t xml:space="preserve"> Výkazy pro čtvrtletí budou zasílány</w:t>
      </w:r>
      <w:r w:rsidR="00C71B1C">
        <w:t xml:space="preserve"> nárůstově</w:t>
      </w:r>
      <w:r w:rsidR="00AC4A10">
        <w:t xml:space="preserve">, </w:t>
      </w:r>
      <w:r w:rsidR="00C71B1C">
        <w:t>tj. první výkaz -</w:t>
      </w:r>
      <w:r w:rsidR="00EA4FB4">
        <w:t xml:space="preserve"> </w:t>
      </w:r>
      <w:r w:rsidR="00C71B1C">
        <w:t>1. čtvrtletí, druhý výkaz 1</w:t>
      </w:r>
      <w:r w:rsidR="003666CA">
        <w:t xml:space="preserve">. </w:t>
      </w:r>
      <w:r w:rsidR="00C71B1C">
        <w:t>a 2. čtvrtletí atd</w:t>
      </w:r>
      <w:r w:rsidR="00C71B1C" w:rsidRPr="009C302D">
        <w:t>.</w:t>
      </w:r>
      <w:r w:rsidR="009C302D" w:rsidRPr="009C302D">
        <w:t>, tyto výkazy</w:t>
      </w:r>
      <w:r w:rsidR="009C302D">
        <w:rPr>
          <w:sz w:val="20"/>
          <w:szCs w:val="20"/>
        </w:rPr>
        <w:t xml:space="preserve"> </w:t>
      </w:r>
      <w:r w:rsidR="009C302D" w:rsidRPr="009C302D">
        <w:t xml:space="preserve"> mají pro Objednatele informativní charakter</w:t>
      </w:r>
    </w:p>
    <w:p w14:paraId="0250D58A" w14:textId="77777777" w:rsidR="001A2313" w:rsidRDefault="009C302D" w:rsidP="00933E9D">
      <w:pPr>
        <w:pStyle w:val="Odstavecaodrky"/>
        <w:tabs>
          <w:tab w:val="clear" w:pos="1361"/>
        </w:tabs>
        <w:ind w:left="1701" w:hanging="283"/>
      </w:pPr>
      <w:r w:rsidRPr="00721432">
        <w:t xml:space="preserve">Do jednoho měsíce po skončení každého čtvrtletí </w:t>
      </w:r>
      <w:r>
        <w:t>v</w:t>
      </w:r>
      <w:r w:rsidR="001A2313" w:rsidRPr="003557ED">
        <w:t>šechny výkazy, k</w:t>
      </w:r>
      <w:r w:rsidR="001A2313" w:rsidRPr="00D33D2A">
        <w:t xml:space="preserve">teré vznikly v době </w:t>
      </w:r>
      <w:r w:rsidR="001A2313" w:rsidRPr="00C77108">
        <w:t xml:space="preserve">plnění </w:t>
      </w:r>
      <w:r w:rsidR="00A876A5">
        <w:t>S</w:t>
      </w:r>
      <w:r w:rsidR="001A2313" w:rsidRPr="00C77108">
        <w:t xml:space="preserve">mlouvy a </w:t>
      </w:r>
      <w:r w:rsidR="001A2313" w:rsidRPr="004E3A6B">
        <w:t>souvisejí s vyhrazen</w:t>
      </w:r>
      <w:r w:rsidR="00D147A5">
        <w:t>ými</w:t>
      </w:r>
      <w:r w:rsidR="001A2313" w:rsidRPr="004E3A6B">
        <w:t xml:space="preserve"> změ</w:t>
      </w:r>
      <w:r w:rsidR="001A2313" w:rsidRPr="003557ED">
        <w:t>n</w:t>
      </w:r>
      <w:r w:rsidR="00D147A5">
        <w:t>ami</w:t>
      </w:r>
      <w:r w:rsidR="001A2313" w:rsidRPr="003557ED">
        <w:t xml:space="preserve"> této Smlouvy a byly sestaveny pro aktivace vyhrazených změn této Smlouvy.</w:t>
      </w:r>
    </w:p>
    <w:p w14:paraId="721CC5D4" w14:textId="77777777" w:rsidR="007219AE" w:rsidRDefault="009C302D" w:rsidP="00933E9D">
      <w:pPr>
        <w:pStyle w:val="Odstavecaodrky"/>
        <w:tabs>
          <w:tab w:val="clear" w:pos="1361"/>
        </w:tabs>
        <w:ind w:left="1701" w:hanging="283"/>
      </w:pPr>
      <w:r w:rsidRPr="009C302D">
        <w:t xml:space="preserve">Do jednoho měsíce po skončení každého čtvrtletí </w:t>
      </w:r>
      <w:r w:rsidR="007219AE" w:rsidRPr="007219AE">
        <w:t xml:space="preserve">výkaz mzdových nákladů, sociálního a zdravotního pojištění ve struktuře přílohy č. 4 </w:t>
      </w:r>
      <w:r w:rsidR="007219AE" w:rsidRPr="00C72292">
        <w:t xml:space="preserve">– této </w:t>
      </w:r>
      <w:r w:rsidR="00A876A5">
        <w:t>S</w:t>
      </w:r>
      <w:r w:rsidR="007219AE" w:rsidRPr="00C72292">
        <w:t>mlouvy list: mzdové</w:t>
      </w:r>
      <w:r w:rsidR="007219AE" w:rsidRPr="007219AE">
        <w:t xml:space="preserve"> náklady</w:t>
      </w:r>
    </w:p>
    <w:p w14:paraId="54DE46C9" w14:textId="77777777" w:rsidR="009C302D" w:rsidRDefault="009C302D" w:rsidP="00933E9D">
      <w:pPr>
        <w:pStyle w:val="Odstavecaodrky"/>
        <w:tabs>
          <w:tab w:val="clear" w:pos="1361"/>
        </w:tabs>
        <w:ind w:left="1701" w:hanging="283"/>
      </w:pPr>
      <w:r>
        <w:t>Měsíčně d</w:t>
      </w:r>
      <w:r w:rsidR="00B67100">
        <w:t>o</w:t>
      </w:r>
      <w:r>
        <w:t xml:space="preserve"> 12. dne následujícího měsíce náklady na </w:t>
      </w:r>
      <w:r w:rsidR="00151488">
        <w:t>M</w:t>
      </w:r>
      <w:r>
        <w:t xml:space="preserve">ýto na </w:t>
      </w:r>
      <w:r w:rsidR="00F7782B">
        <w:t>L</w:t>
      </w:r>
      <w:r>
        <w:t xml:space="preserve">inkách svazku (jen </w:t>
      </w:r>
      <w:r w:rsidR="00535F38">
        <w:t>L</w:t>
      </w:r>
      <w:r>
        <w:t xml:space="preserve">inkové km) po jednotlivých vozidlech dle ujetých </w:t>
      </w:r>
      <w:r w:rsidR="00535F38">
        <w:t>L</w:t>
      </w:r>
      <w:r>
        <w:t xml:space="preserve">inkových km </w:t>
      </w:r>
      <w:r w:rsidR="0063426F">
        <w:t xml:space="preserve">a sazby mýta příslušného typu vozidla </w:t>
      </w:r>
      <w:r>
        <w:t>po území Objednatele</w:t>
      </w:r>
      <w:r w:rsidR="006D0C44">
        <w:t>, včetně doložení (</w:t>
      </w:r>
      <w:r w:rsidR="000775DB">
        <w:t xml:space="preserve">například </w:t>
      </w:r>
      <w:r w:rsidR="006D0C44">
        <w:t>faktur</w:t>
      </w:r>
      <w:r w:rsidR="000775DB">
        <w:t>ou</w:t>
      </w:r>
      <w:r w:rsidR="006D0C44">
        <w:t>, výpis</w:t>
      </w:r>
      <w:r w:rsidR="000775DB">
        <w:t>em</w:t>
      </w:r>
      <w:r w:rsidR="006D0C44">
        <w:t xml:space="preserve"> z</w:t>
      </w:r>
      <w:r w:rsidR="000775DB">
        <w:t> </w:t>
      </w:r>
      <w:r w:rsidR="00D8230C">
        <w:t xml:space="preserve">účtu </w:t>
      </w:r>
      <w:r w:rsidR="000775DB">
        <w:t>apod.</w:t>
      </w:r>
      <w:r w:rsidR="006D0C44">
        <w:t>)</w:t>
      </w:r>
    </w:p>
    <w:p w14:paraId="6E4E65A8" w14:textId="77777777" w:rsidR="009C302D" w:rsidRDefault="009C302D" w:rsidP="00933E9D">
      <w:pPr>
        <w:pStyle w:val="Odstavecaodrky"/>
        <w:tabs>
          <w:tab w:val="clear" w:pos="1361"/>
        </w:tabs>
        <w:ind w:left="1701" w:hanging="283"/>
      </w:pPr>
      <w:r w:rsidRPr="009C302D">
        <w:t>Měsíčně d</w:t>
      </w:r>
      <w:r w:rsidR="00B67100">
        <w:t>o</w:t>
      </w:r>
      <w:r w:rsidRPr="009C302D">
        <w:t xml:space="preserve"> 12. dne následujícího měsíce </w:t>
      </w:r>
      <w:r w:rsidR="00933C2C">
        <w:t>náklady NZA dle této Smlouvy</w:t>
      </w:r>
      <w:r>
        <w:t xml:space="preserve"> na území Objedn</w:t>
      </w:r>
      <w:r w:rsidR="0063426F">
        <w:t>a</w:t>
      </w:r>
      <w:r>
        <w:t>tele</w:t>
      </w:r>
      <w:r w:rsidR="0063426F">
        <w:t xml:space="preserve"> (ve struktuře po </w:t>
      </w:r>
      <w:r w:rsidR="00F7782B">
        <w:t>L</w:t>
      </w:r>
      <w:r w:rsidR="0063426F">
        <w:t xml:space="preserve">inkách, pokud se </w:t>
      </w:r>
      <w:r w:rsidR="00994A56">
        <w:t xml:space="preserve">Smluvní </w:t>
      </w:r>
      <w:r w:rsidR="0063426F">
        <w:t>stran</w:t>
      </w:r>
      <w:r w:rsidR="00151488">
        <w:t>y nedohodnou jinak</w:t>
      </w:r>
      <w:r w:rsidR="0063426F">
        <w:t>)</w:t>
      </w:r>
    </w:p>
    <w:p w14:paraId="509ED9AA" w14:textId="77777777" w:rsidR="006D0C44" w:rsidRPr="006D0C44" w:rsidRDefault="00B67100" w:rsidP="00933E9D">
      <w:pPr>
        <w:pStyle w:val="Odstavecaodrky"/>
        <w:tabs>
          <w:tab w:val="clear" w:pos="1361"/>
        </w:tabs>
        <w:ind w:left="1701" w:hanging="283"/>
      </w:pPr>
      <w:r w:rsidRPr="009C302D">
        <w:lastRenderedPageBreak/>
        <w:t>Měsíčně d</w:t>
      </w:r>
      <w:r>
        <w:t>o</w:t>
      </w:r>
      <w:r w:rsidRPr="009C302D">
        <w:t xml:space="preserve"> 12. dne následujícího měsíce </w:t>
      </w:r>
      <w:r>
        <w:t xml:space="preserve">náklady </w:t>
      </w:r>
      <w:r w:rsidR="00661DDA">
        <w:t>ONS v detailní struktuře</w:t>
      </w:r>
      <w:r w:rsidR="006D0C44">
        <w:t xml:space="preserve">, včetně </w:t>
      </w:r>
      <w:r w:rsidR="00661DDA">
        <w:t>doložení</w:t>
      </w:r>
      <w:r w:rsidR="00D8230C">
        <w:t xml:space="preserve"> (například fakturou, výpisem z účtu apod.)</w:t>
      </w:r>
      <w:r w:rsidR="006D0C44">
        <w:t xml:space="preserve"> </w:t>
      </w:r>
      <w:r w:rsidR="00661DDA" w:rsidRPr="006D0C44">
        <w:t xml:space="preserve">těchto nákladů </w:t>
      </w:r>
      <w:r w:rsidRPr="006D0C44">
        <w:t>na území Objednatele</w:t>
      </w:r>
      <w:r w:rsidR="006D0C44" w:rsidRPr="006D0C44">
        <w:t>.</w:t>
      </w:r>
    </w:p>
    <w:p w14:paraId="79111D81" w14:textId="77777777" w:rsidR="00B67100" w:rsidRPr="007219AE" w:rsidRDefault="00B67100" w:rsidP="006D0C44">
      <w:pPr>
        <w:pStyle w:val="Odstavecseseznamem"/>
        <w:ind w:left="1418"/>
        <w:rPr>
          <w:sz w:val="24"/>
        </w:rPr>
      </w:pPr>
    </w:p>
    <w:p w14:paraId="20A5DA65" w14:textId="77777777" w:rsidR="00A81E8F" w:rsidRPr="00C71B1C" w:rsidRDefault="00A81E8F">
      <w:pPr>
        <w:pStyle w:val="Odstavec1"/>
        <w:numPr>
          <w:ilvl w:val="1"/>
          <w:numId w:val="12"/>
        </w:numPr>
        <w:tabs>
          <w:tab w:val="clear" w:pos="644"/>
        </w:tabs>
        <w:ind w:left="567" w:hanging="567"/>
      </w:pPr>
      <w:r w:rsidRPr="00C71B1C">
        <w:t xml:space="preserve">Do jednoho měsíce po skončení každého kalendářního roku bude provedeno </w:t>
      </w:r>
      <w:r w:rsidR="001605AB">
        <w:t>O</w:t>
      </w:r>
      <w:r w:rsidRPr="00C71B1C">
        <w:t xml:space="preserve">bjednatelem roční </w:t>
      </w:r>
      <w:r w:rsidR="00967329">
        <w:t>F</w:t>
      </w:r>
      <w:r w:rsidRPr="00C71B1C">
        <w:t>inanční vyhodnocení</w:t>
      </w:r>
      <w:r w:rsidR="009F0DA3">
        <w:t xml:space="preserve"> jako </w:t>
      </w:r>
      <w:r w:rsidR="00392647">
        <w:t>podk</w:t>
      </w:r>
      <w:r w:rsidR="009F0DA3">
        <w:t>l</w:t>
      </w:r>
      <w:r w:rsidR="00392647">
        <w:t>a</w:t>
      </w:r>
      <w:r w:rsidR="009F0DA3">
        <w:t xml:space="preserve">d k vyúčtování </w:t>
      </w:r>
      <w:r w:rsidR="00127D3A">
        <w:t>K</w:t>
      </w:r>
      <w:r w:rsidR="009F0DA3">
        <w:t>ompenzace</w:t>
      </w:r>
      <w:r w:rsidR="00CA68F1">
        <w:t>,</w:t>
      </w:r>
      <w:r w:rsidRPr="00C71B1C">
        <w:t xml:space="preserve"> tj. údaje o skutečně ujetých kilometrech na jednotlivých </w:t>
      </w:r>
      <w:r w:rsidR="00F7782B">
        <w:t>L</w:t>
      </w:r>
      <w:r w:rsidRPr="00C71B1C">
        <w:t>inkách, včetně skutečně dosažených tržeb</w:t>
      </w:r>
      <w:r w:rsidR="009F0DA3">
        <w:t xml:space="preserve"> a výnosů</w:t>
      </w:r>
      <w:r w:rsidRPr="00C71B1C">
        <w:t xml:space="preserve"> dle jednotlivých </w:t>
      </w:r>
      <w:r w:rsidR="00824AE5">
        <w:t>L</w:t>
      </w:r>
      <w:r w:rsidRPr="00C71B1C">
        <w:t>inek přepočten</w:t>
      </w:r>
      <w:r w:rsidR="00B54282" w:rsidRPr="00C71B1C">
        <w:t>ých</w:t>
      </w:r>
      <w:r w:rsidRPr="00C71B1C">
        <w:t xml:space="preserve"> na ujetý km. Dopravce obdrží vyhodnocení v elektronické podobě s těmito údaji:</w:t>
      </w:r>
      <w:r w:rsidRPr="00C71B1C">
        <w:rPr>
          <w:iCs/>
        </w:rPr>
        <w:t xml:space="preserve">  </w:t>
      </w:r>
    </w:p>
    <w:p w14:paraId="15B82A56" w14:textId="77777777" w:rsidR="00A81E8F" w:rsidRPr="00C71B1C" w:rsidRDefault="00A81E8F" w:rsidP="00933E9D">
      <w:pPr>
        <w:pStyle w:val="Odstavecaodrky"/>
        <w:tabs>
          <w:tab w:val="clear" w:pos="1361"/>
        </w:tabs>
        <w:ind w:left="1701" w:hanging="283"/>
      </w:pPr>
      <w:r w:rsidRPr="00C71B1C">
        <w:t xml:space="preserve">číslo </w:t>
      </w:r>
      <w:r w:rsidR="00F7782B">
        <w:t>L</w:t>
      </w:r>
      <w:r w:rsidRPr="00C71B1C">
        <w:t>inky</w:t>
      </w:r>
      <w:r w:rsidR="000B1048" w:rsidRPr="00C71B1C">
        <w:t>;</w:t>
      </w:r>
      <w:r w:rsidRPr="00C71B1C">
        <w:t xml:space="preserve"> </w:t>
      </w:r>
    </w:p>
    <w:p w14:paraId="553CF052" w14:textId="77777777" w:rsidR="009F0DA3" w:rsidRPr="009F0DA3"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HMP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t xml:space="preserve"> všechny výkazy výkonů budou uvedeny také dle typu vozidel</w:t>
      </w:r>
    </w:p>
    <w:p w14:paraId="1DDC53C8" w14:textId="77777777" w:rsidR="002D1C07" w:rsidRPr="002D1C07" w:rsidRDefault="009F0DA3" w:rsidP="00933E9D">
      <w:pPr>
        <w:pStyle w:val="Odstavecaodrky"/>
        <w:tabs>
          <w:tab w:val="clear" w:pos="1361"/>
        </w:tabs>
        <w:ind w:left="1701" w:hanging="283"/>
      </w:pPr>
      <w:r w:rsidRPr="009F0DA3">
        <w:t xml:space="preserve">uskutečněný dopravní výkon (dle </w:t>
      </w:r>
      <w:r w:rsidRPr="00037B99">
        <w:t xml:space="preserve">čl. V této </w:t>
      </w:r>
      <w:r w:rsidR="00A876A5" w:rsidRPr="00037B99">
        <w:t>S</w:t>
      </w:r>
      <w:r w:rsidRPr="00037B99">
        <w:t>mlouvy</w:t>
      </w:r>
      <w:r w:rsidRPr="009F0DA3">
        <w:t xml:space="preserve">) na území </w:t>
      </w:r>
      <w:proofErr w:type="spellStart"/>
      <w:r w:rsidRPr="009F0DA3">
        <w:t>SčK</w:t>
      </w:r>
      <w:proofErr w:type="spellEnd"/>
      <w:r w:rsidRPr="009F0DA3">
        <w:t xml:space="preserve"> na </w:t>
      </w:r>
      <w:r w:rsidR="00731E8E">
        <w:t>L</w:t>
      </w:r>
      <w:r w:rsidRPr="009F0DA3">
        <w:t xml:space="preserve">ince včetně uvedení dopravních výkonů, které se v souladu </w:t>
      </w:r>
      <w:r w:rsidRPr="00037B99">
        <w:t xml:space="preserve">s čl. V této </w:t>
      </w:r>
      <w:r w:rsidR="00A876A5" w:rsidRPr="00037B99">
        <w:t>S</w:t>
      </w:r>
      <w:r w:rsidRPr="00037B99">
        <w:t>mlouvy</w:t>
      </w:r>
      <w:r w:rsidRPr="009F0DA3">
        <w:t xml:space="preserve"> nepovažují za uskutečněné nebo se považují za částečně uskutečněné (částečně </w:t>
      </w:r>
      <w:r w:rsidR="00964232" w:rsidRPr="009F0DA3">
        <w:t>uskutečněné – výkony</w:t>
      </w:r>
      <w:r w:rsidRPr="009F0DA3">
        <w:t xml:space="preserve"> spojené s mimořádnými situacemi dle </w:t>
      </w:r>
      <w:r w:rsidRPr="00037B99">
        <w:t xml:space="preserve">čl. VI této </w:t>
      </w:r>
      <w:r w:rsidR="00A876A5" w:rsidRPr="00037B99">
        <w:t>S</w:t>
      </w:r>
      <w:r w:rsidRPr="00037B99">
        <w:t>mlouvy</w:t>
      </w:r>
      <w:r w:rsidRPr="009F0DA3">
        <w:t>); výkony, které se nepovažují za uskutečněné nebo částečně uskutečněné se uvedou zvlášť;</w:t>
      </w:r>
      <w:r w:rsidR="002D1C07" w:rsidRPr="002D1C07">
        <w:t xml:space="preserve"> všechny výkazy výkonů budou uved</w:t>
      </w:r>
      <w:r w:rsidR="002D1C07">
        <w:t>e</w:t>
      </w:r>
      <w:r w:rsidR="002D1C07" w:rsidRPr="002D1C07">
        <w:t>ny také dle typu vozidel</w:t>
      </w:r>
    </w:p>
    <w:p w14:paraId="2886D8E7" w14:textId="77777777" w:rsidR="009F0DA3" w:rsidRPr="009F0DA3"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HMP na </w:t>
      </w:r>
      <w:r w:rsidR="00731E8E">
        <w:t>L</w:t>
      </w:r>
      <w:r w:rsidRPr="009F0DA3">
        <w:t>ince; podíl ostatních příjmů (např. dotace státem nařízených slev)</w:t>
      </w:r>
    </w:p>
    <w:p w14:paraId="583BE710" w14:textId="77777777" w:rsidR="002D1C07" w:rsidRPr="002D1C07" w:rsidRDefault="009F0DA3" w:rsidP="00933E9D">
      <w:pPr>
        <w:pStyle w:val="Odstavecaodrky"/>
        <w:tabs>
          <w:tab w:val="clear" w:pos="1361"/>
        </w:tabs>
        <w:ind w:left="1701" w:hanging="283"/>
      </w:pPr>
      <w:r w:rsidRPr="009F0DA3">
        <w:t xml:space="preserve">podíl </w:t>
      </w:r>
      <w:r w:rsidR="001B2884">
        <w:t>D</w:t>
      </w:r>
      <w:r w:rsidRPr="009F0DA3">
        <w:t xml:space="preserve">opravce na tržbách PID na </w:t>
      </w:r>
      <w:r w:rsidR="00F7782B">
        <w:t>L</w:t>
      </w:r>
      <w:r w:rsidRPr="009F0DA3">
        <w:t xml:space="preserve">inku a na 1 </w:t>
      </w:r>
      <w:r w:rsidR="00535F38">
        <w:t>L</w:t>
      </w:r>
      <w:r w:rsidRPr="009F0DA3">
        <w:t xml:space="preserve">inkový km na území </w:t>
      </w:r>
      <w:proofErr w:type="spellStart"/>
      <w:r w:rsidRPr="009F0DA3">
        <w:t>SčK</w:t>
      </w:r>
      <w:proofErr w:type="spellEnd"/>
      <w:r w:rsidRPr="009F0DA3">
        <w:t xml:space="preserve"> na </w:t>
      </w:r>
      <w:r w:rsidR="00731E8E">
        <w:t>L</w:t>
      </w:r>
      <w:r w:rsidRPr="009F0DA3">
        <w:t>ince; podíl ostatních příjmů (např. dotace státem nařízených slev)</w:t>
      </w:r>
      <w:r w:rsidR="002D1C07">
        <w:t xml:space="preserve">, </w:t>
      </w:r>
      <w:r w:rsidR="002D1C07" w:rsidRPr="002D1C07">
        <w:t>příjmy z místních MHD;</w:t>
      </w:r>
    </w:p>
    <w:p w14:paraId="0D1C4627" w14:textId="77777777" w:rsidR="00A81E8F" w:rsidRPr="00C71B1C" w:rsidRDefault="00A81E8F" w:rsidP="00933E9D">
      <w:pPr>
        <w:pStyle w:val="Odstavecaodrky"/>
        <w:tabs>
          <w:tab w:val="clear" w:pos="1361"/>
        </w:tabs>
        <w:ind w:left="1701" w:hanging="283"/>
      </w:pPr>
      <w:r w:rsidRPr="00C71B1C">
        <w:t xml:space="preserve">sankce (v Kč) uplatněné </w:t>
      </w:r>
      <w:r w:rsidR="001A2313">
        <w:t>O</w:t>
      </w:r>
      <w:r w:rsidR="001A2313" w:rsidRPr="00C71B1C">
        <w:t xml:space="preserve">bjednatelem </w:t>
      </w:r>
      <w:r w:rsidR="001A2313">
        <w:t xml:space="preserve">a </w:t>
      </w:r>
      <w:proofErr w:type="spellStart"/>
      <w:r w:rsidR="001A2313">
        <w:t>SčK</w:t>
      </w:r>
      <w:proofErr w:type="spellEnd"/>
      <w:r w:rsidR="001A2313" w:rsidRPr="00C71B1C">
        <w:t xml:space="preserve"> </w:t>
      </w:r>
      <w:r w:rsidRPr="00C71B1C">
        <w:t xml:space="preserve">v souladu s touto </w:t>
      </w:r>
      <w:r w:rsidR="00A876A5">
        <w:t>S</w:t>
      </w:r>
      <w:r w:rsidRPr="00C71B1C">
        <w:t>mlouvou</w:t>
      </w:r>
      <w:r w:rsidR="000B1048" w:rsidRPr="00C71B1C">
        <w:t>;</w:t>
      </w:r>
    </w:p>
    <w:p w14:paraId="10BC0AE1" w14:textId="77777777" w:rsidR="001605AB" w:rsidRDefault="00A81E8F" w:rsidP="00933E9D">
      <w:pPr>
        <w:pStyle w:val="Odstavecaodrky"/>
        <w:tabs>
          <w:tab w:val="clear" w:pos="1361"/>
        </w:tabs>
        <w:ind w:left="1701" w:hanging="283"/>
      </w:pPr>
      <w:r w:rsidRPr="00C71B1C">
        <w:t xml:space="preserve">skutečná výše </w:t>
      </w:r>
      <w:r w:rsidR="00127D3A">
        <w:t>K</w:t>
      </w:r>
      <w:r w:rsidRPr="00C71B1C">
        <w:t>ompenzace stanovená v </w:t>
      </w:r>
      <w:r w:rsidRPr="009E2953">
        <w:t>souladu s čl. VI</w:t>
      </w:r>
      <w:r w:rsidR="009E2953" w:rsidRPr="009E2953">
        <w:t>I</w:t>
      </w:r>
      <w:r w:rsidRPr="009E2953">
        <w:t xml:space="preserve"> této </w:t>
      </w:r>
      <w:r w:rsidR="00A876A5" w:rsidRPr="009E2953">
        <w:t>S</w:t>
      </w:r>
      <w:r w:rsidRPr="009E2953">
        <w:t>mlouvy</w:t>
      </w:r>
      <w:r w:rsidR="0036722F" w:rsidRPr="009E2953">
        <w:t xml:space="preserve"> –</w:t>
      </w:r>
      <w:r w:rsidR="0036722F">
        <w:t xml:space="preserve"> ve struktuře přílohy č. 4c) – Výpočet skutečné </w:t>
      </w:r>
      <w:r w:rsidR="00127D3A">
        <w:t>K</w:t>
      </w:r>
      <w:r w:rsidR="0036722F">
        <w:t>ompenzace</w:t>
      </w:r>
    </w:p>
    <w:p w14:paraId="18FA22DF" w14:textId="77777777" w:rsidR="001605AB" w:rsidRDefault="001605AB" w:rsidP="00933E9D">
      <w:pPr>
        <w:pStyle w:val="Odstavecaodrky"/>
        <w:tabs>
          <w:tab w:val="clear" w:pos="1361"/>
        </w:tabs>
        <w:ind w:left="1701" w:hanging="283"/>
      </w:pPr>
      <w:r>
        <w:t xml:space="preserve">Objednatel je oprávněn vyhotovit </w:t>
      </w:r>
      <w:r w:rsidR="00967329">
        <w:t>F</w:t>
      </w:r>
      <w:r>
        <w:t>inanční vyhodnocení/vyúčtování společně se Středočeským krajem (tj. v jednom dokumentu budou údaje za oba kraje z důvod</w:t>
      </w:r>
      <w:r w:rsidR="00CA68F1">
        <w:t>u</w:t>
      </w:r>
      <w:r>
        <w:t xml:space="preserve"> kontroly)</w:t>
      </w:r>
      <w:r>
        <w:rPr>
          <w:rStyle w:val="Znakapoznpodarou"/>
        </w:rPr>
        <w:footnoteReference w:id="2"/>
      </w:r>
      <w:r>
        <w:t xml:space="preserve"> a Dopravce s tímto postupem výslovně souhlasí;</w:t>
      </w:r>
    </w:p>
    <w:p w14:paraId="4F188347" w14:textId="77777777" w:rsidR="00A54D24" w:rsidRDefault="001605AB" w:rsidP="00933E9D">
      <w:pPr>
        <w:pStyle w:val="Odstavecaodrky"/>
        <w:tabs>
          <w:tab w:val="clear" w:pos="1361"/>
        </w:tabs>
        <w:ind w:left="1701" w:hanging="283"/>
      </w:pPr>
      <w:r>
        <w:t xml:space="preserve">Objednatel je oprávněn tyto podklady předat také smluvnímu kraji v případě </w:t>
      </w:r>
      <w:r w:rsidR="0039518C">
        <w:t>M</w:t>
      </w:r>
      <w:r>
        <w:t>ezikrajských linek; CDV a CDDV v tomto případě nebudou dalšímu kraji poskytnuty v položkové verzi a nebudou poskytnuty ani výkazy uvedené v odstavci 7 tohoto článku</w:t>
      </w:r>
      <w:r w:rsidRPr="00384F52">
        <w:rPr>
          <w:sz w:val="20"/>
          <w:szCs w:val="20"/>
        </w:rPr>
        <w:t xml:space="preserve"> </w:t>
      </w:r>
      <w:r w:rsidRPr="00384F52">
        <w:t>a Dopravce s tímto postupem výslovně souhlasí</w:t>
      </w:r>
      <w:r w:rsidR="00A54D24">
        <w:t>;</w:t>
      </w:r>
    </w:p>
    <w:p w14:paraId="7A711275" w14:textId="77777777" w:rsidR="001605AB" w:rsidRPr="005D69B0" w:rsidRDefault="00A54D24" w:rsidP="00933E9D">
      <w:pPr>
        <w:pStyle w:val="Odstavecaodrky"/>
        <w:tabs>
          <w:tab w:val="clear" w:pos="1361"/>
        </w:tabs>
        <w:ind w:left="1701" w:hanging="283"/>
      </w:pPr>
      <w:r w:rsidRPr="00955D51">
        <w:t xml:space="preserve">v případě, že je plnění této Smlouvy zajišťováno </w:t>
      </w:r>
      <w:r w:rsidR="00363B8B">
        <w:t>K</w:t>
      </w:r>
      <w:r w:rsidRPr="00955D51">
        <w:t xml:space="preserve">onsorciem dopravců bude </w:t>
      </w:r>
      <w:r w:rsidR="00967329">
        <w:t>F</w:t>
      </w:r>
      <w:r w:rsidRPr="00955D51">
        <w:t xml:space="preserve">inanční vyhodnocení se všemi podrobnostmi zasláno všem dopravcům konsorcia </w:t>
      </w:r>
      <w:r w:rsidRPr="00A54D24">
        <w:t>a dopravci konsorcia s </w:t>
      </w:r>
      <w:r w:rsidRPr="00593A90">
        <w:t>tímto postupem výslovně souhlasí.</w:t>
      </w:r>
    </w:p>
    <w:p w14:paraId="5EDE0046" w14:textId="77777777" w:rsidR="00A81E8F" w:rsidRDefault="00A81E8F" w:rsidP="00DD6C7A">
      <w:pPr>
        <w:pStyle w:val="Odstavec1"/>
        <w:numPr>
          <w:ilvl w:val="0"/>
          <w:numId w:val="0"/>
        </w:numPr>
        <w:ind w:left="567"/>
      </w:pPr>
      <w:r>
        <w:t xml:space="preserve">V případě nesprávného nebo neúplného prokázání </w:t>
      </w:r>
      <w:r w:rsidR="001A2313">
        <w:t xml:space="preserve">nebo </w:t>
      </w:r>
      <w:r w:rsidR="001A2313" w:rsidRPr="005D69B0">
        <w:t xml:space="preserve">nesprávného nebo neúplného </w:t>
      </w:r>
      <w:r w:rsidR="001A2313">
        <w:t>doložení</w:t>
      </w:r>
      <w:r w:rsidR="001A2313" w:rsidRPr="005D69B0">
        <w:t xml:space="preserve"> </w:t>
      </w:r>
      <w:r w:rsidR="001A2313">
        <w:t xml:space="preserve">požadovaných </w:t>
      </w:r>
      <w:r w:rsidR="00392647" w:rsidRPr="00392647">
        <w:t xml:space="preserve">podkladů pro stanovení </w:t>
      </w:r>
      <w:r>
        <w:t xml:space="preserve">skutečné výše </w:t>
      </w:r>
      <w:r w:rsidR="00127D3A">
        <w:t>K</w:t>
      </w:r>
      <w:r>
        <w:t xml:space="preserve">ompenzace za uplynulý kalendářní rok vyzve </w:t>
      </w:r>
      <w:r w:rsidR="002D1C07">
        <w:t>O</w:t>
      </w:r>
      <w:r>
        <w:t xml:space="preserve">bjednatel </w:t>
      </w:r>
      <w:r w:rsidR="002D1C07">
        <w:t>D</w:t>
      </w:r>
      <w:r>
        <w:t>opravce k odstranění závad a nedostatků.</w:t>
      </w:r>
    </w:p>
    <w:p w14:paraId="05BD5B52" w14:textId="77777777" w:rsidR="00A81E8F" w:rsidRPr="00E350B7" w:rsidRDefault="00A81E8F">
      <w:pPr>
        <w:pStyle w:val="Odstavec1"/>
        <w:numPr>
          <w:ilvl w:val="1"/>
          <w:numId w:val="12"/>
        </w:numPr>
        <w:tabs>
          <w:tab w:val="clear" w:pos="644"/>
        </w:tabs>
        <w:ind w:left="567" w:hanging="567"/>
      </w:pPr>
      <w:r w:rsidRPr="00E350B7">
        <w:t xml:space="preserve">Na vyžádání </w:t>
      </w:r>
      <w:r w:rsidR="00EF6E84">
        <w:t>D</w:t>
      </w:r>
      <w:r w:rsidRPr="00E350B7">
        <w:t xml:space="preserve">opravce </w:t>
      </w:r>
      <w:r w:rsidR="00EF6E84">
        <w:t>O</w:t>
      </w:r>
      <w:r w:rsidRPr="00E350B7">
        <w:t xml:space="preserve">bjednatel vyhotoví </w:t>
      </w:r>
      <w:r w:rsidR="00C2067D" w:rsidRPr="00E350B7">
        <w:t xml:space="preserve">roční </w:t>
      </w:r>
      <w:r w:rsidR="00967329">
        <w:t>F</w:t>
      </w:r>
      <w:r w:rsidRPr="00E350B7">
        <w:t>inanční vyhodnocení</w:t>
      </w:r>
      <w:r w:rsidR="006D6C05">
        <w:t xml:space="preserve"> a vyúčtování</w:t>
      </w:r>
      <w:r w:rsidRPr="00E350B7">
        <w:t xml:space="preserve"> v listinné podobě a do 10 kalendářních dnů </w:t>
      </w:r>
      <w:r w:rsidR="00C21F62">
        <w:t xml:space="preserve">po obdržení písemné žádosti (postačuje e-mail na kontaktní </w:t>
      </w:r>
      <w:r w:rsidR="00C21F62">
        <w:lastRenderedPageBreak/>
        <w:t>adresy zástupců O</w:t>
      </w:r>
      <w:r w:rsidR="00F54146">
        <w:t>bje</w:t>
      </w:r>
      <w:r w:rsidR="00C21F62">
        <w:t>dnatele pro věci ekonomické uvedené v </w:t>
      </w:r>
      <w:r w:rsidR="000B4A37">
        <w:t>p</w:t>
      </w:r>
      <w:r w:rsidR="00C21F62">
        <w:t xml:space="preserve">říloze č. 21 této Smlouvy) </w:t>
      </w:r>
      <w:r w:rsidRPr="00E350B7">
        <w:t xml:space="preserve">zašle na kontaktní adresu </w:t>
      </w:r>
      <w:r w:rsidR="00EF6E84">
        <w:t>D</w:t>
      </w:r>
      <w:r w:rsidRPr="00E350B7">
        <w:t xml:space="preserve">opravce uvedenou </w:t>
      </w:r>
      <w:r w:rsidR="001252D4">
        <w:t>v příloze č. 2</w:t>
      </w:r>
      <w:r w:rsidR="00C21F62">
        <w:t>1</w:t>
      </w:r>
      <w:r w:rsidR="001252D4">
        <w:t xml:space="preserve"> této Smlouvy</w:t>
      </w:r>
      <w:r w:rsidRPr="00E350B7">
        <w:t xml:space="preserve">. </w:t>
      </w:r>
    </w:p>
    <w:p w14:paraId="4C64FCC1" w14:textId="77777777" w:rsidR="00A81E8F" w:rsidRDefault="00A81E8F">
      <w:pPr>
        <w:pStyle w:val="Odstavec1"/>
        <w:numPr>
          <w:ilvl w:val="1"/>
          <w:numId w:val="12"/>
        </w:numPr>
        <w:tabs>
          <w:tab w:val="clear" w:pos="644"/>
        </w:tabs>
        <w:ind w:left="567" w:hanging="567"/>
      </w:pPr>
      <w:r>
        <w:t>V případě námitek k </w:t>
      </w:r>
      <w:r w:rsidR="00967329">
        <w:t>F</w:t>
      </w:r>
      <w:r>
        <w:t xml:space="preserve">inančnímu vyhodnocení má </w:t>
      </w:r>
      <w:r w:rsidR="00EF6E84">
        <w:t>D</w:t>
      </w:r>
      <w:r>
        <w:t>opravce právo na j</w:t>
      </w:r>
      <w:r w:rsidR="00043FC9">
        <w:t>ejich projednání s </w:t>
      </w:r>
      <w:r w:rsidR="00EF6E84">
        <w:t>O</w:t>
      </w:r>
      <w:r w:rsidR="00043FC9">
        <w:t>bjednatelem</w:t>
      </w:r>
      <w:r>
        <w:t xml:space="preserve">. Námitky je </w:t>
      </w:r>
      <w:r w:rsidR="00EF6E84">
        <w:t>D</w:t>
      </w:r>
      <w:r>
        <w:t xml:space="preserve">opravce povinen vznést nejpozději 3. pracovní den po obdržení </w:t>
      </w:r>
      <w:r w:rsidR="004C556B">
        <w:t>F</w:t>
      </w:r>
      <w:r>
        <w:t>inančního vyhodnocení v elektronické podobě</w:t>
      </w:r>
      <w:r w:rsidR="008875F0">
        <w:t xml:space="preserve">; neučiní-li tak, platí, že </w:t>
      </w:r>
      <w:r w:rsidR="004C556B">
        <w:t>F</w:t>
      </w:r>
      <w:r w:rsidR="008875F0">
        <w:t>inanční vyhodnocení je správné</w:t>
      </w:r>
      <w:r>
        <w:t xml:space="preserve">. Projednání námitek musí být zahájeno nejpozději 3. pracovní den po jejich obdržení. O výsledku projednání sepíší smluvní strany zápis a v souladu s ním budou provedeny dohodnuté a odsouhlasené úpravy. </w:t>
      </w:r>
    </w:p>
    <w:p w14:paraId="59415925" w14:textId="77777777" w:rsidR="00A81E8F" w:rsidRDefault="00A81E8F">
      <w:pPr>
        <w:pStyle w:val="Odstavec1"/>
        <w:numPr>
          <w:ilvl w:val="1"/>
          <w:numId w:val="12"/>
        </w:numPr>
        <w:tabs>
          <w:tab w:val="clear" w:pos="644"/>
        </w:tabs>
        <w:ind w:left="567" w:hanging="567"/>
      </w:pPr>
      <w:r>
        <w:t xml:space="preserve">Finanční vyrovnání pro každý kalendářní rok podle skutečné výše </w:t>
      </w:r>
      <w:r w:rsidR="00127D3A">
        <w:t>K</w:t>
      </w:r>
      <w:r>
        <w:t xml:space="preserve">ompenzace bude prováděno jednou ročně, a to vždy za uplynulý kalendářní rok, ve lhůtě do 1 měsíce od posledního čtvrtletního vyhodnocení závazku </w:t>
      </w:r>
      <w:r w:rsidR="00B21252">
        <w:t>V</w:t>
      </w:r>
      <w:r>
        <w:t>eřejné služby</w:t>
      </w:r>
      <w:r w:rsidR="00C21F62">
        <w:t>, které bude současné ročním Finančním vyhodnocením)</w:t>
      </w:r>
      <w:r>
        <w:t xml:space="preserve">. V případě vzniku doplatku (zálohy poskytnuté </w:t>
      </w:r>
      <w:r w:rsidR="002D1C07">
        <w:t>O</w:t>
      </w:r>
      <w:r>
        <w:t xml:space="preserve">bjednatelem za příslušné období jsou nižší, než je skutečná výše nároku </w:t>
      </w:r>
      <w:r w:rsidR="001B2884">
        <w:t>D</w:t>
      </w:r>
      <w:r>
        <w:t xml:space="preserve">opravce na </w:t>
      </w:r>
      <w:r w:rsidR="00127D3A">
        <w:t>K</w:t>
      </w:r>
      <w:r>
        <w:t xml:space="preserve">ompenzaci) provede </w:t>
      </w:r>
      <w:r w:rsidR="00EF6E84">
        <w:t>O</w:t>
      </w:r>
      <w:r>
        <w:t xml:space="preserve">bjednatel výše uvedené </w:t>
      </w:r>
      <w:r w:rsidR="004C556B">
        <w:t>F</w:t>
      </w:r>
      <w:r>
        <w:t xml:space="preserve">inanční vyrovnání (úhradu doplatku) do </w:t>
      </w:r>
      <w:r w:rsidR="006D0C44">
        <w:t>3</w:t>
      </w:r>
      <w:r>
        <w:t xml:space="preserve"> měsíc</w:t>
      </w:r>
      <w:r w:rsidR="006D6C05">
        <w:t>ů</w:t>
      </w:r>
      <w:r>
        <w:t xml:space="preserve"> po odstranění závad a nedostatků </w:t>
      </w:r>
      <w:r w:rsidR="00EF6E84">
        <w:t>D</w:t>
      </w:r>
      <w:r>
        <w:t>opravcem</w:t>
      </w:r>
      <w:r w:rsidR="00C21F62">
        <w:t>, jsou-li zjištěny</w:t>
      </w:r>
      <w:r>
        <w:t xml:space="preserve">. V případě vzniku přeplatku za příslušný kalendářní rok je </w:t>
      </w:r>
      <w:r w:rsidR="00EF6E84">
        <w:t>D</w:t>
      </w:r>
      <w:r>
        <w:t xml:space="preserve">opravce povinen vrátit </w:t>
      </w:r>
      <w:r w:rsidR="00EF6E84">
        <w:t>O</w:t>
      </w:r>
      <w:r>
        <w:t xml:space="preserve">bjednateli tento přeplatek na jeho bankovní účet uvedený v záhlaví této </w:t>
      </w:r>
      <w:r w:rsidR="003F5AC4">
        <w:t>S</w:t>
      </w:r>
      <w:r>
        <w:t>mlouvy, a to nejpozději do 31. 3. následujícího kalendářního roku</w:t>
      </w:r>
      <w:r w:rsidR="00AA54AF">
        <w:t xml:space="preserve">, případně po dohodě </w:t>
      </w:r>
      <w:r w:rsidR="009F00C1">
        <w:t xml:space="preserve">smluvních </w:t>
      </w:r>
      <w:r w:rsidR="00AA54AF">
        <w:t>stran může být o přeplatek snížena záloha Dopravce</w:t>
      </w:r>
      <w:r>
        <w:t xml:space="preserve">.   </w:t>
      </w:r>
    </w:p>
    <w:p w14:paraId="3B05C2E6" w14:textId="77777777" w:rsidR="00FF6781" w:rsidRPr="00FF6781" w:rsidRDefault="00A81E8F">
      <w:pPr>
        <w:pStyle w:val="Odstavec1"/>
        <w:numPr>
          <w:ilvl w:val="1"/>
          <w:numId w:val="12"/>
        </w:numPr>
        <w:tabs>
          <w:tab w:val="clear" w:pos="644"/>
        </w:tabs>
        <w:ind w:left="567" w:hanging="567"/>
      </w:pPr>
      <w:r>
        <w:t xml:space="preserve">V případě ukončení </w:t>
      </w:r>
      <w:r w:rsidR="003F5AC4">
        <w:t>S</w:t>
      </w:r>
      <w:r>
        <w:t xml:space="preserve">mlouvy před </w:t>
      </w:r>
      <w:r w:rsidR="00650EB1">
        <w:t>uplynutím 120 měsíců</w:t>
      </w:r>
      <w:r>
        <w:t xml:space="preserve"> bude provedeno </w:t>
      </w:r>
      <w:r w:rsidR="00EF6E84">
        <w:t>O</w:t>
      </w:r>
      <w:r>
        <w:t xml:space="preserve">bjednatelem do 30 dnů od jejího ukončení </w:t>
      </w:r>
      <w:r w:rsidR="004C556B">
        <w:rPr>
          <w:iCs/>
        </w:rPr>
        <w:t>F</w:t>
      </w:r>
      <w:r w:rsidRPr="00FF6781">
        <w:rPr>
          <w:iCs/>
        </w:rPr>
        <w:t xml:space="preserve">inanční vyhodnocení postupem podle tohoto článku. Současně bude provedeno roční </w:t>
      </w:r>
      <w:r w:rsidR="004C556B">
        <w:rPr>
          <w:iCs/>
        </w:rPr>
        <w:t>F</w:t>
      </w:r>
      <w:r w:rsidRPr="00FF6781">
        <w:rPr>
          <w:iCs/>
        </w:rPr>
        <w:t>inanční vyhodnocení (zahrnující příslušné období roku</w:t>
      </w:r>
      <w:r w:rsidR="00257DBA" w:rsidRPr="00FF6781">
        <w:rPr>
          <w:iCs/>
        </w:rPr>
        <w:t>,</w:t>
      </w:r>
      <w:r w:rsidRPr="00FF6781">
        <w:rPr>
          <w:iCs/>
        </w:rPr>
        <w:t xml:space="preserve"> v n</w:t>
      </w:r>
      <w:r w:rsidR="00117B21">
        <w:rPr>
          <w:iCs/>
        </w:rPr>
        <w:t xml:space="preserve">ěmž došlo k ukončení </w:t>
      </w:r>
      <w:r w:rsidR="00A876A5">
        <w:rPr>
          <w:iCs/>
        </w:rPr>
        <w:t>S</w:t>
      </w:r>
      <w:r w:rsidR="00117B21">
        <w:rPr>
          <w:iCs/>
        </w:rPr>
        <w:t>mlouvy)</w:t>
      </w:r>
      <w:r w:rsidR="00DF2079">
        <w:rPr>
          <w:iCs/>
        </w:rPr>
        <w:t>.</w:t>
      </w:r>
      <w:r w:rsidR="00117B21">
        <w:rPr>
          <w:iCs/>
        </w:rPr>
        <w:t xml:space="preserve"> </w:t>
      </w:r>
      <w:r w:rsidRPr="00FF6781">
        <w:rPr>
          <w:iCs/>
        </w:rPr>
        <w:t xml:space="preserve">Na základě provedeného vyhodnocení bude provedeno </w:t>
      </w:r>
      <w:r w:rsidR="004C556B">
        <w:rPr>
          <w:iCs/>
        </w:rPr>
        <w:t>F</w:t>
      </w:r>
      <w:r w:rsidRPr="00FF6781">
        <w:rPr>
          <w:iCs/>
        </w:rPr>
        <w:t>inanční vyrovnání</w:t>
      </w:r>
      <w:r w:rsidR="009727ED" w:rsidRPr="00FF6781">
        <w:rPr>
          <w:iCs/>
        </w:rPr>
        <w:t xml:space="preserve">. </w:t>
      </w:r>
    </w:p>
    <w:p w14:paraId="6712BEF4" w14:textId="77777777" w:rsidR="00A81E8F" w:rsidRDefault="00A81E8F" w:rsidP="000B3135">
      <w:pPr>
        <w:pStyle w:val="slo"/>
        <w:keepNext/>
        <w:spacing w:before="360"/>
        <w:ind w:left="567"/>
      </w:pPr>
      <w:r>
        <w:t>Článek</w:t>
      </w:r>
      <w:r w:rsidR="00753AA8">
        <w:t xml:space="preserve"> </w:t>
      </w:r>
      <w:r w:rsidR="009A2DEF">
        <w:t>X</w:t>
      </w:r>
      <w:r w:rsidR="005B0A64">
        <w:t>I</w:t>
      </w:r>
    </w:p>
    <w:p w14:paraId="553488D5" w14:textId="77777777" w:rsidR="00A81E8F" w:rsidRDefault="00A81E8F">
      <w:pPr>
        <w:pStyle w:val="lnekIbezsla"/>
        <w:keepNext/>
        <w:numPr>
          <w:ilvl w:val="0"/>
          <w:numId w:val="7"/>
        </w:numPr>
        <w:spacing w:before="0"/>
        <w:ind w:left="567" w:firstLine="0"/>
      </w:pPr>
      <w:r>
        <w:t xml:space="preserve">Další vzájemné vztahy mezi </w:t>
      </w:r>
      <w:r w:rsidR="00EF6E84">
        <w:t>D</w:t>
      </w:r>
      <w:r>
        <w:t xml:space="preserve">opravcem a </w:t>
      </w:r>
      <w:r w:rsidR="00EF6E84">
        <w:t>O</w:t>
      </w:r>
      <w:r>
        <w:t>bjednatelem, systémové vztahy</w:t>
      </w:r>
    </w:p>
    <w:p w14:paraId="5B722653" w14:textId="77777777" w:rsidR="00A81E8F" w:rsidRDefault="00A81E8F">
      <w:pPr>
        <w:pStyle w:val="Odstavec1"/>
        <w:numPr>
          <w:ilvl w:val="1"/>
          <w:numId w:val="13"/>
        </w:numPr>
        <w:tabs>
          <w:tab w:val="clear" w:pos="644"/>
        </w:tabs>
        <w:ind w:left="567" w:hanging="567"/>
      </w:pPr>
      <w:r>
        <w:t>Objednatel se zavazuje:</w:t>
      </w:r>
    </w:p>
    <w:p w14:paraId="45351AEA" w14:textId="77777777" w:rsidR="00A81E8F" w:rsidRDefault="00A81E8F">
      <w:pPr>
        <w:pStyle w:val="Odstaveca"/>
        <w:numPr>
          <w:ilvl w:val="0"/>
          <w:numId w:val="25"/>
        </w:numPr>
        <w:ind w:left="1418" w:hanging="284"/>
      </w:pPr>
      <w:r>
        <w:t xml:space="preserve">koordinovat tvorbu a změny jízdních řádů s přihlédnutím k potřebám smluvních stran </w:t>
      </w:r>
      <w:r w:rsidR="00AA54AF">
        <w:t xml:space="preserve">a </w:t>
      </w:r>
      <w:proofErr w:type="spellStart"/>
      <w:r w:rsidR="00AA54AF">
        <w:t>SčK</w:t>
      </w:r>
      <w:proofErr w:type="spellEnd"/>
      <w:r w:rsidR="00AA54AF">
        <w:t xml:space="preserve"> </w:t>
      </w:r>
      <w:r>
        <w:t xml:space="preserve">a k ekonomice provozu; změny jízdních řádů budou prováděny přednostně k celostátním termínům změn jízdních řádů vyhlášeným Ministerstvem dopravy; </w:t>
      </w:r>
    </w:p>
    <w:p w14:paraId="215657E7" w14:textId="77777777" w:rsidR="00A81E8F" w:rsidRDefault="00A81E8F">
      <w:pPr>
        <w:pStyle w:val="Odstaveca"/>
        <w:numPr>
          <w:ilvl w:val="0"/>
          <w:numId w:val="25"/>
        </w:numPr>
        <w:ind w:left="1418" w:hanging="284"/>
      </w:pPr>
      <w:r>
        <w:t xml:space="preserve">stanovit </w:t>
      </w:r>
      <w:r w:rsidR="00710D5F">
        <w:t>Z</w:t>
      </w:r>
      <w:r>
        <w:t xml:space="preserve">ávazný rozsah dopravního výkonu i pro dočasné změny jízdních řádů </w:t>
      </w:r>
      <w:r w:rsidR="00824AE5">
        <w:t>L</w:t>
      </w:r>
      <w:r>
        <w:t xml:space="preserve">inek provozovaných podle této </w:t>
      </w:r>
      <w:r w:rsidR="003F5AC4">
        <w:t>S</w:t>
      </w:r>
      <w:r>
        <w:t xml:space="preserve">mlouvy a zajistit případnou vyšší úhradu </w:t>
      </w:r>
      <w:r w:rsidR="00127D3A">
        <w:t>K</w:t>
      </w:r>
      <w:r>
        <w:t xml:space="preserve">ompenzace </w:t>
      </w:r>
      <w:r w:rsidR="001B2884">
        <w:t>D</w:t>
      </w:r>
      <w:r>
        <w:t xml:space="preserve">opravci z důvodu vyššího závazného dopravního výkonu </w:t>
      </w:r>
      <w:r w:rsidRPr="002A738B">
        <w:t>v souladu s čl. III</w:t>
      </w:r>
      <w:r>
        <w:t xml:space="preserve"> této </w:t>
      </w:r>
      <w:r w:rsidR="003F5AC4">
        <w:t>S</w:t>
      </w:r>
      <w:r>
        <w:t>mlouvy;</w:t>
      </w:r>
    </w:p>
    <w:p w14:paraId="08770B0B" w14:textId="77777777" w:rsidR="00A81E8F" w:rsidRDefault="00A81E8F">
      <w:pPr>
        <w:pStyle w:val="Odstaveca"/>
        <w:numPr>
          <w:ilvl w:val="0"/>
          <w:numId w:val="25"/>
        </w:numPr>
        <w:ind w:left="1418" w:hanging="284"/>
      </w:pPr>
      <w:r>
        <w:t xml:space="preserve">vyhodnocovat ve spolupráci </w:t>
      </w:r>
      <w:r w:rsidR="00AA54AF">
        <w:t xml:space="preserve">s IDSK a </w:t>
      </w:r>
      <w:r>
        <w:t xml:space="preserve">s </w:t>
      </w:r>
      <w:r w:rsidR="009124E0">
        <w:t>D</w:t>
      </w:r>
      <w:r>
        <w:t xml:space="preserve">opravcem provoz PID, a to nejen po dopravní, ale i po ekonomické stránce; v případě nenaplnění předpokládané výše tržeb podle této </w:t>
      </w:r>
      <w:r w:rsidR="00A876A5">
        <w:t>S</w:t>
      </w:r>
      <w:r>
        <w:t xml:space="preserve">mlouvy je </w:t>
      </w:r>
      <w:r w:rsidR="00EF3075">
        <w:t>O</w:t>
      </w:r>
      <w:r>
        <w:t xml:space="preserve">bjednatel </w:t>
      </w:r>
      <w:r w:rsidR="00A77C79">
        <w:t xml:space="preserve">oprávněn </w:t>
      </w:r>
      <w:r>
        <w:t xml:space="preserve">navrhnout a projednat </w:t>
      </w:r>
      <w:r w:rsidR="00BC51DF">
        <w:t xml:space="preserve">s </w:t>
      </w:r>
      <w:r w:rsidR="003F5AC4">
        <w:t>D</w:t>
      </w:r>
      <w:r>
        <w:t>opravcem následující opatření</w:t>
      </w:r>
      <w:r w:rsidR="00EF3075">
        <w:t xml:space="preserve"> (jedno nebo i </w:t>
      </w:r>
      <w:r w:rsidR="00CA736D">
        <w:t xml:space="preserve">více z uvedených opatření </w:t>
      </w:r>
      <w:r w:rsidR="00EF3075">
        <w:t>společně)</w:t>
      </w:r>
      <w:r>
        <w:t xml:space="preserve"> vedoucí k dostatečnému finančnímu zajištění provozu </w:t>
      </w:r>
      <w:r w:rsidR="00F7782B">
        <w:t>L</w:t>
      </w:r>
      <w:r>
        <w:t>inky:</w:t>
      </w:r>
    </w:p>
    <w:p w14:paraId="59EF5B78" w14:textId="77777777" w:rsidR="003F5AC4" w:rsidRDefault="003F5AC4" w:rsidP="00933E9D">
      <w:pPr>
        <w:pStyle w:val="Odstavecaodrky"/>
        <w:tabs>
          <w:tab w:val="clear" w:pos="1361"/>
        </w:tabs>
        <w:ind w:left="1701" w:hanging="283"/>
        <w:rPr>
          <w:b/>
        </w:rPr>
      </w:pPr>
      <w:r>
        <w:t>zvýšení kontrol cestujících a prodeje jízdních dokladů ve vozidlech a v dalších prodejních kanálech</w:t>
      </w:r>
    </w:p>
    <w:p w14:paraId="4E94E675" w14:textId="77777777" w:rsidR="00BC51DF" w:rsidRDefault="00922573" w:rsidP="00933E9D">
      <w:pPr>
        <w:pStyle w:val="Odstavecaodrky"/>
        <w:tabs>
          <w:tab w:val="clear" w:pos="1361"/>
        </w:tabs>
        <w:ind w:left="1701" w:hanging="283"/>
        <w:rPr>
          <w:b/>
        </w:rPr>
      </w:pPr>
      <w:r>
        <w:t xml:space="preserve">změnu výše </w:t>
      </w:r>
      <w:r w:rsidR="00A32A27">
        <w:t xml:space="preserve">záloh na </w:t>
      </w:r>
      <w:r w:rsidR="00127D3A">
        <w:t>K</w:t>
      </w:r>
      <w:r w:rsidR="00A81E8F" w:rsidRPr="00BC51DF">
        <w:t>ompenzac</w:t>
      </w:r>
      <w:r w:rsidR="00A32A27">
        <w:t>i</w:t>
      </w:r>
      <w:r w:rsidR="00A81E8F" w:rsidRPr="00BC51DF">
        <w:t xml:space="preserve"> od </w:t>
      </w:r>
      <w:r w:rsidR="009124E0">
        <w:t>O</w:t>
      </w:r>
      <w:r w:rsidR="00A81E8F" w:rsidRPr="00BC51DF">
        <w:t>bjednatele</w:t>
      </w:r>
      <w:r w:rsidR="00F16F39">
        <w:t>;</w:t>
      </w:r>
      <w:r w:rsidR="00A81E8F" w:rsidRPr="00BC51DF">
        <w:t xml:space="preserve">  </w:t>
      </w:r>
    </w:p>
    <w:p w14:paraId="4159E481" w14:textId="77777777" w:rsidR="00A81E8F" w:rsidRPr="00BC51DF" w:rsidRDefault="00A81E8F" w:rsidP="00933E9D">
      <w:pPr>
        <w:pStyle w:val="Odstavecaodrky"/>
        <w:tabs>
          <w:tab w:val="clear" w:pos="1361"/>
        </w:tabs>
        <w:ind w:left="1701" w:hanging="283"/>
        <w:rPr>
          <w:b/>
        </w:rPr>
      </w:pPr>
      <w:r w:rsidRPr="00BC51DF">
        <w:t xml:space="preserve">změnu </w:t>
      </w:r>
      <w:r w:rsidR="00CD0AA5">
        <w:t>Z</w:t>
      </w:r>
      <w:r w:rsidRPr="00BC51DF">
        <w:t>ávazného jízdního řádu</w:t>
      </w:r>
      <w:r w:rsidR="00F16F39">
        <w:t>;</w:t>
      </w:r>
    </w:p>
    <w:p w14:paraId="30A00613" w14:textId="77777777" w:rsidR="00A81E8F" w:rsidRDefault="00A81E8F" w:rsidP="00933E9D">
      <w:pPr>
        <w:pStyle w:val="Odstavecaodrky"/>
        <w:tabs>
          <w:tab w:val="clear" w:pos="1361"/>
        </w:tabs>
        <w:ind w:left="1701" w:hanging="283"/>
        <w:rPr>
          <w:b/>
        </w:rPr>
      </w:pPr>
      <w:r>
        <w:t xml:space="preserve">změnu Tarifu PID po </w:t>
      </w:r>
      <w:r w:rsidR="00AA54AF">
        <w:t xml:space="preserve">schválení </w:t>
      </w:r>
      <w:r>
        <w:t>v orgánech HMP a orgánech Středočeského kraje</w:t>
      </w:r>
      <w:r w:rsidR="00F16F39">
        <w:t>.</w:t>
      </w:r>
    </w:p>
    <w:p w14:paraId="0615DF3F" w14:textId="2DD41002" w:rsidR="00A81E8F" w:rsidRDefault="00A81E8F">
      <w:pPr>
        <w:pStyle w:val="Odstavec1"/>
        <w:numPr>
          <w:ilvl w:val="1"/>
          <w:numId w:val="13"/>
        </w:numPr>
        <w:tabs>
          <w:tab w:val="clear" w:pos="644"/>
        </w:tabs>
        <w:ind w:left="567" w:hanging="567"/>
      </w:pPr>
      <w:r>
        <w:t xml:space="preserve">Objednatel </w:t>
      </w:r>
      <w:r w:rsidR="006304E2">
        <w:t xml:space="preserve">ve spolupráci s ROPID zajistí </w:t>
      </w:r>
      <w:r>
        <w:t xml:space="preserve">součinnost při uplatňování Tarifu PID </w:t>
      </w:r>
      <w:r w:rsidR="002F5FF4">
        <w:t>D</w:t>
      </w:r>
      <w:r>
        <w:t xml:space="preserve">opravcem na </w:t>
      </w:r>
      <w:r w:rsidR="00F7782B">
        <w:t>L</w:t>
      </w:r>
      <w:r>
        <w:t xml:space="preserve">inkách PID (součinnost při školení pracovníků </w:t>
      </w:r>
      <w:r w:rsidR="002F5FF4">
        <w:t>D</w:t>
      </w:r>
      <w:r>
        <w:t>opravce a při zajištění informací pro cestující).</w:t>
      </w:r>
      <w:r w:rsidR="002F213E" w:rsidRPr="002F213E">
        <w:t xml:space="preserve"> </w:t>
      </w:r>
      <w:r w:rsidR="002F213E">
        <w:t xml:space="preserve">Objednatel </w:t>
      </w:r>
      <w:r w:rsidR="0012134D">
        <w:t xml:space="preserve">prostřednictvím </w:t>
      </w:r>
      <w:r w:rsidR="009D7B13">
        <w:t>O</w:t>
      </w:r>
      <w:r w:rsidR="0012134D">
        <w:t xml:space="preserve">rganizátora IDSK </w:t>
      </w:r>
      <w:r w:rsidR="002F213E">
        <w:t xml:space="preserve">zajišťuje školení tarifu </w:t>
      </w:r>
      <w:r w:rsidR="00C475F8">
        <w:t xml:space="preserve">IDS </w:t>
      </w:r>
      <w:r w:rsidR="002F213E">
        <w:t xml:space="preserve">sousedního kraje v případě provozování </w:t>
      </w:r>
      <w:r w:rsidR="0039518C">
        <w:t>M</w:t>
      </w:r>
      <w:r w:rsidR="002F213E">
        <w:t>ezikrajské linky Dopravcem</w:t>
      </w:r>
      <w:r w:rsidR="00C475F8">
        <w:t>.</w:t>
      </w:r>
    </w:p>
    <w:p w14:paraId="10222D49" w14:textId="054DDE3D" w:rsidR="00A81E8F" w:rsidRDefault="00A81E8F">
      <w:pPr>
        <w:pStyle w:val="Odstavec1"/>
        <w:numPr>
          <w:ilvl w:val="1"/>
          <w:numId w:val="13"/>
        </w:numPr>
        <w:tabs>
          <w:tab w:val="clear" w:pos="644"/>
        </w:tabs>
        <w:ind w:left="567" w:hanging="567"/>
      </w:pPr>
      <w:r>
        <w:lastRenderedPageBreak/>
        <w:t xml:space="preserve">Služby poskytované </w:t>
      </w:r>
      <w:r w:rsidR="000F7DD0">
        <w:t xml:space="preserve">organizátory </w:t>
      </w:r>
      <w:r w:rsidR="00134774">
        <w:t>D</w:t>
      </w:r>
      <w:r>
        <w:t>opravci jsou řešeny zvláštní</w:t>
      </w:r>
      <w:r w:rsidR="00973871">
        <w:t>mi</w:t>
      </w:r>
      <w:r>
        <w:t xml:space="preserve"> smlouv</w:t>
      </w:r>
      <w:r w:rsidR="00973871">
        <w:t>ami</w:t>
      </w:r>
      <w:r>
        <w:t xml:space="preserve"> mezi</w:t>
      </w:r>
      <w:r w:rsidR="00857E8C">
        <w:t xml:space="preserve"> ROPID</w:t>
      </w:r>
      <w:r>
        <w:t xml:space="preserve"> a</w:t>
      </w:r>
      <w:r w:rsidR="00E84DD7">
        <w:t> </w:t>
      </w:r>
      <w:r w:rsidR="00CD0AA5">
        <w:t>D</w:t>
      </w:r>
      <w:r>
        <w:t>opravcem</w:t>
      </w:r>
      <w:r w:rsidR="00AC6426">
        <w:t xml:space="preserve"> – </w:t>
      </w:r>
      <w:r w:rsidR="00727EFC">
        <w:t>S</w:t>
      </w:r>
      <w:r>
        <w:t>mlouv</w:t>
      </w:r>
      <w:r w:rsidR="00AC6426">
        <w:t>ou</w:t>
      </w:r>
      <w:r>
        <w:t xml:space="preserve"> o službách</w:t>
      </w:r>
      <w:r w:rsidR="00DF664A">
        <w:t>,</w:t>
      </w:r>
      <w:r w:rsidR="009852DD">
        <w:t xml:space="preserve"> resp. mezi IDSK a Dopravcem</w:t>
      </w:r>
      <w:r>
        <w:t xml:space="preserve">. </w:t>
      </w:r>
      <w:r w:rsidR="004A38AB">
        <w:t>Organizátoři</w:t>
      </w:r>
      <w:r w:rsidR="00973871">
        <w:t xml:space="preserve"> </w:t>
      </w:r>
      <w:r w:rsidR="009D02E8" w:rsidRPr="009D02E8">
        <w:t>zajišťuj</w:t>
      </w:r>
      <w:r w:rsidR="00973871">
        <w:t>í</w:t>
      </w:r>
      <w:r w:rsidR="009D02E8" w:rsidRPr="009D02E8">
        <w:t xml:space="preserve"> pro</w:t>
      </w:r>
      <w:r w:rsidR="00857E8C">
        <w:t xml:space="preserve"> </w:t>
      </w:r>
      <w:r w:rsidR="00134774">
        <w:t>D</w:t>
      </w:r>
      <w:r w:rsidR="00857E8C">
        <w:t>opravce tzv. systémové služby</w:t>
      </w:r>
      <w:r w:rsidR="009D02E8" w:rsidRPr="009D02E8">
        <w:t xml:space="preserve">, které jsou </w:t>
      </w:r>
      <w:r w:rsidR="002F5FF4">
        <w:t>D</w:t>
      </w:r>
      <w:r w:rsidR="009D02E8" w:rsidRPr="009D02E8">
        <w:t xml:space="preserve">opravcem hrazeny přímo na základě </w:t>
      </w:r>
      <w:r w:rsidR="00857E8C">
        <w:t xml:space="preserve">uvedené </w:t>
      </w:r>
      <w:r w:rsidR="00727EFC">
        <w:t>S</w:t>
      </w:r>
      <w:r w:rsidR="009D02E8" w:rsidRPr="009D02E8">
        <w:t>mlouvy</w:t>
      </w:r>
      <w:r w:rsidR="00727EFC">
        <w:t xml:space="preserve"> o službách</w:t>
      </w:r>
      <w:r w:rsidR="00973871">
        <w:t xml:space="preserve"> příslušnému </w:t>
      </w:r>
      <w:r w:rsidR="00564A98">
        <w:t>O</w:t>
      </w:r>
      <w:r w:rsidR="00973871">
        <w:t>rganizátorovi na území Prahy ROPID, na území Středočeského kraje podílově oběma</w:t>
      </w:r>
      <w:r w:rsidR="006D382F">
        <w:t>.</w:t>
      </w:r>
      <w:r w:rsidR="009D02E8" w:rsidRPr="009D02E8">
        <w:t xml:space="preserve"> Tyto náklady vstupují do nákladů VS, avšak nejsou předmětem kalkulace nabídkové ceny, jsou k ce</w:t>
      </w:r>
      <w:r w:rsidR="009D02E8">
        <w:t>ně připočteny absolutní hodnotou</w:t>
      </w:r>
      <w:r w:rsidR="009D02E8" w:rsidRPr="009D02E8">
        <w:t xml:space="preserve">, která je shodná u všech </w:t>
      </w:r>
      <w:r w:rsidR="002F5FF4">
        <w:t>D</w:t>
      </w:r>
      <w:r w:rsidR="009D02E8" w:rsidRPr="009D02E8">
        <w:t>opravců</w:t>
      </w:r>
      <w:r w:rsidR="00857E8C">
        <w:t xml:space="preserve"> </w:t>
      </w:r>
      <w:r w:rsidR="00857E8C" w:rsidRPr="00C55FFF">
        <w:t>(v souladu s</w:t>
      </w:r>
      <w:r w:rsidR="003C7848" w:rsidRPr="00C55FFF">
        <w:t> čl. VI</w:t>
      </w:r>
      <w:r w:rsidR="00C55FFF" w:rsidRPr="00C55FFF">
        <w:t>I</w:t>
      </w:r>
      <w:r w:rsidR="003C7848" w:rsidRPr="00C55FFF">
        <w:t xml:space="preserve"> odst. 1</w:t>
      </w:r>
      <w:r w:rsidR="00AC6426" w:rsidRPr="00C55FFF">
        <w:t xml:space="preserve"> této </w:t>
      </w:r>
      <w:r w:rsidR="006D382F" w:rsidRPr="00C55FFF">
        <w:t>S</w:t>
      </w:r>
      <w:r w:rsidR="00AC6426" w:rsidRPr="00C55FFF">
        <w:t>mlouvy</w:t>
      </w:r>
      <w:r w:rsidR="00190084" w:rsidRPr="00C55FFF">
        <w:t>).</w:t>
      </w:r>
      <w:r w:rsidR="00190084">
        <w:t xml:space="preserve"> Struktura dopočtu je uvedena v příloze č. 4 této </w:t>
      </w:r>
      <w:r w:rsidR="00A876A5">
        <w:t>S</w:t>
      </w:r>
      <w:r w:rsidR="00190084">
        <w:t xml:space="preserve">mlouvy. </w:t>
      </w:r>
      <w:r w:rsidRPr="004D644A">
        <w:t xml:space="preserve">Vzor </w:t>
      </w:r>
      <w:r w:rsidR="00727EFC">
        <w:t>S</w:t>
      </w:r>
      <w:r w:rsidRPr="004D644A">
        <w:t xml:space="preserve">mlouvy o službách je uveden </w:t>
      </w:r>
      <w:r w:rsidRPr="002A738B">
        <w:t xml:space="preserve">v příloze č. 15 této </w:t>
      </w:r>
      <w:r w:rsidR="00A876A5" w:rsidRPr="002A738B">
        <w:t>S</w:t>
      </w:r>
      <w:r w:rsidRPr="002A738B">
        <w:t>mlouvy.</w:t>
      </w:r>
      <w:r>
        <w:t xml:space="preserve"> Dopravce je povinen mít uzavřenou </w:t>
      </w:r>
      <w:r w:rsidR="00727EFC">
        <w:t>S</w:t>
      </w:r>
      <w:r>
        <w:t xml:space="preserve">mlouvu </w:t>
      </w:r>
      <w:r w:rsidR="00AC6426">
        <w:t xml:space="preserve">o službách </w:t>
      </w:r>
      <w:r>
        <w:t>s </w:t>
      </w:r>
      <w:r w:rsidR="003C7848">
        <w:t>ROPID</w:t>
      </w:r>
      <w:r>
        <w:t xml:space="preserve"> po celou dobu trvání této </w:t>
      </w:r>
      <w:r w:rsidR="00A876A5">
        <w:t>S</w:t>
      </w:r>
      <w:r>
        <w:t xml:space="preserve">mlouvy z důvodu nezbytnosti fungování systému PID. Cena těchto služeb je </w:t>
      </w:r>
      <w:r w:rsidR="00727EFC">
        <w:t xml:space="preserve">součástí nákladů na zajištění VS a je </w:t>
      </w:r>
      <w:r>
        <w:t xml:space="preserve">předmětem úhrady </w:t>
      </w:r>
      <w:r w:rsidR="00127D3A">
        <w:t>K</w:t>
      </w:r>
      <w:r>
        <w:t xml:space="preserve">ompenzace </w:t>
      </w:r>
      <w:r w:rsidR="00727EFC">
        <w:t>D</w:t>
      </w:r>
      <w:r>
        <w:t xml:space="preserve">opravci. Má-li </w:t>
      </w:r>
      <w:r w:rsidR="00CD0AA5">
        <w:t>D</w:t>
      </w:r>
      <w:r>
        <w:t xml:space="preserve">opravce </w:t>
      </w:r>
      <w:r w:rsidR="00727EFC">
        <w:t>S</w:t>
      </w:r>
      <w:r>
        <w:t>mlouvu</w:t>
      </w:r>
      <w:r w:rsidR="00727EFC">
        <w:t xml:space="preserve"> o službách</w:t>
      </w:r>
      <w:r>
        <w:t xml:space="preserve"> uzavřenou z důvodu plnění </w:t>
      </w:r>
      <w:r w:rsidR="00D82E6A">
        <w:t xml:space="preserve">jiných </w:t>
      </w:r>
      <w:r>
        <w:t xml:space="preserve">VS v systému PID pro konkrétní období, je povinnost uzavření </w:t>
      </w:r>
      <w:r w:rsidR="00727EFC">
        <w:t>S</w:t>
      </w:r>
      <w:r>
        <w:t xml:space="preserve">mlouvy o službách poskytovaných </w:t>
      </w:r>
      <w:r w:rsidR="00CD0AA5">
        <w:t>O</w:t>
      </w:r>
      <w:r w:rsidR="002F5FF4">
        <w:t xml:space="preserve">rganizátorem </w:t>
      </w:r>
      <w:r>
        <w:t xml:space="preserve">splněna. </w:t>
      </w:r>
      <w:r w:rsidRPr="00C55FFF">
        <w:t>V případě změny vázané k zastávkové péči</w:t>
      </w:r>
      <w:r w:rsidR="00B55454" w:rsidRPr="00C55FFF">
        <w:t xml:space="preserve"> </w:t>
      </w:r>
      <w:r w:rsidR="005533DF" w:rsidRPr="00C55FFF">
        <w:t xml:space="preserve">na území </w:t>
      </w:r>
      <w:proofErr w:type="spellStart"/>
      <w:r w:rsidR="00674D89">
        <w:t>SčK</w:t>
      </w:r>
      <w:proofErr w:type="spellEnd"/>
      <w:r w:rsidR="001D1F6A">
        <w:t>, respektive sousedních krajů na Mezikrajských linkách</w:t>
      </w:r>
      <w:r w:rsidR="005533DF" w:rsidRPr="00C55FFF">
        <w:t>, která představuje NZA</w:t>
      </w:r>
      <w:r w:rsidR="00C57B6A" w:rsidRPr="00C55FFF">
        <w:t xml:space="preserve"> </w:t>
      </w:r>
      <w:r w:rsidR="005533DF" w:rsidRPr="00C55FFF">
        <w:t xml:space="preserve">na území </w:t>
      </w:r>
      <w:proofErr w:type="spellStart"/>
      <w:r w:rsidR="00674D89">
        <w:t>SčK</w:t>
      </w:r>
      <w:proofErr w:type="spellEnd"/>
      <w:r w:rsidR="001D1F6A">
        <w:t>, respektive sousedních krajů na Mezikrajských linkách</w:t>
      </w:r>
      <w:r w:rsidR="00674D89" w:rsidRPr="00C55FFF">
        <w:t xml:space="preserve"> </w:t>
      </w:r>
      <w:r w:rsidR="00C57B6A" w:rsidRPr="00C55FFF">
        <w:t xml:space="preserve">a do </w:t>
      </w:r>
      <w:r w:rsidR="00127D3A" w:rsidRPr="00C55FFF">
        <w:t>K</w:t>
      </w:r>
      <w:r w:rsidR="00C57B6A" w:rsidRPr="00C55FFF">
        <w:t xml:space="preserve">ompenzace vstupuje ve skutečné výši, </w:t>
      </w:r>
      <w:r w:rsidR="00B55454" w:rsidRPr="00C55FFF">
        <w:t>smluvní strany provedou</w:t>
      </w:r>
      <w:r w:rsidRPr="00C55FFF">
        <w:t xml:space="preserve"> změnu přílohy č. </w:t>
      </w:r>
      <w:r w:rsidR="00D42E30" w:rsidRPr="00C55FFF">
        <w:t>1</w:t>
      </w:r>
      <w:r w:rsidR="00FB6AE5" w:rsidRPr="00C55FFF">
        <w:t xml:space="preserve"> Smlouvy o službách </w:t>
      </w:r>
      <w:r w:rsidRPr="00C55FFF">
        <w:t xml:space="preserve">(seznam objednaných zastávkových sloupků pro </w:t>
      </w:r>
      <w:r w:rsidR="00094B90" w:rsidRPr="00C55FFF">
        <w:t xml:space="preserve">vyvěšení </w:t>
      </w:r>
      <w:r w:rsidRPr="00C55FFF">
        <w:t>jízdních řádů), která</w:t>
      </w:r>
      <w:r w:rsidRPr="0038178C">
        <w:t xml:space="preserve"> bude v souladu</w:t>
      </w:r>
      <w:r>
        <w:t xml:space="preserve"> s uzavřenou </w:t>
      </w:r>
      <w:r w:rsidR="00727EFC">
        <w:t>S</w:t>
      </w:r>
      <w:r>
        <w:t>mlouvou o službách poskytovaných</w:t>
      </w:r>
      <w:r w:rsidR="008A116F">
        <w:t xml:space="preserve"> organiz</w:t>
      </w:r>
      <w:r w:rsidR="002F5FF4">
        <w:t>átorem</w:t>
      </w:r>
      <w:r w:rsidR="008A116F">
        <w:t xml:space="preserve"> </w:t>
      </w:r>
      <w:r w:rsidR="00674D89">
        <w:t xml:space="preserve">IDSK </w:t>
      </w:r>
      <w:r>
        <w:t>podle potřeby pravidelně aktualizována a odsouhlasena oběma smluvními stranami.</w:t>
      </w:r>
    </w:p>
    <w:p w14:paraId="0A30023E" w14:textId="77777777" w:rsidR="00A81E8F" w:rsidRDefault="00A81E8F">
      <w:pPr>
        <w:pStyle w:val="Odstavec1"/>
        <w:numPr>
          <w:ilvl w:val="1"/>
          <w:numId w:val="13"/>
        </w:numPr>
        <w:tabs>
          <w:tab w:val="clear" w:pos="644"/>
        </w:tabs>
        <w:ind w:left="567" w:hanging="567"/>
      </w:pPr>
      <w:r>
        <w:t xml:space="preserve">Dopravce je povinen uzavřít pro každý rok trvání této </w:t>
      </w:r>
      <w:r w:rsidR="00A876A5">
        <w:t>S</w:t>
      </w:r>
      <w:r>
        <w:t>mlouvy Tarifní smlouvu o dělbě tržeb PID</w:t>
      </w:r>
      <w:r w:rsidR="004E3F87">
        <w:t xml:space="preserve"> a dalších podmínkách fungování jednotného tarifu v </w:t>
      </w:r>
      <w:r w:rsidR="004035B3">
        <w:t>systému</w:t>
      </w:r>
      <w:r>
        <w:t xml:space="preserve">, popřípadě všechny její dodatky pro konkrétní rok z důvodu nezbytnosti fungování systému PID. Principy dělby tržeb použité v Tarifní smlouvě jsou uvedeny </w:t>
      </w:r>
      <w:r w:rsidRPr="002A738B">
        <w:t>v příloze č. 8</w:t>
      </w:r>
      <w:r>
        <w:t xml:space="preserve"> této </w:t>
      </w:r>
      <w:r w:rsidR="0063256E">
        <w:t>S</w:t>
      </w:r>
      <w:r>
        <w:t xml:space="preserve">mlouvy. Má-li </w:t>
      </w:r>
      <w:r w:rsidR="00643B44">
        <w:t>D</w:t>
      </w:r>
      <w:r>
        <w:t xml:space="preserve">opravce </w:t>
      </w:r>
      <w:r w:rsidR="0063256E">
        <w:t>Tarifní</w:t>
      </w:r>
      <w:r>
        <w:t xml:space="preserve"> smlouvu uzavřenou z důvodu plnění </w:t>
      </w:r>
      <w:r w:rsidR="00051FCD">
        <w:t xml:space="preserve">jiných </w:t>
      </w:r>
      <w:r>
        <w:t xml:space="preserve">VS v systému PID pro konkrétní období, je povinnost uzavření Tarifní smlouvy splněna, </w:t>
      </w:r>
      <w:r w:rsidR="00643B44">
        <w:t>D</w:t>
      </w:r>
      <w:r>
        <w:t xml:space="preserve">opravce je však povinen uzavřít příslušný dodatek </w:t>
      </w:r>
      <w:r w:rsidR="00CF51A3">
        <w:t xml:space="preserve">k </w:t>
      </w:r>
      <w:r>
        <w:t xml:space="preserve">Tarifní </w:t>
      </w:r>
      <w:r w:rsidR="00CF51A3">
        <w:t xml:space="preserve">smlouvě </w:t>
      </w:r>
      <w:r>
        <w:t>zachycující změnu v dělbě přepravní práce</w:t>
      </w:r>
      <w:r w:rsidR="004035B3">
        <w:t xml:space="preserve"> nebo další změny</w:t>
      </w:r>
      <w:r w:rsidR="00AA54AF" w:rsidRPr="00AA54AF">
        <w:t xml:space="preserve"> </w:t>
      </w:r>
      <w:r w:rsidR="00AA54AF">
        <w:t>plynoucí z této Smlouvy</w:t>
      </w:r>
      <w:r>
        <w:t>.</w:t>
      </w:r>
      <w:r w:rsidR="00F75D31">
        <w:t xml:space="preserve"> Tarifní smlouvu je povinen Dopravce uzavřít i v </w:t>
      </w:r>
      <w:proofErr w:type="spellStart"/>
      <w:r w:rsidR="0008232B">
        <w:t>P</w:t>
      </w:r>
      <w:r w:rsidR="00F75D31">
        <w:t>ředrealizačním</w:t>
      </w:r>
      <w:proofErr w:type="spellEnd"/>
      <w:r w:rsidR="00F75D31">
        <w:t xml:space="preserve"> období na základě výzvy Objednatele od data stanoveného Objednatelem</w:t>
      </w:r>
      <w:r w:rsidR="00CA1703">
        <w:t>,</w:t>
      </w:r>
      <w:r w:rsidR="00F75D31">
        <w:t xml:space="preserve"> a to v případě, že bude odkupovat vozidla a zajišťoval by pro předcházejícího dopravce, od nějž odkupuje vozidla, poddodávku k plnění smlouvy o závazku veřejné služby předcházejícího dopravce</w:t>
      </w:r>
      <w:r w:rsidR="00B90553">
        <w:t xml:space="preserve">, zejména za situace, </w:t>
      </w:r>
      <w:proofErr w:type="gramStart"/>
      <w:r w:rsidR="00B90553">
        <w:t>kdy</w:t>
      </w:r>
      <w:proofErr w:type="gramEnd"/>
      <w:r w:rsidR="00B90553" w:rsidRPr="00B90553">
        <w:t xml:space="preserve"> </w:t>
      </w:r>
      <w:r w:rsidR="00B90553">
        <w:t>již došlo k předání odkupovaného vozidla Dopravci</w:t>
      </w:r>
      <w:r w:rsidR="00F75D31">
        <w:t>.</w:t>
      </w:r>
      <w:r w:rsidR="0008232B">
        <w:t xml:space="preserve"> Dopravce je povinen být plátcem DPH nejpozději k datu Zahájení </w:t>
      </w:r>
      <w:r w:rsidR="00E5445B">
        <w:t xml:space="preserve">provozu dle </w:t>
      </w:r>
      <w:r w:rsidR="0008232B">
        <w:t>této Smlouvy. V případě, že by byl vyzván v </w:t>
      </w:r>
      <w:proofErr w:type="spellStart"/>
      <w:r w:rsidR="0008232B">
        <w:t>Předrealizačním</w:t>
      </w:r>
      <w:proofErr w:type="spellEnd"/>
      <w:r w:rsidR="0008232B">
        <w:t xml:space="preserve"> období k uzavření Tarifní smlouvy je povinnost být plátcem DPH již od data, k němuž přistoupí k Tarifní smlouvě (uzavře dodatek Tarifní smlouvy).</w:t>
      </w:r>
    </w:p>
    <w:p w14:paraId="6ED2CB41" w14:textId="59A95475" w:rsidR="00A81E8F" w:rsidRDefault="00A81E8F">
      <w:pPr>
        <w:pStyle w:val="Odstavec1"/>
        <w:numPr>
          <w:ilvl w:val="1"/>
          <w:numId w:val="13"/>
        </w:numPr>
        <w:tabs>
          <w:tab w:val="clear" w:pos="644"/>
        </w:tabs>
        <w:ind w:left="567" w:hanging="567"/>
      </w:pPr>
      <w:r>
        <w:t xml:space="preserve">Dopravce je povinen uzavřít </w:t>
      </w:r>
      <w:r w:rsidR="00B55454">
        <w:t xml:space="preserve">s DPP </w:t>
      </w:r>
      <w:r>
        <w:t xml:space="preserve">na dobu neurčitou nebo alespoň na dobu trvání této </w:t>
      </w:r>
      <w:r w:rsidR="00A876A5">
        <w:t>S</w:t>
      </w:r>
      <w:r>
        <w:t>mlouvy včetně nezbytného časového přesahu</w:t>
      </w:r>
      <w:r w:rsidR="00753AA8">
        <w:t xml:space="preserve">, který pokryje celou promlčecí lhůtu, po kterou bude možné </w:t>
      </w:r>
      <w:r>
        <w:t>případné vymáhání přirážek k</w:t>
      </w:r>
      <w:r w:rsidR="00BE6853">
        <w:t> </w:t>
      </w:r>
      <w:r>
        <w:t>jízdnému</w:t>
      </w:r>
      <w:r w:rsidR="00BE6853">
        <w:t xml:space="preserve"> nebo</w:t>
      </w:r>
      <w:r>
        <w:t xml:space="preserve"> jízdného, </w:t>
      </w:r>
      <w:r w:rsidR="0017600B">
        <w:t>S</w:t>
      </w:r>
      <w:r>
        <w:t xml:space="preserve">mlouvu </w:t>
      </w:r>
      <w:r w:rsidR="00B55454" w:rsidRPr="00B55454">
        <w:t>o jednotné přepravní kontrole v systému PID</w:t>
      </w:r>
      <w:r w:rsidR="00B55454">
        <w:t>, a to</w:t>
      </w:r>
      <w:r>
        <w:t xml:space="preserve"> z důvodu nezbytnosti fungování systému PID. Vzor </w:t>
      </w:r>
      <w:r w:rsidR="0017600B">
        <w:t>S</w:t>
      </w:r>
      <w:r>
        <w:t>mlouvy o jednotné přepravní kontrol</w:t>
      </w:r>
      <w:r w:rsidR="00B55454">
        <w:t>e</w:t>
      </w:r>
      <w:r>
        <w:t xml:space="preserve"> v</w:t>
      </w:r>
      <w:r w:rsidR="00B55454">
        <w:t xml:space="preserve"> systému </w:t>
      </w:r>
      <w:r>
        <w:t xml:space="preserve">PID je </w:t>
      </w:r>
      <w:r w:rsidRPr="00C3170F">
        <w:t>uveden v příloze č. 16 této</w:t>
      </w:r>
      <w:r>
        <w:t xml:space="preserve"> </w:t>
      </w:r>
      <w:r w:rsidR="0017600B">
        <w:t>S</w:t>
      </w:r>
      <w:r>
        <w:t xml:space="preserve">mlouvy. Má-li </w:t>
      </w:r>
      <w:r w:rsidR="00643B44">
        <w:t>D</w:t>
      </w:r>
      <w:r>
        <w:t xml:space="preserve">opravce </w:t>
      </w:r>
      <w:r w:rsidR="0017600B">
        <w:t>S</w:t>
      </w:r>
      <w:r>
        <w:t xml:space="preserve">mlouvu </w:t>
      </w:r>
      <w:r w:rsidR="00B55454">
        <w:t xml:space="preserve">o jednotné přepravní kontrole v systému PID </w:t>
      </w:r>
      <w:r>
        <w:t>u</w:t>
      </w:r>
      <w:r w:rsidR="000D3F76">
        <w:t xml:space="preserve">zavřenou z důvodu plnění jiných VS </w:t>
      </w:r>
      <w:r>
        <w:t xml:space="preserve">v systému PID a současně uzavře-li Tarifní smlouvu pro konkrétní rok, je povinnost uzavření </w:t>
      </w:r>
      <w:r w:rsidR="0017600B">
        <w:t>S</w:t>
      </w:r>
      <w:r>
        <w:t>mlouvy o jednotné přepravní kontrole splněna. Rozdíl mezi náklady uhrazenými D</w:t>
      </w:r>
      <w:r w:rsidR="00AF0B3F">
        <w:t>PP</w:t>
      </w:r>
      <w:r>
        <w:t xml:space="preserve"> za provádění přepravní kontroly a </w:t>
      </w:r>
      <w:r w:rsidR="0067031A" w:rsidRPr="00E350B7">
        <w:t xml:space="preserve">výší </w:t>
      </w:r>
      <w:r w:rsidRPr="00E350B7">
        <w:t>obdržených přirážek</w:t>
      </w:r>
      <w:r w:rsidR="0067031A" w:rsidRPr="00E350B7">
        <w:t xml:space="preserve">, přináležející ke svazku dle této </w:t>
      </w:r>
      <w:r w:rsidR="0017600B">
        <w:t>S</w:t>
      </w:r>
      <w:r w:rsidR="0067031A" w:rsidRPr="00E350B7">
        <w:t>mlouvy,</w:t>
      </w:r>
      <w:r>
        <w:t xml:space="preserve"> </w:t>
      </w:r>
      <w:r w:rsidR="00643B44">
        <w:t>O</w:t>
      </w:r>
      <w:r>
        <w:t xml:space="preserve">bjednatel uhradí </w:t>
      </w:r>
      <w:r w:rsidR="00643B44">
        <w:t>D</w:t>
      </w:r>
      <w:r>
        <w:t xml:space="preserve">opravci v rámci ročního vyrovnání </w:t>
      </w:r>
      <w:r w:rsidR="00127D3A">
        <w:t>K</w:t>
      </w:r>
      <w:r>
        <w:t xml:space="preserve">ompenzace jako </w:t>
      </w:r>
      <w:r w:rsidR="00A32649">
        <w:t>ONS</w:t>
      </w:r>
      <w:r>
        <w:t>.</w:t>
      </w:r>
      <w:r w:rsidR="00FE4FC6">
        <w:t xml:space="preserve"> Tento rozdíl je uveden v Tarifní smlouvě a její příloze č. 7.</w:t>
      </w:r>
      <w:r w:rsidR="00AC5588" w:rsidRPr="00AC5588">
        <w:t xml:space="preserve"> </w:t>
      </w:r>
      <w:r w:rsidR="00AC5588">
        <w:t>Objednatel je oprávněn ve Smlouvě</w:t>
      </w:r>
      <w:r w:rsidR="00AC5588" w:rsidRPr="00BC7AEB">
        <w:t xml:space="preserve"> o jednotné přepravní kontrole v systému PID</w:t>
      </w:r>
      <w:r w:rsidR="00AC5588">
        <w:t xml:space="preserve"> pověřit jiný subjekt než DPP, v takovém případě je Dopravce povinen uzavřít Smlouvu</w:t>
      </w:r>
      <w:r w:rsidR="00AC5588" w:rsidRPr="00BC7AEB">
        <w:rPr>
          <w:sz w:val="20"/>
          <w:szCs w:val="20"/>
        </w:rPr>
        <w:t xml:space="preserve"> </w:t>
      </w:r>
      <w:r w:rsidR="00AC5588" w:rsidRPr="00BC7AEB">
        <w:t>o jednotné přepravní kontrole v</w:t>
      </w:r>
      <w:r w:rsidR="00E84DD7">
        <w:t> </w:t>
      </w:r>
      <w:r w:rsidR="00AC5588" w:rsidRPr="00BC7AEB">
        <w:t>systému PID</w:t>
      </w:r>
      <w:r w:rsidR="00AC5588">
        <w:t xml:space="preserve"> </w:t>
      </w:r>
      <w:r w:rsidR="00190084">
        <w:t xml:space="preserve">také </w:t>
      </w:r>
      <w:r w:rsidR="00AC5588">
        <w:t>s tímto subjektem</w:t>
      </w:r>
      <w:r w:rsidR="00C00C93">
        <w:t>, nerozhodne-li Objednatel o uzavření Smlouvy o</w:t>
      </w:r>
      <w:r w:rsidR="00E84DD7">
        <w:t> </w:t>
      </w:r>
      <w:r w:rsidR="00C00C93">
        <w:t>jednotné přepravní kontrole pouze s tímto subjektem</w:t>
      </w:r>
      <w:r w:rsidR="00AC5588">
        <w:t xml:space="preserve">. Ostatní podmínky pověření k provádění přepravní kontroly a úhrady budou upraveny shodně jako v případě uzavření Smlouvy </w:t>
      </w:r>
      <w:r w:rsidR="00AC5588">
        <w:lastRenderedPageBreak/>
        <w:t>o</w:t>
      </w:r>
      <w:r w:rsidR="00E84DD7">
        <w:t> </w:t>
      </w:r>
      <w:r w:rsidR="00AC5588">
        <w:t>jednotné přepravní kontrole s DPP, s přihlédnutím k potřebným specifickým úpravám</w:t>
      </w:r>
      <w:r w:rsidR="00FE4FC6">
        <w:t xml:space="preserve"> včetně salda nákladů a výnosů z takto zajišťované přepravní kontroly započitatelných jako ONS.</w:t>
      </w:r>
      <w:r w:rsidR="00190084">
        <w:t xml:space="preserve"> </w:t>
      </w:r>
    </w:p>
    <w:p w14:paraId="27CC6870" w14:textId="77777777" w:rsidR="00A81E8F" w:rsidRPr="00176ECE" w:rsidRDefault="00A81E8F">
      <w:pPr>
        <w:pStyle w:val="Odstavec1"/>
        <w:numPr>
          <w:ilvl w:val="1"/>
          <w:numId w:val="13"/>
        </w:numPr>
        <w:tabs>
          <w:tab w:val="clear" w:pos="644"/>
        </w:tabs>
        <w:ind w:left="567" w:hanging="567"/>
      </w:pPr>
      <w:r w:rsidRPr="00220322">
        <w:t>Dopravce je povinen u</w:t>
      </w:r>
      <w:r w:rsidR="00220322">
        <w:t xml:space="preserve">zavřít na dobu určitou </w:t>
      </w:r>
      <w:r w:rsidR="00082DF0">
        <w:t>S</w:t>
      </w:r>
      <w:r w:rsidR="00220322">
        <w:t xml:space="preserve">mlouvu </w:t>
      </w:r>
      <w:r w:rsidR="00454538" w:rsidRPr="00220322">
        <w:t xml:space="preserve">MOS </w:t>
      </w:r>
      <w:r w:rsidRPr="00220322">
        <w:t xml:space="preserve">nezbytnou pro fungování systému PID v oblasti odbavování cestujících. Vzor </w:t>
      </w:r>
      <w:r w:rsidR="00082DF0">
        <w:t>S</w:t>
      </w:r>
      <w:r w:rsidRPr="00220322">
        <w:t xml:space="preserve">mlouvy </w:t>
      </w:r>
      <w:r w:rsidR="00220322">
        <w:t xml:space="preserve">MOS </w:t>
      </w:r>
      <w:r w:rsidRPr="00220322">
        <w:t xml:space="preserve">je </w:t>
      </w:r>
      <w:r w:rsidRPr="001E47A1">
        <w:t>uveden v příloze č. 17 této</w:t>
      </w:r>
      <w:r w:rsidRPr="00220322">
        <w:t xml:space="preserve"> </w:t>
      </w:r>
      <w:r w:rsidR="00082DF0">
        <w:t>S</w:t>
      </w:r>
      <w:r w:rsidRPr="00220322">
        <w:t xml:space="preserve">mlouvy. Dopravce je povinen mít uzavřenou </w:t>
      </w:r>
      <w:r w:rsidR="00F6775F">
        <w:t>S</w:t>
      </w:r>
      <w:r w:rsidRPr="00220322">
        <w:t xml:space="preserve">mlouvu </w:t>
      </w:r>
      <w:r w:rsidR="00C67E17">
        <w:t xml:space="preserve">MOS </w:t>
      </w:r>
      <w:r w:rsidRPr="00220322">
        <w:t xml:space="preserve">po celou dobu trvání této </w:t>
      </w:r>
      <w:r w:rsidR="00F6775F">
        <w:t>S</w:t>
      </w:r>
      <w:r w:rsidRPr="00220322">
        <w:t xml:space="preserve">mlouvy </w:t>
      </w:r>
      <w:r w:rsidR="00BB0C4C">
        <w:t xml:space="preserve">z důvodu </w:t>
      </w:r>
      <w:r w:rsidR="00C14923">
        <w:t xml:space="preserve">zajištění </w:t>
      </w:r>
      <w:r w:rsidR="00E0331E">
        <w:t>o</w:t>
      </w:r>
      <w:r w:rsidR="00BB0C4C">
        <w:t>dbavování cestuj</w:t>
      </w:r>
      <w:r w:rsidR="00E0331E">
        <w:t>í</w:t>
      </w:r>
      <w:r w:rsidR="00BB0C4C">
        <w:t>cích a ochrany jejich osobních údajů</w:t>
      </w:r>
      <w:r w:rsidRPr="00220322">
        <w:t xml:space="preserve">. Má-li </w:t>
      </w:r>
      <w:r w:rsidR="00643B44" w:rsidRPr="00E8726C">
        <w:t>D</w:t>
      </w:r>
      <w:r w:rsidRPr="00E8726C">
        <w:t xml:space="preserve">opravce </w:t>
      </w:r>
      <w:r w:rsidR="00A9710F">
        <w:t>S</w:t>
      </w:r>
      <w:r w:rsidRPr="00E8726C">
        <w:t xml:space="preserve">mlouvu </w:t>
      </w:r>
      <w:r w:rsidR="00C14923" w:rsidRPr="00E8726C">
        <w:t xml:space="preserve">MOS </w:t>
      </w:r>
      <w:r w:rsidRPr="00176ECE">
        <w:t>uz</w:t>
      </w:r>
      <w:r w:rsidR="0060443F" w:rsidRPr="00176ECE">
        <w:t xml:space="preserve">avřenou z důvodu plnění jiných </w:t>
      </w:r>
      <w:r w:rsidRPr="00176ECE">
        <w:t xml:space="preserve">VS v systému PID pro konkrétní období, je povinnost uzavření </w:t>
      </w:r>
      <w:r w:rsidR="00A9710F">
        <w:t>S</w:t>
      </w:r>
      <w:r w:rsidRPr="00176ECE">
        <w:t xml:space="preserve">mlouvy </w:t>
      </w:r>
      <w:r w:rsidR="00220322" w:rsidRPr="00176ECE">
        <w:t xml:space="preserve">MOS </w:t>
      </w:r>
      <w:r w:rsidRPr="00176ECE">
        <w:t>splněna.</w:t>
      </w:r>
    </w:p>
    <w:p w14:paraId="67CF52D9" w14:textId="0C44D40B" w:rsidR="008C2F5B" w:rsidRPr="00D4013C" w:rsidRDefault="008C2F5B">
      <w:pPr>
        <w:pStyle w:val="Odstavec1"/>
        <w:numPr>
          <w:ilvl w:val="1"/>
          <w:numId w:val="13"/>
        </w:numPr>
        <w:tabs>
          <w:tab w:val="clear" w:pos="644"/>
        </w:tabs>
        <w:ind w:left="567" w:hanging="567"/>
      </w:pPr>
      <w:r w:rsidRPr="00D4013C">
        <w:t xml:space="preserve">Dopravce je povinen zajistit si </w:t>
      </w:r>
      <w:r w:rsidR="00F60132" w:rsidRPr="00D4013C">
        <w:t xml:space="preserve">nejpozději od Zahájení provozu a dále </w:t>
      </w:r>
      <w:r w:rsidR="00566EB8" w:rsidRPr="00D4013C">
        <w:t xml:space="preserve">po </w:t>
      </w:r>
      <w:r w:rsidRPr="00D4013C">
        <w:t xml:space="preserve">dobu trvání této </w:t>
      </w:r>
      <w:r w:rsidR="00082DF0" w:rsidRPr="00D4013C">
        <w:t>S</w:t>
      </w:r>
      <w:r w:rsidRPr="00D4013C">
        <w:t>mlouvy využívání zastávkových zařízení</w:t>
      </w:r>
      <w:r w:rsidR="00F35BF1">
        <w:t xml:space="preserve">. </w:t>
      </w:r>
      <w:r w:rsidR="00EB71F3" w:rsidRPr="008B585B">
        <w:t>Dopravce je povinen zajistit si nejpozději od Zahájení provozu a dále po dobu trvání této Smlouvy využívání zastávkových zařízení a</w:t>
      </w:r>
      <w:r w:rsidR="00E84DD7">
        <w:t> </w:t>
      </w:r>
      <w:r w:rsidR="00EB71F3" w:rsidRPr="008B585B">
        <w:t>autobusových nádrží/terminálů. Organizátoři poskytnou Dopravci při plnění povinnosti dle přechozí věty součinnost, nikoli však dříve než od 1.1.2024</w:t>
      </w:r>
      <w:r w:rsidR="00EB71F3">
        <w:t>.</w:t>
      </w:r>
      <w:r w:rsidR="004009AC" w:rsidRPr="00D4013C" w:rsidDel="004009AC">
        <w:rPr>
          <w:rStyle w:val="Odkaznakoment"/>
        </w:rPr>
        <w:t xml:space="preserve"> </w:t>
      </w:r>
      <w:r w:rsidR="00C36219" w:rsidRPr="00D4013C">
        <w:t>Náklady budou Dopravci uhrazeny jako NZA.</w:t>
      </w:r>
    </w:p>
    <w:p w14:paraId="17AA3796" w14:textId="78C95FF2" w:rsidR="007F19B8" w:rsidRPr="007F19B8" w:rsidRDefault="00EB71F3">
      <w:pPr>
        <w:pStyle w:val="Odstavec1"/>
        <w:numPr>
          <w:ilvl w:val="1"/>
          <w:numId w:val="13"/>
        </w:numPr>
        <w:tabs>
          <w:tab w:val="clear" w:pos="644"/>
        </w:tabs>
        <w:ind w:left="567" w:hanging="567"/>
      </w:pPr>
      <w:r>
        <w:t>Neobsazeno</w:t>
      </w:r>
      <w:r w:rsidR="007E4584" w:rsidRPr="007F19B8">
        <w:t>.</w:t>
      </w:r>
      <w:r w:rsidR="007F19B8" w:rsidRPr="007F19B8">
        <w:t xml:space="preserve"> </w:t>
      </w:r>
    </w:p>
    <w:p w14:paraId="7823266B" w14:textId="2D08D46D" w:rsidR="00A81E8F" w:rsidRDefault="00A81E8F">
      <w:pPr>
        <w:pStyle w:val="Odstavec1"/>
        <w:numPr>
          <w:ilvl w:val="1"/>
          <w:numId w:val="13"/>
        </w:numPr>
        <w:tabs>
          <w:tab w:val="clear" w:pos="644"/>
        </w:tabs>
        <w:ind w:left="567" w:hanging="567"/>
      </w:pPr>
      <w:r>
        <w:t xml:space="preserve">Dopravce souhlasí, že bude akceptovat případné změny smluv uvedených </w:t>
      </w:r>
      <w:r w:rsidRPr="00403154">
        <w:t>v odst</w:t>
      </w:r>
      <w:r w:rsidR="00403154" w:rsidRPr="00403154">
        <w:t>avcích</w:t>
      </w:r>
      <w:r w:rsidRPr="00403154">
        <w:t xml:space="preserve"> 3 až </w:t>
      </w:r>
      <w:r w:rsidR="00D519EE">
        <w:t xml:space="preserve">7 </w:t>
      </w:r>
      <w:r>
        <w:t xml:space="preserve">tohoto článku po dobu trvání </w:t>
      </w:r>
      <w:r w:rsidR="00403154">
        <w:t xml:space="preserve">této </w:t>
      </w:r>
      <w:r w:rsidR="00F00365">
        <w:t>S</w:t>
      </w:r>
      <w:r>
        <w:t>mlouvy za podmínky, že změny smluv budou v souladu s právními předpisy a s poctivým obchodním stykem.</w:t>
      </w:r>
      <w:r w:rsidR="00643B44">
        <w:t xml:space="preserve"> Tyto změny mohou nastat zejména</w:t>
      </w:r>
      <w:r w:rsidR="008574C8">
        <w:t>,</w:t>
      </w:r>
      <w:r w:rsidR="00643B44">
        <w:t xml:space="preserve"> nikoli však výlučně</w:t>
      </w:r>
      <w:r w:rsidR="008574C8">
        <w:t>,</w:t>
      </w:r>
      <w:r w:rsidR="00643B44">
        <w:t xml:space="preserve"> v souvislosti se systémovými změnami, které nelze ve vzorových smlouvách platných k zahájen</w:t>
      </w:r>
      <w:r w:rsidR="008574C8">
        <w:t>í</w:t>
      </w:r>
      <w:r w:rsidR="00643B44">
        <w:t xml:space="preserve"> </w:t>
      </w:r>
      <w:r w:rsidR="008574C8">
        <w:t>Z</w:t>
      </w:r>
      <w:r w:rsidR="00643B44">
        <w:t xml:space="preserve">adávacího řízení </w:t>
      </w:r>
      <w:r w:rsidR="00CE10D4">
        <w:t>zcela odhadnout</w:t>
      </w:r>
      <w:r w:rsidR="00643B44">
        <w:t>.</w:t>
      </w:r>
      <w:r w:rsidR="00013597">
        <w:t xml:space="preserve"> V případě rozhodnutí HMP a </w:t>
      </w:r>
      <w:proofErr w:type="spellStart"/>
      <w:r w:rsidR="00013597">
        <w:t>SčK</w:t>
      </w:r>
      <w:proofErr w:type="spellEnd"/>
      <w:r w:rsidR="00013597">
        <w:t xml:space="preserve"> vytvořit </w:t>
      </w:r>
      <w:r w:rsidR="00564A98">
        <w:t>S</w:t>
      </w:r>
      <w:r w:rsidR="00013597">
        <w:t>polečného organizátora, budou stávající smlouvy s ROPID a IDSK nahrazeny konsolidovanou smlouvou, která bude obsahovat</w:t>
      </w:r>
      <w:r w:rsidR="002C7D5B">
        <w:t xml:space="preserve"> služby </w:t>
      </w:r>
      <w:r w:rsidR="00564A98">
        <w:t>S</w:t>
      </w:r>
      <w:r w:rsidR="002C7D5B">
        <w:t>polečného organizátora a</w:t>
      </w:r>
      <w:r w:rsidR="00E84DD7">
        <w:t> </w:t>
      </w:r>
      <w:r w:rsidR="002C7D5B">
        <w:t xml:space="preserve">konsolidované platby za tyto služby, které budou započteny do CDV shodně jako by se jednalo o služby rozdělené pro oba </w:t>
      </w:r>
      <w:r w:rsidR="00564A98">
        <w:t>O</w:t>
      </w:r>
      <w:r w:rsidR="002C7D5B">
        <w:t xml:space="preserve">rganizátory. </w:t>
      </w:r>
      <w:r w:rsidR="00643B44">
        <w:t>Pokud změny</w:t>
      </w:r>
      <w:r w:rsidR="002C7D5B">
        <w:t xml:space="preserve"> smluv uvedené v tomto článku</w:t>
      </w:r>
      <w:r w:rsidR="00643B44">
        <w:t xml:space="preserve"> vyvolají </w:t>
      </w:r>
      <w:r w:rsidR="000C3386">
        <w:t>opodstatněné</w:t>
      </w:r>
      <w:r w:rsidR="00CE10D4">
        <w:t xml:space="preserve"> </w:t>
      </w:r>
      <w:r w:rsidR="00643B44">
        <w:t>zvýšení ekonomicky racionálně vynaložených nákladů Dopravce</w:t>
      </w:r>
      <w:r w:rsidR="008574C8">
        <w:t>,</w:t>
      </w:r>
      <w:r w:rsidR="00643B44">
        <w:t xml:space="preserve"> budou Objednatelem kompenzovány v rámci ONS.</w:t>
      </w:r>
    </w:p>
    <w:p w14:paraId="7785C829" w14:textId="77777777" w:rsidR="009F5E18" w:rsidRDefault="00A81E8F" w:rsidP="000B3135">
      <w:pPr>
        <w:pStyle w:val="slo"/>
        <w:keepNext/>
        <w:spacing w:before="360"/>
        <w:ind w:left="567"/>
      </w:pPr>
      <w:r>
        <w:t xml:space="preserve">Článek </w:t>
      </w:r>
      <w:r w:rsidR="006772CD">
        <w:t>X</w:t>
      </w:r>
      <w:r w:rsidR="005652D8">
        <w:t>I</w:t>
      </w:r>
      <w:r w:rsidR="005B0A64">
        <w:t>I</w:t>
      </w:r>
    </w:p>
    <w:p w14:paraId="625CBF4F" w14:textId="77777777" w:rsidR="006B0763" w:rsidRDefault="00EE713D" w:rsidP="000B3135">
      <w:pPr>
        <w:pStyle w:val="slo"/>
        <w:keepNext/>
        <w:spacing w:before="0" w:after="120"/>
        <w:ind w:left="567"/>
      </w:pPr>
      <w:proofErr w:type="spellStart"/>
      <w:r>
        <w:t>Předrealizační</w:t>
      </w:r>
      <w:proofErr w:type="spellEnd"/>
      <w:r>
        <w:t xml:space="preserve"> období</w:t>
      </w:r>
      <w:r w:rsidR="006B0763">
        <w:t xml:space="preserve">  </w:t>
      </w:r>
    </w:p>
    <w:p w14:paraId="1B2421A1" w14:textId="3610433D" w:rsidR="003419AD" w:rsidRDefault="003419AD">
      <w:pPr>
        <w:pStyle w:val="Odstavec1"/>
        <w:numPr>
          <w:ilvl w:val="1"/>
          <w:numId w:val="14"/>
        </w:numPr>
        <w:tabs>
          <w:tab w:val="clear" w:pos="644"/>
        </w:tabs>
        <w:ind w:left="567" w:hanging="567"/>
      </w:pPr>
      <w:r>
        <w:t>Dopravce je povinen pře</w:t>
      </w:r>
      <w:r w:rsidR="009A52EA">
        <w:t>dat</w:t>
      </w:r>
      <w:r>
        <w:t xml:space="preserve"> Objednateli </w:t>
      </w:r>
      <w:r w:rsidR="00402A1E">
        <w:t xml:space="preserve">nejpozději do 15 kalendářních dnů po </w:t>
      </w:r>
      <w:r w:rsidR="00F34968">
        <w:t xml:space="preserve">účinnosti </w:t>
      </w:r>
      <w:r w:rsidR="00402A1E">
        <w:t>této Smlouvy</w:t>
      </w:r>
      <w:r>
        <w:t xml:space="preserve"> </w:t>
      </w:r>
      <w:r w:rsidR="00402A1E">
        <w:t>harmonogram Mobilizační fáze přípravy smlouvy</w:t>
      </w:r>
      <w:r w:rsidR="009A52EA">
        <w:t xml:space="preserve"> v </w:t>
      </w:r>
      <w:proofErr w:type="spellStart"/>
      <w:r w:rsidR="009A52EA">
        <w:t>Předrealizačním</w:t>
      </w:r>
      <w:proofErr w:type="spellEnd"/>
      <w:r w:rsidR="009A52EA">
        <w:t xml:space="preserve"> období</w:t>
      </w:r>
      <w:r w:rsidR="00D0332F">
        <w:t>. Z</w:t>
      </w:r>
      <w:r w:rsidR="00E84DD7">
        <w:t> </w:t>
      </w:r>
      <w:r w:rsidR="00D0332F">
        <w:t>harmonogramu</w:t>
      </w:r>
      <w:r w:rsidR="00402A1E">
        <w:t xml:space="preserve"> </w:t>
      </w:r>
      <w:r w:rsidR="009A52EA">
        <w:t xml:space="preserve">musí </w:t>
      </w:r>
      <w:r w:rsidR="00402A1E">
        <w:t xml:space="preserve">vyplývat, že Dopravce bude </w:t>
      </w:r>
      <w:r w:rsidR="00F34968">
        <w:t xml:space="preserve">ke dni </w:t>
      </w:r>
      <w:r w:rsidR="00402A1E">
        <w:t xml:space="preserve">Zahájení provozu </w:t>
      </w:r>
      <w:r w:rsidR="00F34968">
        <w:t xml:space="preserve">schopen </w:t>
      </w:r>
      <w:r w:rsidR="00402A1E">
        <w:t xml:space="preserve">poskytovat Veřejné služby v souladu s touto Smlouvou, zejména že bude </w:t>
      </w:r>
      <w:r w:rsidR="00F34968">
        <w:t xml:space="preserve">ke dni </w:t>
      </w:r>
      <w:r w:rsidR="00F13B76">
        <w:t xml:space="preserve">Zahájení provozu </w:t>
      </w:r>
      <w:r w:rsidR="00F34968">
        <w:t xml:space="preserve">schopen </w:t>
      </w:r>
      <w:r w:rsidR="00F13B76">
        <w:t>splnit povinnosti stanovené v</w:t>
      </w:r>
      <w:r w:rsidR="00402A1E">
        <w:t xml:space="preserve"> § 8 odst. </w:t>
      </w:r>
      <w:r w:rsidR="00F13B76">
        <w:t>3</w:t>
      </w:r>
      <w:r w:rsidR="00402A1E">
        <w:t xml:space="preserve"> </w:t>
      </w:r>
      <w:r w:rsidR="00F13B76">
        <w:t xml:space="preserve">ZVS, tj. že bude mít licenci a schválený jízdní řád, bude mít </w:t>
      </w:r>
      <w:r w:rsidR="00402A1E">
        <w:t>zajištěna vozidla, personál a technické zázemí nezbytné pro provozování veřejných služeb v přepravě cestujících podle schváleného jízdního řádu</w:t>
      </w:r>
      <w:r w:rsidR="00F13B76">
        <w:t>, bude způsobilý zajistit poskytování souhrnu činností uložených zákonem o silniční dopravě a bude splňovat standardy kvality a bezpečnosti dopravy, včetně standardů pro přepravu osob s omezenou schopností pohybu a orientace.</w:t>
      </w:r>
      <w:r w:rsidR="00C27141">
        <w:t xml:space="preserve"> Z harmonogramu bude dále vyplývat, že Dopravce bude mít ke dni Zahájení provozu vozidla potřebná pro plnění této Smlouvy vybavena odbavovacím a informačním systémem s řádně ukončeným procesem certifikace. </w:t>
      </w:r>
      <w:r w:rsidR="00BF572F">
        <w:t>Struktura a</w:t>
      </w:r>
      <w:r w:rsidR="00E84DD7">
        <w:t> </w:t>
      </w:r>
      <w:r w:rsidR="00BF572F">
        <w:t>jednotlivé milníky jsou stanoveny v příloze č. 22 této Smlouvy</w:t>
      </w:r>
      <w:r w:rsidR="008D7CF5">
        <w:t xml:space="preserve"> včetně smluvních pokut</w:t>
      </w:r>
      <w:r w:rsidR="00BF572F">
        <w:t xml:space="preserve">. Dopravce je povinen zpracovat svůj harmonogram tak, aby obsahoval </w:t>
      </w:r>
      <w:r w:rsidR="001C6C56">
        <w:t xml:space="preserve">nejméně </w:t>
      </w:r>
      <w:r w:rsidR="00BF572F">
        <w:t>milníky stanovené v příloze č. 22 této Smlouvy a aby tyto milníky časově dodržel.</w:t>
      </w:r>
      <w:r w:rsidR="001C6C56">
        <w:t xml:space="preserve"> Dopravce je oprávněn, a v případě, že by došlo k nedodržení Dopravcem stanovený</w:t>
      </w:r>
      <w:r w:rsidR="008D7CF5">
        <w:t>ch</w:t>
      </w:r>
      <w:r w:rsidR="001C6C56">
        <w:t xml:space="preserve"> termínů,</w:t>
      </w:r>
      <w:r w:rsidR="008D7CF5">
        <w:t xml:space="preserve"> také povinen,</w:t>
      </w:r>
      <w:r w:rsidR="001C6C56">
        <w:t xml:space="preserve"> ak</w:t>
      </w:r>
      <w:r w:rsidR="000B262E">
        <w:t>tualizovat</w:t>
      </w:r>
      <w:r w:rsidR="008D7CF5">
        <w:t xml:space="preserve"> harmonogram</w:t>
      </w:r>
      <w:r w:rsidR="000B262E">
        <w:t xml:space="preserve"> podle skutečného průběhu </w:t>
      </w:r>
      <w:proofErr w:type="spellStart"/>
      <w:r w:rsidR="000B262E">
        <w:t>Předrealizačního</w:t>
      </w:r>
      <w:proofErr w:type="spellEnd"/>
      <w:r w:rsidR="000B262E">
        <w:t xml:space="preserve"> období, vždy však tak, aby dodržel milníky stanovené v příloze č. 22 této Smlouvy.</w:t>
      </w:r>
      <w:r w:rsidR="005424EE">
        <w:t xml:space="preserve"> </w:t>
      </w:r>
      <w:r w:rsidR="00CF1BF6">
        <w:t xml:space="preserve">Aktualizovaný harmonogram </w:t>
      </w:r>
      <w:r w:rsidR="00F2346C">
        <w:t xml:space="preserve">Dopravce </w:t>
      </w:r>
      <w:r w:rsidR="00AA4A4A">
        <w:t xml:space="preserve">bezodkladně </w:t>
      </w:r>
      <w:r w:rsidR="00F2346C">
        <w:t xml:space="preserve">písemně oznámí Objednateli prostřednictvím datové schránky. </w:t>
      </w:r>
      <w:r w:rsidR="005424EE">
        <w:t>Objednatel si zároveň vyhrazuje s ohledem na své kapacity posunout milníky stanovené v příloze č. 22 této Smlouvy</w:t>
      </w:r>
      <w:r w:rsidR="009014B8">
        <w:t xml:space="preserve"> v čase dál (směrem k Zahájení provozu), nedohodnou</w:t>
      </w:r>
      <w:r w:rsidR="00D06C15">
        <w:noBreakHyphen/>
      </w:r>
      <w:r w:rsidR="009014B8">
        <w:t xml:space="preserve">li </w:t>
      </w:r>
      <w:r w:rsidR="009014B8">
        <w:lastRenderedPageBreak/>
        <w:t>se smluvní strany jinak.</w:t>
      </w:r>
      <w:r w:rsidR="00F2346C">
        <w:t xml:space="preserve"> Pokud Objednatel </w:t>
      </w:r>
      <w:r w:rsidR="00540FCF">
        <w:t xml:space="preserve">podle předchozí věty posune milník stanovený v příloze č. 22 této Smlouvy, </w:t>
      </w:r>
      <w:r w:rsidR="00AA4A4A">
        <w:t xml:space="preserve">bezodkladně </w:t>
      </w:r>
      <w:r w:rsidR="00540FCF">
        <w:t>písemně oznámí tuto skutečnost Dopravci prostřednictvím datové schránky</w:t>
      </w:r>
      <w:r w:rsidR="005005EC">
        <w:t>; smluvní pokuta se v takovém případě vztahuje na posunutý milník</w:t>
      </w:r>
      <w:r w:rsidR="00540FCF">
        <w:t>.</w:t>
      </w:r>
    </w:p>
    <w:p w14:paraId="542ACE7E" w14:textId="2824A539" w:rsidR="00CE59F4" w:rsidRDefault="002464AC">
      <w:pPr>
        <w:pStyle w:val="Odstavec1"/>
        <w:numPr>
          <w:ilvl w:val="1"/>
          <w:numId w:val="14"/>
        </w:numPr>
        <w:tabs>
          <w:tab w:val="clear" w:pos="644"/>
        </w:tabs>
        <w:ind w:left="567" w:hanging="567"/>
      </w:pPr>
      <w:r>
        <w:t>O</w:t>
      </w:r>
      <w:r w:rsidR="006D349F">
        <w:t xml:space="preserve">bjednatel je oprávněn pro </w:t>
      </w:r>
      <w:proofErr w:type="spellStart"/>
      <w:r w:rsidR="006D349F">
        <w:t>Předrealizační</w:t>
      </w:r>
      <w:proofErr w:type="spellEnd"/>
      <w:r w:rsidR="006D349F">
        <w:t xml:space="preserve"> období stanovit kontrolní </w:t>
      </w:r>
      <w:r w:rsidR="006D349F" w:rsidRPr="004A5F7B">
        <w:t xml:space="preserve">dny v rozsahu </w:t>
      </w:r>
      <w:r w:rsidR="004A5F7B" w:rsidRPr="004A5F7B">
        <w:t xml:space="preserve">minimálně jeden kontrolní den za dva měsíce v období více než 180 dní před Zahájením provozu </w:t>
      </w:r>
      <w:r w:rsidR="001F2092" w:rsidRPr="004A5F7B">
        <w:t>a</w:t>
      </w:r>
      <w:r w:rsidR="00E84DD7">
        <w:t> </w:t>
      </w:r>
      <w:r w:rsidR="001F2092" w:rsidRPr="004A5F7B">
        <w:t>minimálně</w:t>
      </w:r>
      <w:r w:rsidR="004A5F7B" w:rsidRPr="004A5F7B">
        <w:t xml:space="preserve"> jeden kontrolní den měsíčně v období 180 dní před Zahájením provozu</w:t>
      </w:r>
      <w:r w:rsidR="006D349F" w:rsidRPr="004A5F7B">
        <w:t>, aby mohl průběžně kontrolovat</w:t>
      </w:r>
      <w:r w:rsidR="006D349F">
        <w:t xml:space="preserve"> připravenost Dopravce na </w:t>
      </w:r>
      <w:r w:rsidR="00CE59F4">
        <w:t>Z</w:t>
      </w:r>
      <w:r w:rsidR="006D349F">
        <w:t>ahájení provozu.</w:t>
      </w:r>
      <w:r w:rsidR="009A52EA">
        <w:t xml:space="preserve"> Kontrolní dny stanoví ROPID a IDSK v návaznosti na předložený harmonogram do 15 kalendářních dnů po jeho obdržení a oznámí je písemně Dopravci</w:t>
      </w:r>
      <w:r w:rsidR="00141348">
        <w:t>.</w:t>
      </w:r>
    </w:p>
    <w:p w14:paraId="094089AC" w14:textId="4B4779B0" w:rsidR="006B0763" w:rsidRDefault="00CE59F4">
      <w:pPr>
        <w:pStyle w:val="Odstavec1"/>
        <w:numPr>
          <w:ilvl w:val="1"/>
          <w:numId w:val="14"/>
        </w:numPr>
        <w:tabs>
          <w:tab w:val="clear" w:pos="644"/>
        </w:tabs>
        <w:ind w:left="567" w:hanging="567"/>
      </w:pPr>
      <w:r>
        <w:t>Dopravce je povinen informovat Objednatele průběžně o postupu přípravy</w:t>
      </w:r>
      <w:r w:rsidR="00945547">
        <w:t xml:space="preserve"> na Zahájení provozu</w:t>
      </w:r>
      <w:r w:rsidR="00E63738">
        <w:t>, zejména o postupu při zajištění dostatečného počtu vozidel, řidičů a</w:t>
      </w:r>
      <w:r w:rsidR="00E874E4">
        <w:t xml:space="preserve"> zajištění </w:t>
      </w:r>
      <w:r w:rsidR="00E63738">
        <w:t>odbavovací</w:t>
      </w:r>
      <w:r w:rsidR="00E874E4">
        <w:t>ho</w:t>
      </w:r>
      <w:r w:rsidR="00E63738">
        <w:t xml:space="preserve"> a informační</w:t>
      </w:r>
      <w:r w:rsidR="00E874E4">
        <w:t>ho</w:t>
      </w:r>
      <w:r w:rsidR="00E63738">
        <w:t xml:space="preserve"> systém</w:t>
      </w:r>
      <w:r w:rsidR="00E874E4">
        <w:t>u. Dopravce je povinen informovat Objednatele</w:t>
      </w:r>
      <w:r w:rsidR="00945547">
        <w:t xml:space="preserve"> o</w:t>
      </w:r>
      <w:r w:rsidR="00E84DD7">
        <w:t> </w:t>
      </w:r>
      <w:r w:rsidR="00945547">
        <w:t>dosažení významných milníků</w:t>
      </w:r>
      <w:r w:rsidR="00B5057E">
        <w:t xml:space="preserve"> přípravy na Zahájení provozu</w:t>
      </w:r>
      <w:r>
        <w:t xml:space="preserve"> a na vyžádání Objednatele umožnit Objednateli kontrolu připravenosti Dopravce</w:t>
      </w:r>
      <w:r w:rsidR="004D7D25">
        <w:t xml:space="preserve"> nad rámec kontrolních dnů dle odst. 2 tohoto článku</w:t>
      </w:r>
      <w:r>
        <w:t>.</w:t>
      </w:r>
      <w:r w:rsidR="003419AD">
        <w:t xml:space="preserve"> Objednatel bude při kontrole postupovat tak, aby nepřiměřeně nezatěžoval běžný provoz Dopravce.</w:t>
      </w:r>
    </w:p>
    <w:p w14:paraId="0BEE536B" w14:textId="77777777" w:rsidR="009249D9" w:rsidRDefault="009249D9">
      <w:pPr>
        <w:pStyle w:val="slo"/>
        <w:keepNext/>
        <w:numPr>
          <w:ilvl w:val="0"/>
          <w:numId w:val="9"/>
        </w:numPr>
        <w:tabs>
          <w:tab w:val="clear" w:pos="720"/>
        </w:tabs>
        <w:spacing w:before="360"/>
        <w:ind w:left="567" w:firstLine="0"/>
      </w:pPr>
      <w:r>
        <w:t>Článek XI</w:t>
      </w:r>
      <w:r w:rsidR="008161D7">
        <w:t>I</w:t>
      </w:r>
      <w:r>
        <w:t>I</w:t>
      </w:r>
    </w:p>
    <w:p w14:paraId="5102F1BB" w14:textId="77777777" w:rsidR="00A81E8F" w:rsidRDefault="00C61A92">
      <w:pPr>
        <w:pStyle w:val="lnekIbezsla"/>
        <w:keepNext/>
        <w:numPr>
          <w:ilvl w:val="0"/>
          <w:numId w:val="9"/>
        </w:numPr>
        <w:tabs>
          <w:tab w:val="clear" w:pos="720"/>
        </w:tabs>
        <w:spacing w:before="0"/>
        <w:ind w:left="567" w:firstLine="0"/>
      </w:pPr>
      <w:r>
        <w:t xml:space="preserve">Další povinnosti Dopravce </w:t>
      </w:r>
      <w:r w:rsidR="00A81E8F">
        <w:t xml:space="preserve"> </w:t>
      </w:r>
    </w:p>
    <w:p w14:paraId="7900862C" w14:textId="77777777" w:rsidR="00A81E8F" w:rsidRDefault="00A81E8F">
      <w:pPr>
        <w:pStyle w:val="Odstavec1"/>
        <w:numPr>
          <w:ilvl w:val="1"/>
          <w:numId w:val="15"/>
        </w:numPr>
        <w:tabs>
          <w:tab w:val="clear" w:pos="644"/>
        </w:tabs>
        <w:ind w:left="567" w:hanging="567"/>
      </w:pPr>
      <w:r>
        <w:t>Dopravce se zavazuje dodržovat Standard</w:t>
      </w:r>
      <w:r w:rsidR="00111993">
        <w:t>y</w:t>
      </w:r>
      <w:r>
        <w:t xml:space="preserve"> kvality PID</w:t>
      </w:r>
      <w:r w:rsidR="00C61A92" w:rsidRPr="00C61A92">
        <w:t xml:space="preserve"> </w:t>
      </w:r>
      <w:r w:rsidR="00C61A92">
        <w:t>vč. všech návazných příloh</w:t>
      </w:r>
      <w:r>
        <w:t>, kter</w:t>
      </w:r>
      <w:r w:rsidR="00111993">
        <w:t>é</w:t>
      </w:r>
      <w:r>
        <w:t xml:space="preserve"> </w:t>
      </w:r>
      <w:r w:rsidR="00111993">
        <w:t xml:space="preserve">jsou </w:t>
      </w:r>
      <w:r>
        <w:t>uveden</w:t>
      </w:r>
      <w:r w:rsidR="00111993">
        <w:t>y</w:t>
      </w:r>
      <w:r>
        <w:t xml:space="preserve"> </w:t>
      </w:r>
      <w:r w:rsidRPr="002A738B">
        <w:t>v příloze č. 10</w:t>
      </w:r>
      <w:r w:rsidR="00B17124" w:rsidRPr="00D42E30">
        <w:t xml:space="preserve"> této </w:t>
      </w:r>
      <w:r w:rsidR="00503653">
        <w:t>S</w:t>
      </w:r>
      <w:r w:rsidR="00503653" w:rsidRPr="00D42E30">
        <w:t>mlouvy</w:t>
      </w:r>
      <w:r w:rsidR="00503653" w:rsidRPr="00503653">
        <w:t xml:space="preserve"> </w:t>
      </w:r>
      <w:r w:rsidR="00503653">
        <w:t xml:space="preserve">a dále v přílohách č. 10a, </w:t>
      </w:r>
      <w:proofErr w:type="gramStart"/>
      <w:r w:rsidR="00503653">
        <w:t>10b</w:t>
      </w:r>
      <w:proofErr w:type="gramEnd"/>
      <w:r w:rsidR="00503653">
        <w:t xml:space="preserve"> (jsou-li pro tento svazek </w:t>
      </w:r>
      <w:r w:rsidR="00824AE5">
        <w:t>L</w:t>
      </w:r>
      <w:r w:rsidR="00503653">
        <w:t>inek zavedeny</w:t>
      </w:r>
      <w:r w:rsidR="00B43610">
        <w:t>)</w:t>
      </w:r>
      <w:r w:rsidR="00BE6853">
        <w:t>.</w:t>
      </w:r>
      <w:r w:rsidR="00B17124" w:rsidRPr="00D42E30">
        <w:t xml:space="preserve"> </w:t>
      </w:r>
      <w:r w:rsidR="00134774">
        <w:t>O</w:t>
      </w:r>
      <w:r w:rsidR="00B17124" w:rsidRPr="00D42E30">
        <w:t xml:space="preserve">bjednatel </w:t>
      </w:r>
      <w:r w:rsidRPr="00D42E30">
        <w:t>si vyhrazuje právo změnit Standard</w:t>
      </w:r>
      <w:r w:rsidR="00111993" w:rsidRPr="009D5376">
        <w:t>y</w:t>
      </w:r>
      <w:r w:rsidRPr="0038178C">
        <w:t xml:space="preserve"> kvality PID s účinností</w:t>
      </w:r>
      <w:r>
        <w:t xml:space="preserve"> od data vyhlášení, zejména ve vazbě na změnu právních předpisů</w:t>
      </w:r>
      <w:r w:rsidR="00B17124">
        <w:t xml:space="preserve"> nebo rozhodnutí příslušných orgánů</w:t>
      </w:r>
      <w:r w:rsidR="00BE6853">
        <w:t>. P</w:t>
      </w:r>
      <w:r>
        <w:t>ok</w:t>
      </w:r>
      <w:r w:rsidR="00B17124">
        <w:t xml:space="preserve">ud </w:t>
      </w:r>
      <w:r w:rsidR="00134774">
        <w:t>D</w:t>
      </w:r>
      <w:r w:rsidR="00B17124">
        <w:t xml:space="preserve">opravce prokáže </w:t>
      </w:r>
      <w:r w:rsidR="00134774">
        <w:t>O</w:t>
      </w:r>
      <w:r w:rsidR="00B17124">
        <w:t>bjednateli</w:t>
      </w:r>
      <w:r>
        <w:t xml:space="preserve">, že změna </w:t>
      </w:r>
      <w:r w:rsidR="00C61A92">
        <w:t xml:space="preserve">Standardů </w:t>
      </w:r>
      <w:r>
        <w:t xml:space="preserve">kvality vyvolá nebo zvýší náklady </w:t>
      </w:r>
      <w:r w:rsidR="00134774">
        <w:t>D</w:t>
      </w:r>
      <w:r>
        <w:t xml:space="preserve">opravce, </w:t>
      </w:r>
      <w:r w:rsidR="00B17124">
        <w:t>dohodl</w:t>
      </w:r>
      <w:r w:rsidR="005D7DE6">
        <w:t>y</w:t>
      </w:r>
      <w:r w:rsidR="00B17124">
        <w:t xml:space="preserve"> se smluvní strany, že </w:t>
      </w:r>
      <w:r>
        <w:t xml:space="preserve">takové náklady </w:t>
      </w:r>
      <w:r w:rsidR="00503653">
        <w:t xml:space="preserve">v ekonomicky racionálně vynaložené výši </w:t>
      </w:r>
      <w:r>
        <w:t xml:space="preserve">považují za </w:t>
      </w:r>
      <w:r w:rsidR="00B17124">
        <w:t xml:space="preserve">ONS </w:t>
      </w:r>
      <w:r w:rsidR="005E5BEC">
        <w:t xml:space="preserve">a budou předmětem </w:t>
      </w:r>
      <w:r w:rsidR="00B21978">
        <w:t>K</w:t>
      </w:r>
      <w:r w:rsidR="005E5BEC">
        <w:t>ompenzace v doložené výši</w:t>
      </w:r>
      <w:r w:rsidR="00030CB2">
        <w:t xml:space="preserve">; </w:t>
      </w:r>
      <w:r w:rsidR="00134774">
        <w:t>O</w:t>
      </w:r>
      <w:r w:rsidR="00030CB2">
        <w:t>bjednatel však takto uhradí pouze nezbytně nutné náklady vynaložené s péčí řádného hospodáře</w:t>
      </w:r>
      <w:r w:rsidR="005E5BEC">
        <w:t>.</w:t>
      </w:r>
      <w:r w:rsidR="00030CB2" w:rsidDel="00030CB2">
        <w:t xml:space="preserve"> </w:t>
      </w:r>
    </w:p>
    <w:p w14:paraId="24282DC3" w14:textId="77777777" w:rsidR="00A81E8F" w:rsidRDefault="00A81E8F">
      <w:pPr>
        <w:pStyle w:val="Odstavec1"/>
        <w:numPr>
          <w:ilvl w:val="1"/>
          <w:numId w:val="15"/>
        </w:numPr>
        <w:tabs>
          <w:tab w:val="clear" w:pos="644"/>
        </w:tabs>
        <w:ind w:left="567" w:hanging="567"/>
      </w:pPr>
      <w:r>
        <w:t xml:space="preserve">Dopravce se zavazuje dodržovat podmínky stanovené pro přepravu na </w:t>
      </w:r>
      <w:r w:rsidR="00ED44DB">
        <w:t>L</w:t>
      </w:r>
      <w:r>
        <w:t>inkách PID a řádné vedení denních záznamů o výkonu.</w:t>
      </w:r>
      <w:r w:rsidR="00FC61FE">
        <w:t xml:space="preserve"> </w:t>
      </w:r>
      <w:r>
        <w:t xml:space="preserve">Dopravce se zavazuje zabezpečit, aby se jeho řidiči chovali k cestujícím s maximální vstřícností a poskytovali účinnou pomoc </w:t>
      </w:r>
      <w:r w:rsidR="00C61A92">
        <w:t xml:space="preserve">pověřeným osobám provozní kontroly Objednatele a pověřeným osobám </w:t>
      </w:r>
      <w:r>
        <w:t>přepravní kontroly.</w:t>
      </w:r>
    </w:p>
    <w:p w14:paraId="34705B58" w14:textId="77777777" w:rsidR="00A81E8F" w:rsidRDefault="00A81E8F">
      <w:pPr>
        <w:pStyle w:val="Odstavec1"/>
        <w:numPr>
          <w:ilvl w:val="1"/>
          <w:numId w:val="15"/>
        </w:numPr>
        <w:tabs>
          <w:tab w:val="clear" w:pos="644"/>
        </w:tabs>
        <w:ind w:left="567" w:hanging="567"/>
      </w:pPr>
      <w:r>
        <w:t>Dopravce se zavazuje poskytovat cestujícím informace o provozu a jízdních řádech PID</w:t>
      </w:r>
      <w:r w:rsidR="001A79D6">
        <w:t>, tarifní informace a informace o SPP</w:t>
      </w:r>
      <w:r w:rsidR="005F45C1">
        <w:t xml:space="preserve"> PID</w:t>
      </w:r>
      <w:r>
        <w:t>.</w:t>
      </w:r>
    </w:p>
    <w:p w14:paraId="556D2013" w14:textId="77777777" w:rsidR="00A81E8F" w:rsidRDefault="00A81E8F">
      <w:pPr>
        <w:pStyle w:val="Odstavec1"/>
        <w:numPr>
          <w:ilvl w:val="1"/>
          <w:numId w:val="15"/>
        </w:numPr>
        <w:tabs>
          <w:tab w:val="clear" w:pos="644"/>
        </w:tabs>
        <w:ind w:left="567" w:hanging="567"/>
      </w:pPr>
      <w:r>
        <w:t xml:space="preserve">Dopravce se zavazuje zabezpečit, aby jeho řidiči dodržovali stanovené podmínky pro provoz PID včetně předpisů pro likvidaci nehod a škod. </w:t>
      </w:r>
    </w:p>
    <w:p w14:paraId="56746253" w14:textId="77777777" w:rsidR="00A81E8F" w:rsidRDefault="00A81E8F">
      <w:pPr>
        <w:pStyle w:val="Odstavec1"/>
        <w:numPr>
          <w:ilvl w:val="1"/>
          <w:numId w:val="15"/>
        </w:numPr>
        <w:tabs>
          <w:tab w:val="clear" w:pos="644"/>
        </w:tabs>
        <w:ind w:left="567" w:hanging="567"/>
      </w:pPr>
      <w:r>
        <w:t xml:space="preserve">Dopravce se zavazuje </w:t>
      </w:r>
      <w:r w:rsidR="00614F60">
        <w:t>poskytovat potřebnou součinnost při řešení</w:t>
      </w:r>
      <w:r>
        <w:t xml:space="preserve"> vešker</w:t>
      </w:r>
      <w:r w:rsidR="00614F60">
        <w:t>ých</w:t>
      </w:r>
      <w:r>
        <w:t xml:space="preserve"> škod vznikl</w:t>
      </w:r>
      <w:r w:rsidR="00614F60">
        <w:t>ých</w:t>
      </w:r>
      <w:r>
        <w:t xml:space="preserve"> v souvislosti s jeho činností</w:t>
      </w:r>
      <w:r w:rsidR="00614F60">
        <w:t xml:space="preserve"> a zároveň se zavazuje takovou škodu nahradit v rozsahu, v jakém za ni odpovídá</w:t>
      </w:r>
      <w:r>
        <w:t>.</w:t>
      </w:r>
    </w:p>
    <w:p w14:paraId="49ECF9CC" w14:textId="77777777" w:rsidR="003B54A4" w:rsidRPr="003B54A4" w:rsidRDefault="003B54A4">
      <w:pPr>
        <w:pStyle w:val="Odstavec1"/>
        <w:numPr>
          <w:ilvl w:val="1"/>
          <w:numId w:val="15"/>
        </w:numPr>
        <w:tabs>
          <w:tab w:val="clear" w:pos="644"/>
        </w:tabs>
        <w:ind w:left="567" w:hanging="567"/>
      </w:pPr>
      <w:r w:rsidRPr="003B54A4">
        <w:t xml:space="preserve">Dopravce se zavazuje zadávat vypravení autobusů prostřednictvím aplikace </w:t>
      </w:r>
      <w:proofErr w:type="spellStart"/>
      <w:r w:rsidRPr="003B54A4">
        <w:t>MPVDesktop</w:t>
      </w:r>
      <w:proofErr w:type="spellEnd"/>
      <w:r w:rsidRPr="003B54A4">
        <w:t xml:space="preserve"> nejpozději do výjezdu prvního spoje každého provozního dne. Všechny mimořádnosti mající vliv na pravidelnost dopravy (výpadky, zpoždění nad 30 minut, neprůjezdnost komunikace či vyčerpání kapacity na spoji) je </w:t>
      </w:r>
      <w:r w:rsidR="00134774">
        <w:t>D</w:t>
      </w:r>
      <w:r w:rsidRPr="003B54A4">
        <w:t xml:space="preserve">opravce povinen nahlásit dispečinku </w:t>
      </w:r>
      <w:r w:rsidR="00266204">
        <w:t>PID</w:t>
      </w:r>
      <w:r w:rsidR="00266204" w:rsidRPr="003B54A4">
        <w:t xml:space="preserve"> </w:t>
      </w:r>
      <w:r w:rsidRPr="003B54A4">
        <w:t xml:space="preserve">telefonicky nebo prostřednictvím aplikace </w:t>
      </w:r>
      <w:proofErr w:type="spellStart"/>
      <w:r w:rsidRPr="003B54A4">
        <w:t>MPVDesktop</w:t>
      </w:r>
      <w:proofErr w:type="spellEnd"/>
      <w:r w:rsidRPr="003B54A4">
        <w:t xml:space="preserve"> neprodleně po vzniku události. Zároveň je </w:t>
      </w:r>
      <w:r w:rsidR="00E01341">
        <w:t>D</w:t>
      </w:r>
      <w:r w:rsidRPr="003B54A4">
        <w:t xml:space="preserve">opravce povinen uskutečnit zápis (evidenci) všech mimořádností a provozních změn (výpadků včetně jejich kategorizace, záměn vozidel a zdůvodnění zpoždění spoje z výchozí zastávky nad 5 minut) do aplikace </w:t>
      </w:r>
      <w:proofErr w:type="spellStart"/>
      <w:r w:rsidRPr="003B54A4">
        <w:t>MPVDesktop</w:t>
      </w:r>
      <w:proofErr w:type="spellEnd"/>
      <w:r w:rsidRPr="003B54A4">
        <w:t xml:space="preserve"> do 9:00 hod. následujícího pracovního dne a v případě dodatečně objednaných operativních posílení spojů na </w:t>
      </w:r>
      <w:r w:rsidR="00731E8E">
        <w:t>L</w:t>
      </w:r>
      <w:r w:rsidRPr="003B54A4">
        <w:t xml:space="preserve">ince </w:t>
      </w:r>
      <w:r w:rsidRPr="004E6018">
        <w:t xml:space="preserve">dle čl. III odst. </w:t>
      </w:r>
      <w:r w:rsidR="00874656" w:rsidRPr="004E6018">
        <w:t xml:space="preserve">14 </w:t>
      </w:r>
      <w:r w:rsidRPr="004E6018">
        <w:t xml:space="preserve">této </w:t>
      </w:r>
      <w:r w:rsidR="00F00365" w:rsidRPr="004E6018">
        <w:t>S</w:t>
      </w:r>
      <w:r w:rsidRPr="004E6018">
        <w:t>mlouvy</w:t>
      </w:r>
      <w:r w:rsidRPr="003B54A4">
        <w:t xml:space="preserve"> </w:t>
      </w:r>
      <w:r w:rsidRPr="003B54A4">
        <w:lastRenderedPageBreak/>
        <w:t xml:space="preserve">nejpozději do času výjezdu posilového spoje. Aplikaci </w:t>
      </w:r>
      <w:proofErr w:type="spellStart"/>
      <w:r w:rsidRPr="003B54A4">
        <w:t>MPVDesktop</w:t>
      </w:r>
      <w:proofErr w:type="spellEnd"/>
      <w:r w:rsidRPr="003B54A4">
        <w:t xml:space="preserve">, jejímž prostřednictvím lze do </w:t>
      </w:r>
      <w:proofErr w:type="spellStart"/>
      <w:r w:rsidRPr="003B54A4">
        <w:t>MPVnet</w:t>
      </w:r>
      <w:proofErr w:type="spellEnd"/>
      <w:r w:rsidRPr="003B54A4">
        <w:t xml:space="preserve"> podávat příslušná hlášení, a přístupové údaje k ní dodá </w:t>
      </w:r>
      <w:r w:rsidR="00134774">
        <w:t>O</w:t>
      </w:r>
      <w:r w:rsidRPr="003B54A4">
        <w:t xml:space="preserve">bjednatel </w:t>
      </w:r>
      <w:r w:rsidR="00134774">
        <w:t>D</w:t>
      </w:r>
      <w:r w:rsidRPr="003B54A4">
        <w:t xml:space="preserve">opravci na vyžádání. Přihlašovací adresa </w:t>
      </w:r>
      <w:r w:rsidRPr="00330507">
        <w:t xml:space="preserve">je uvedena v </w:t>
      </w:r>
      <w:r w:rsidR="000E4271" w:rsidRPr="00330507">
        <w:t>příloze</w:t>
      </w:r>
      <w:r w:rsidR="000E4271">
        <w:t xml:space="preserve"> </w:t>
      </w:r>
      <w:r w:rsidR="006E78F8">
        <w:t xml:space="preserve">č. 21 </w:t>
      </w:r>
      <w:r w:rsidRPr="003B54A4">
        <w:t xml:space="preserve">této </w:t>
      </w:r>
      <w:r w:rsidR="00961D3A">
        <w:t>S</w:t>
      </w:r>
      <w:r w:rsidRPr="003B54A4">
        <w:t xml:space="preserve">mlouvy. </w:t>
      </w:r>
    </w:p>
    <w:p w14:paraId="2337D350" w14:textId="77777777" w:rsidR="00A81E8F" w:rsidRDefault="00A81E8F">
      <w:pPr>
        <w:pStyle w:val="Odstavec1"/>
        <w:numPr>
          <w:ilvl w:val="1"/>
          <w:numId w:val="15"/>
        </w:numPr>
        <w:tabs>
          <w:tab w:val="clear" w:pos="644"/>
        </w:tabs>
        <w:ind w:left="567" w:hanging="567"/>
      </w:pPr>
      <w:r>
        <w:t xml:space="preserve">Dopravce se zavazuje informovat </w:t>
      </w:r>
      <w:r w:rsidR="00134774">
        <w:t>O</w:t>
      </w:r>
      <w:r>
        <w:t xml:space="preserve">bjednatele o způsobu řešení stížností cestujících v případě, že mu byly postoupeny </w:t>
      </w:r>
      <w:r w:rsidR="00134774">
        <w:t>O</w:t>
      </w:r>
      <w:r>
        <w:t xml:space="preserve">bjednatelem k přímému vyřízení. Objednatel může rozhodnout, že odpověď na stížnost vypracuje sám, v takovém případě je </w:t>
      </w:r>
      <w:r w:rsidR="00134774">
        <w:t>D</w:t>
      </w:r>
      <w:r>
        <w:t xml:space="preserve">opravce povinen </w:t>
      </w:r>
      <w:r w:rsidR="00134774">
        <w:t>O</w:t>
      </w:r>
      <w:r>
        <w:t xml:space="preserve">bjednateli poskytnout veškerou nezbytnou součinnost pro vypracování odpovědi, zejména poskytnout </w:t>
      </w:r>
      <w:r w:rsidR="00134774">
        <w:t>O</w:t>
      </w:r>
      <w:r>
        <w:t xml:space="preserve">bjednateli jím vyžádané podklady. Lhůta na zpracování požadovaných podkladů </w:t>
      </w:r>
      <w:r w:rsidR="00134774">
        <w:t>D</w:t>
      </w:r>
      <w:r>
        <w:t xml:space="preserve">opravcem je </w:t>
      </w:r>
      <w:r w:rsidR="00CA3A62">
        <w:t>O</w:t>
      </w:r>
      <w:r>
        <w:t xml:space="preserve">bjednatelem </w:t>
      </w:r>
      <w:r w:rsidR="00C4797E">
        <w:t xml:space="preserve">stanovena na </w:t>
      </w:r>
      <w:r w:rsidR="00316C5B">
        <w:t xml:space="preserve">14 kalendářních </w:t>
      </w:r>
      <w:r w:rsidR="00C4797E">
        <w:t>dnů</w:t>
      </w:r>
      <w:r w:rsidR="00055545">
        <w:t xml:space="preserve"> od doručení výzvy ke zpracování </w:t>
      </w:r>
      <w:r w:rsidR="00134774">
        <w:t>O</w:t>
      </w:r>
      <w:r w:rsidR="00055545">
        <w:t xml:space="preserve">bjednatelem </w:t>
      </w:r>
      <w:r w:rsidR="00134774">
        <w:t>D</w:t>
      </w:r>
      <w:r w:rsidR="00055545">
        <w:t>opravci</w:t>
      </w:r>
      <w:r w:rsidR="00C25BBD">
        <w:t>. V</w:t>
      </w:r>
      <w:r w:rsidR="00C4797E">
        <w:t xml:space="preserve"> případě dotazů v režimu </w:t>
      </w:r>
      <w:proofErr w:type="spellStart"/>
      <w:r w:rsidR="00C25BBD">
        <w:t>InfZ</w:t>
      </w:r>
      <w:proofErr w:type="spellEnd"/>
      <w:r w:rsidR="00C4797E">
        <w:t xml:space="preserve"> je </w:t>
      </w:r>
      <w:r w:rsidR="00134774">
        <w:t>O</w:t>
      </w:r>
      <w:r w:rsidR="00C4797E">
        <w:t>bjednatel oprávněn lhůtu zkrátit na 3 pracovní dny.</w:t>
      </w:r>
    </w:p>
    <w:p w14:paraId="2FB2737D" w14:textId="77777777" w:rsidR="00A81E8F" w:rsidRDefault="00A81E8F">
      <w:pPr>
        <w:pStyle w:val="Odstavec1"/>
        <w:numPr>
          <w:ilvl w:val="1"/>
          <w:numId w:val="15"/>
        </w:numPr>
        <w:tabs>
          <w:tab w:val="clear" w:pos="644"/>
        </w:tabs>
        <w:ind w:left="567" w:hanging="567"/>
      </w:pPr>
      <w:r>
        <w:t xml:space="preserve">Dopravce se zavazuje zabezpečit parkování a odstavování autobusů v době před a po výkonu předepsaném jízdním řádem a soukromých vozidel </w:t>
      </w:r>
      <w:r w:rsidR="00134774">
        <w:t>zaměstnanců D</w:t>
      </w:r>
      <w:r>
        <w:t>opravce mimo obratiště, výstupní, nástupní a nácestné zastávky PID, pokud se s majitelem (správcem) pozemku nedohodne jinak.</w:t>
      </w:r>
    </w:p>
    <w:p w14:paraId="6C054A90" w14:textId="77777777" w:rsidR="00A81E8F" w:rsidRDefault="00A81E8F">
      <w:pPr>
        <w:pStyle w:val="Odstavec1"/>
        <w:numPr>
          <w:ilvl w:val="1"/>
          <w:numId w:val="15"/>
        </w:numPr>
        <w:tabs>
          <w:tab w:val="clear" w:pos="644"/>
        </w:tabs>
        <w:ind w:left="567" w:hanging="567"/>
      </w:pPr>
      <w:r>
        <w:t xml:space="preserve">Dopravce se </w:t>
      </w:r>
      <w:r w:rsidR="00F14C9D">
        <w:t xml:space="preserve">zavazuje </w:t>
      </w:r>
      <w:bookmarkStart w:id="7" w:name="_Hlk84885920"/>
      <w:r w:rsidR="00F14C9D">
        <w:t xml:space="preserve">zajistit provoz dispečinku </w:t>
      </w:r>
      <w:bookmarkEnd w:id="7"/>
      <w:r w:rsidR="00F14C9D">
        <w:t xml:space="preserve">Dopravce v době provozu </w:t>
      </w:r>
      <w:r w:rsidR="00ED44DB">
        <w:t>L</w:t>
      </w:r>
      <w:r w:rsidR="00F14C9D">
        <w:t xml:space="preserve">inky </w:t>
      </w:r>
      <w:r>
        <w:t xml:space="preserve">a průběžně informovat </w:t>
      </w:r>
      <w:r w:rsidR="00134774">
        <w:t>O</w:t>
      </w:r>
      <w:r>
        <w:t xml:space="preserve">bjednatele o aktuálně </w:t>
      </w:r>
      <w:r w:rsidR="00F14C9D">
        <w:t xml:space="preserve">platných kontaktech </w:t>
      </w:r>
      <w:r>
        <w:t xml:space="preserve">pro spojení s dispečinkem </w:t>
      </w:r>
      <w:r w:rsidR="00134774">
        <w:t>D</w:t>
      </w:r>
      <w:r>
        <w:t>opravce</w:t>
      </w:r>
      <w:r w:rsidR="00F14C9D">
        <w:t xml:space="preserve"> (alespoň v rozsahu údajů dle </w:t>
      </w:r>
      <w:r w:rsidR="000B4A37">
        <w:t>p</w:t>
      </w:r>
      <w:r w:rsidR="00F14C9D" w:rsidRPr="004E6018">
        <w:t>řílohy č. 2</w:t>
      </w:r>
      <w:r w:rsidR="00CB3604" w:rsidRPr="004E6018">
        <w:t>1</w:t>
      </w:r>
      <w:r w:rsidR="00F14C9D">
        <w:t xml:space="preserve"> Seznam kontaktů smluvních stran)</w:t>
      </w:r>
      <w:r>
        <w:t>.</w:t>
      </w:r>
    </w:p>
    <w:p w14:paraId="220A7372" w14:textId="77777777" w:rsidR="00A81E8F" w:rsidRDefault="00A81E8F">
      <w:pPr>
        <w:pStyle w:val="Odstavec1"/>
        <w:numPr>
          <w:ilvl w:val="1"/>
          <w:numId w:val="15"/>
        </w:numPr>
        <w:tabs>
          <w:tab w:val="clear" w:pos="644"/>
        </w:tabs>
        <w:ind w:left="567" w:hanging="567"/>
      </w:pPr>
      <w:r>
        <w:t xml:space="preserve">Dopravce se zavazuje uznávat při kontrolní činnosti prováděné </w:t>
      </w:r>
      <w:r w:rsidR="00134774">
        <w:t>O</w:t>
      </w:r>
      <w:r>
        <w:t xml:space="preserve">bjednatelem jako platný jízdní doklad kontrolní průkaz pracovníků </w:t>
      </w:r>
      <w:r w:rsidR="00134774">
        <w:t>O</w:t>
      </w:r>
      <w:r>
        <w:t xml:space="preserve">bjednatele a průkaz k výkonu státního odborného dozoru podle zákona o silniční dopravě </w:t>
      </w:r>
      <w:r w:rsidR="00134774">
        <w:t xml:space="preserve">zaměstnanců </w:t>
      </w:r>
      <w:r w:rsidR="00AA0668">
        <w:t xml:space="preserve">Magistrátu </w:t>
      </w:r>
      <w:r w:rsidR="0048122E">
        <w:t>HMP</w:t>
      </w:r>
      <w:r w:rsidR="00AA0668">
        <w:t xml:space="preserve"> a v případě příměstských linek také </w:t>
      </w:r>
      <w:r w:rsidR="002F266A">
        <w:t>K</w:t>
      </w:r>
      <w:r>
        <w:t xml:space="preserve">rajského úřadu </w:t>
      </w:r>
      <w:proofErr w:type="spellStart"/>
      <w:r w:rsidR="00055545">
        <w:t>SčK</w:t>
      </w:r>
      <w:proofErr w:type="spellEnd"/>
      <w:r w:rsidR="00134774">
        <w:t xml:space="preserve"> nebo dotčených krajů, po jejichž území je případně </w:t>
      </w:r>
      <w:r w:rsidR="00ED44DB">
        <w:t>L</w:t>
      </w:r>
      <w:r w:rsidR="00134774">
        <w:t xml:space="preserve">inka PID nebo </w:t>
      </w:r>
      <w:r w:rsidR="00ED44DB">
        <w:t>L</w:t>
      </w:r>
      <w:r w:rsidR="00134774">
        <w:t>inky PID vedena/y</w:t>
      </w:r>
      <w:r>
        <w:t>.</w:t>
      </w:r>
    </w:p>
    <w:p w14:paraId="05FB9D15" w14:textId="2F5336FB" w:rsidR="0013274A" w:rsidRDefault="00A81E8F">
      <w:pPr>
        <w:pStyle w:val="Odstavec1"/>
        <w:numPr>
          <w:ilvl w:val="1"/>
          <w:numId w:val="15"/>
        </w:numPr>
        <w:tabs>
          <w:tab w:val="clear" w:pos="644"/>
        </w:tabs>
        <w:ind w:left="567" w:hanging="567"/>
      </w:pPr>
      <w:r>
        <w:t xml:space="preserve">Dopravce je povinen seznámit všechny své provozní zaměstnance s právy a povinnostmi kontrolních orgánů </w:t>
      </w:r>
      <w:r w:rsidR="00134774">
        <w:t>O</w:t>
      </w:r>
      <w:r>
        <w:t xml:space="preserve">bjednatele </w:t>
      </w:r>
      <w:r w:rsidR="00177741">
        <w:t xml:space="preserve">a </w:t>
      </w:r>
      <w:r w:rsidR="003F5DE7">
        <w:t xml:space="preserve">HMP </w:t>
      </w:r>
      <w:r>
        <w:t xml:space="preserve">a s povinností umožnit těmto orgánům provádět kontroly a na jejich vyzvání předložit platný záznam o provozu vozidla a na vyžádání také </w:t>
      </w:r>
      <w:r w:rsidR="001C5562">
        <w:t xml:space="preserve">vytisknout </w:t>
      </w:r>
      <w:r>
        <w:t>výpis jízdenek z </w:t>
      </w:r>
      <w:r w:rsidR="007B427D">
        <w:t>odbavovací</w:t>
      </w:r>
      <w:r w:rsidR="00D564D1">
        <w:t>ho</w:t>
      </w:r>
      <w:r>
        <w:t xml:space="preserve"> zařízení</w:t>
      </w:r>
      <w:r w:rsidR="001C5562" w:rsidRPr="001C5562">
        <w:t xml:space="preserve">, obsahující minimálně v záhlaví tyto údaje: datum, čas, číslo </w:t>
      </w:r>
      <w:r w:rsidR="00ED44DB">
        <w:t>L</w:t>
      </w:r>
      <w:r w:rsidR="001C5562" w:rsidRPr="001C5562">
        <w:t xml:space="preserve">inky, číslo </w:t>
      </w:r>
      <w:r w:rsidR="007B427D">
        <w:t>odbavovacího</w:t>
      </w:r>
      <w:r w:rsidR="001C5562" w:rsidRPr="001C5562">
        <w:t xml:space="preserve"> zařízení,</w:t>
      </w:r>
      <w:r w:rsidR="009A271A" w:rsidRPr="009A271A">
        <w:t xml:space="preserve"> ev</w:t>
      </w:r>
      <w:r w:rsidR="00983359">
        <w:t>idenční</w:t>
      </w:r>
      <w:r w:rsidR="009A271A" w:rsidRPr="009A271A">
        <w:t xml:space="preserve"> číslo vozidla, identifikaci řidiče</w:t>
      </w:r>
      <w:r w:rsidR="001C5562" w:rsidRPr="001C5562">
        <w:t xml:space="preserve"> a dále výčet jednotlivých vydaných jízdenek, u každé s uvedením čísla jízdenky, času vydání, ceny jízdenky, identifikace zastávky a vyznačení případného storna vydané jízdenky</w:t>
      </w:r>
      <w:r>
        <w:t>.</w:t>
      </w:r>
    </w:p>
    <w:p w14:paraId="20C5D8BE" w14:textId="77777777" w:rsidR="008C6191" w:rsidRDefault="008C6191">
      <w:pPr>
        <w:pStyle w:val="Odstavec1"/>
        <w:numPr>
          <w:ilvl w:val="1"/>
          <w:numId w:val="15"/>
        </w:numPr>
        <w:tabs>
          <w:tab w:val="clear" w:pos="644"/>
        </w:tabs>
        <w:ind w:left="567" w:hanging="567"/>
      </w:pPr>
      <w:r w:rsidRPr="008C6191">
        <w:t xml:space="preserve">Dopravce je </w:t>
      </w:r>
      <w:r w:rsidR="006F6D07">
        <w:t xml:space="preserve">dále </w:t>
      </w:r>
      <w:r w:rsidRPr="008C6191">
        <w:t>povinen:</w:t>
      </w:r>
    </w:p>
    <w:p w14:paraId="6118A7A5" w14:textId="71D1D446" w:rsidR="00654D05" w:rsidRPr="00654D05" w:rsidRDefault="00654D05">
      <w:pPr>
        <w:pStyle w:val="Odstaveca"/>
        <w:numPr>
          <w:ilvl w:val="0"/>
          <w:numId w:val="26"/>
        </w:numPr>
        <w:ind w:left="1418" w:hanging="284"/>
      </w:pPr>
      <w:r w:rsidRPr="00654D05">
        <w:t xml:space="preserve">Vést po celou dobu plnění této </w:t>
      </w:r>
      <w:r w:rsidR="00F00365">
        <w:t>S</w:t>
      </w:r>
      <w:r w:rsidRPr="00654D05">
        <w:t>mlouvy záznamy o provozu vozidla, a to v listinné podobě ve formě denního</w:t>
      </w:r>
      <w:r w:rsidR="003372E6">
        <w:t xml:space="preserve"> nebo týdenního nebo</w:t>
      </w:r>
      <w:r w:rsidRPr="00654D05">
        <w:t xml:space="preserve"> měsíčního záznamu na příslušném tiskopisu </w:t>
      </w:r>
      <w:r w:rsidR="0090366D">
        <w:t>D</w:t>
      </w:r>
      <w:r w:rsidRPr="00654D05">
        <w:t>opravce, který musí obsahovat alespoň: číslo listu záznamu, datum a</w:t>
      </w:r>
      <w:r w:rsidR="00E84DD7">
        <w:t> </w:t>
      </w:r>
      <w:r w:rsidRPr="00654D05">
        <w:t xml:space="preserve">identifikaci výkonu (kmenová </w:t>
      </w:r>
      <w:r w:rsidR="00ED44DB">
        <w:t>L</w:t>
      </w:r>
      <w:r w:rsidRPr="00654D05">
        <w:t xml:space="preserve">inka/pořadí), identifikaci vozidla (registrační značka a evidenční číslo v systému PID), identifikaci řidiče, označené místo pro záznamy provozních mimořádností a závad řidičem a označené místo pro zápis provozní kontroly. Tyto záznamy je </w:t>
      </w:r>
      <w:r w:rsidR="0090366D">
        <w:t>D</w:t>
      </w:r>
      <w:r w:rsidRPr="00654D05">
        <w:t xml:space="preserve">opravce povinen uchovávat po dobu 2 let ode dne vzniku příslušného záznamu, přičemž na požádání je povinen tyto záznamy nebo jejich určenou část předložit </w:t>
      </w:r>
      <w:r w:rsidR="0090366D">
        <w:t>O</w:t>
      </w:r>
      <w:r w:rsidRPr="00654D05">
        <w:t>bjednateli. Dopravce je povinen zajistit přítomnost platného záznamu o provozu vozidla na příslušný kalendářní den v každém vozidle nasazeném na dopravní výkon; zároveň je povinen zajistit předložení tohoto záznamu při kontrole na žádost oprávněné osoby a umožnit oprávněné osobě učinit do tohoto záznamu zápis provozní kontroly.</w:t>
      </w:r>
    </w:p>
    <w:p w14:paraId="09E44EBE" w14:textId="5E40667B" w:rsidR="0033003C" w:rsidRPr="0033003C" w:rsidRDefault="006542E2">
      <w:pPr>
        <w:pStyle w:val="Odstaveca"/>
        <w:numPr>
          <w:ilvl w:val="0"/>
          <w:numId w:val="26"/>
        </w:numPr>
        <w:ind w:left="1418" w:hanging="284"/>
      </w:pPr>
      <w:r w:rsidRPr="0040522F">
        <w:t xml:space="preserve">Nahlásit </w:t>
      </w:r>
      <w:r w:rsidR="006F0751" w:rsidRPr="0040522F">
        <w:t>O</w:t>
      </w:r>
      <w:r w:rsidRPr="0040522F">
        <w:t xml:space="preserve">bjednateli prostřednictvím </w:t>
      </w:r>
      <w:r w:rsidR="009D288A" w:rsidRPr="0040522F">
        <w:t>zprávy zaslané</w:t>
      </w:r>
      <w:r w:rsidRPr="0040522F">
        <w:t xml:space="preserve"> na </w:t>
      </w:r>
      <w:r w:rsidR="009951B9" w:rsidRPr="0040522F">
        <w:t xml:space="preserve">e-mailové </w:t>
      </w:r>
      <w:r w:rsidRPr="0040522F">
        <w:t>adresy uvedené v </w:t>
      </w:r>
      <w:r w:rsidR="000B4A37">
        <w:t>p</w:t>
      </w:r>
      <w:r w:rsidR="00CA3A62" w:rsidRPr="0040522F">
        <w:t>říloze č. 2</w:t>
      </w:r>
      <w:r w:rsidR="00C4326D" w:rsidRPr="0040522F">
        <w:t>1</w:t>
      </w:r>
      <w:r w:rsidR="00284BB8" w:rsidRPr="0040522F">
        <w:t xml:space="preserve"> </w:t>
      </w:r>
      <w:r w:rsidRPr="0040522F">
        <w:t xml:space="preserve">této </w:t>
      </w:r>
      <w:r w:rsidR="00F00365">
        <w:t>S</w:t>
      </w:r>
      <w:r w:rsidRPr="0040522F">
        <w:t>mlouvy pro zasílání dokumentů ekonomické povahy</w:t>
      </w:r>
      <w:r w:rsidR="006C6576" w:rsidRPr="0040522F">
        <w:t xml:space="preserve">, provozní povahy, technické povahy, kontrolních </w:t>
      </w:r>
      <w:r w:rsidRPr="0040522F">
        <w:t>a Koordinačního dispečinku PID každé odbavovací zařízení, vč</w:t>
      </w:r>
      <w:r w:rsidR="00284BB8" w:rsidRPr="0040522F">
        <w:t>etně</w:t>
      </w:r>
      <w:r w:rsidRPr="0040522F">
        <w:t xml:space="preserve"> jeho typu, výrobního a evidenčního čísla, a to ještě před zahájením prodeje jízdních dokladů a uskutečňování evidence tržeb z jízdného na tomto zařízení. Dopravce </w:t>
      </w:r>
      <w:r w:rsidR="00654D05" w:rsidRPr="0040522F">
        <w:t xml:space="preserve">je </w:t>
      </w:r>
      <w:r w:rsidRPr="0040522F">
        <w:t>povinen</w:t>
      </w:r>
      <w:r w:rsidR="00371A87" w:rsidRPr="0040522F">
        <w:t xml:space="preserve"> ode dne vyhlášení</w:t>
      </w:r>
      <w:r w:rsidRPr="0040522F">
        <w:t xml:space="preserve"> strpět na odbavovacích </w:t>
      </w:r>
      <w:r w:rsidRPr="0040522F">
        <w:lastRenderedPageBreak/>
        <w:t xml:space="preserve">zařízeních identifikační známky s číslem zařízení, aplikované </w:t>
      </w:r>
      <w:r w:rsidR="006F0751" w:rsidRPr="0040522F">
        <w:t>O</w:t>
      </w:r>
      <w:r w:rsidRPr="0040522F">
        <w:t>bjednatelem, a dbát o</w:t>
      </w:r>
      <w:r w:rsidR="00E84DD7">
        <w:t> </w:t>
      </w:r>
      <w:r w:rsidRPr="0040522F">
        <w:t>jejich nepoškození</w:t>
      </w:r>
      <w:r w:rsidR="0033003C">
        <w:t>. Pokud by přesto došlo k poškození identifikační známky, sepíše o tom Dopravce protokol, neprodleně informuje Objednatele (předá mu příslušný protokol s odůvodněním poškození identifikační známky</w:t>
      </w:r>
      <w:r w:rsidR="0062106B">
        <w:t xml:space="preserve"> a</w:t>
      </w:r>
      <w:r w:rsidR="00033F1E">
        <w:t xml:space="preserve"> je-li to možné kvůli charakteru poškození</w:t>
      </w:r>
      <w:r w:rsidR="0062106B">
        <w:t>,</w:t>
      </w:r>
      <w:r w:rsidR="00033F1E">
        <w:t xml:space="preserve"> tak i poškozenou identifikační známku</w:t>
      </w:r>
      <w:r w:rsidR="0033003C">
        <w:t>) a vyžádá si náhradní identifikační známku</w:t>
      </w:r>
      <w:r w:rsidRPr="0040522F">
        <w:t>.</w:t>
      </w:r>
      <w:r w:rsidR="0033003C">
        <w:t xml:space="preserve"> Náhradní identifikační známka bude zpoplatněna ve výši 1000 Kč/ks.</w:t>
      </w:r>
      <w:r w:rsidR="0033003C" w:rsidRPr="0033003C">
        <w:rPr>
          <w:rFonts w:asciiTheme="minorHAnsi" w:eastAsiaTheme="minorHAnsi" w:hAnsiTheme="minorHAnsi" w:cstheme="minorBidi"/>
          <w:color w:val="1F497D"/>
          <w:sz w:val="22"/>
          <w:szCs w:val="22"/>
          <w:lang w:eastAsia="en-US"/>
        </w:rPr>
        <w:t xml:space="preserve"> </w:t>
      </w:r>
      <w:r w:rsidR="0033003C" w:rsidRPr="0033003C">
        <w:t xml:space="preserve">Objednatel neuplatní poplatek za náhradní identifikační známku v případě obnovy vzhledem k opotřebení stářím. </w:t>
      </w:r>
    </w:p>
    <w:p w14:paraId="16AD94C9" w14:textId="15D9FCB8" w:rsidR="008C6191" w:rsidRDefault="00076EEB">
      <w:pPr>
        <w:pStyle w:val="Odstaveca"/>
        <w:numPr>
          <w:ilvl w:val="0"/>
          <w:numId w:val="26"/>
        </w:numPr>
        <w:ind w:left="1418" w:hanging="284"/>
      </w:pPr>
      <w:r>
        <w:t>Z</w:t>
      </w:r>
      <w:r w:rsidR="008C6191">
        <w:t>ajistit provoz vozidel na spojích v souladu s</w:t>
      </w:r>
      <w:r w:rsidR="006B0604">
        <w:t xml:space="preserve"> příslušným</w:t>
      </w:r>
      <w:r w:rsidR="00F31FEC">
        <w:t> jízdním řád</w:t>
      </w:r>
      <w:r w:rsidR="006B0604">
        <w:t>em</w:t>
      </w:r>
      <w:r w:rsidR="008C6191">
        <w:t xml:space="preserve">, nebrání-li tomu okolnosti, které </w:t>
      </w:r>
      <w:r w:rsidR="0090366D">
        <w:t>D</w:t>
      </w:r>
      <w:r w:rsidR="008C6191">
        <w:t>opravce</w:t>
      </w:r>
      <w:r w:rsidR="001745A4" w:rsidRPr="001745A4">
        <w:t xml:space="preserve"> </w:t>
      </w:r>
      <w:r w:rsidR="001745A4">
        <w:t>objektivně</w:t>
      </w:r>
      <w:r w:rsidR="008C6191">
        <w:t xml:space="preserve"> nemůže ovlivnit</w:t>
      </w:r>
      <w:r w:rsidR="00F31FEC">
        <w:t>.</w:t>
      </w:r>
      <w:r w:rsidR="008C6191">
        <w:t xml:space="preserve"> </w:t>
      </w:r>
      <w:r w:rsidR="00F31FEC">
        <w:t>V</w:t>
      </w:r>
      <w:r w:rsidR="008C6191">
        <w:t xml:space="preserve"> případě </w:t>
      </w:r>
      <w:r w:rsidR="00C30B7C">
        <w:t>spoje</w:t>
      </w:r>
      <w:r w:rsidR="008C6191">
        <w:t xml:space="preserve"> s</w:t>
      </w:r>
      <w:r w:rsidR="00E84DD7">
        <w:t> </w:t>
      </w:r>
      <w:r w:rsidR="008C6191">
        <w:t xml:space="preserve">usměrněným nástupem cestujících pouze předními dveřmi, </w:t>
      </w:r>
      <w:r w:rsidR="00C30B7C">
        <w:t>jehož výchozí zastávka se nachází u</w:t>
      </w:r>
      <w:r w:rsidR="008C6191">
        <w:t xml:space="preserve"> terminálu stanice metra</w:t>
      </w:r>
      <w:r w:rsidR="00022E53">
        <w:t xml:space="preserve">, </w:t>
      </w:r>
      <w:r w:rsidR="00C30B7C">
        <w:t xml:space="preserve">u </w:t>
      </w:r>
      <w:r w:rsidR="008C6191">
        <w:t>železniční stanice,</w:t>
      </w:r>
      <w:r w:rsidR="00022E53">
        <w:t xml:space="preserve"> nebo je součástí autobusového nádraží,</w:t>
      </w:r>
      <w:r w:rsidR="008C6191">
        <w:t xml:space="preserve"> je </w:t>
      </w:r>
      <w:r w:rsidR="0090366D">
        <w:t>D</w:t>
      </w:r>
      <w:r w:rsidR="00C30B7C">
        <w:t xml:space="preserve">opravce </w:t>
      </w:r>
      <w:r w:rsidR="008C6191">
        <w:t>povinen zajistit přistavení voz</w:t>
      </w:r>
      <w:r w:rsidR="00C30B7C">
        <w:t>idla</w:t>
      </w:r>
      <w:r w:rsidR="008C6191">
        <w:t xml:space="preserve"> </w:t>
      </w:r>
      <w:r w:rsidR="005E24F2">
        <w:t xml:space="preserve">s přiměřeným předstihem </w:t>
      </w:r>
      <w:r w:rsidR="008C6191">
        <w:t>až 5 min</w:t>
      </w:r>
      <w:r w:rsidR="005E24F2">
        <w:t>ut</w:t>
      </w:r>
      <w:r w:rsidR="008C6191">
        <w:t xml:space="preserve"> </w:t>
      </w:r>
      <w:r w:rsidR="005E24F2">
        <w:t>před stanoveným odjezdem</w:t>
      </w:r>
      <w:r w:rsidR="008C6191">
        <w:t xml:space="preserve">, aby s ohledem na předpokládanou frekvenci cestujících mohl být dodržen čas odjezdu z výchozí zastávky dle </w:t>
      </w:r>
      <w:r w:rsidR="00C30B7C">
        <w:t>jízdního řádu</w:t>
      </w:r>
      <w:r w:rsidR="00D70756">
        <w:t>;</w:t>
      </w:r>
      <w:r w:rsidR="008C6191">
        <w:t xml:space="preserve"> to neplatí </w:t>
      </w:r>
      <w:r w:rsidR="00D70756">
        <w:t>v rozsahu, ve kterém je takový postup</w:t>
      </w:r>
      <w:r w:rsidR="00595DDA">
        <w:t xml:space="preserve"> obj</w:t>
      </w:r>
      <w:r w:rsidR="00DE0CF6">
        <w:t>e</w:t>
      </w:r>
      <w:r w:rsidR="00595DDA">
        <w:t>ktivně</w:t>
      </w:r>
      <w:r w:rsidR="00D70756">
        <w:t xml:space="preserve"> znemožněn </w:t>
      </w:r>
      <w:r w:rsidR="008C6191">
        <w:t>v</w:t>
      </w:r>
      <w:r w:rsidR="00E84DD7">
        <w:t> </w:t>
      </w:r>
      <w:r w:rsidR="00D70756">
        <w:t>důsledku</w:t>
      </w:r>
      <w:r w:rsidR="008C6191">
        <w:t xml:space="preserve"> zpožděného příjezdu vozidla z předchozího spoje nebo čerpání povinné bezpečnostní přestávky řidiče.</w:t>
      </w:r>
    </w:p>
    <w:p w14:paraId="1C319A9E" w14:textId="77777777" w:rsidR="008C6191" w:rsidRDefault="00F059AA">
      <w:pPr>
        <w:pStyle w:val="Odstaveca"/>
        <w:numPr>
          <w:ilvl w:val="0"/>
          <w:numId w:val="26"/>
        </w:numPr>
        <w:ind w:left="1418" w:hanging="284"/>
      </w:pPr>
      <w:r>
        <w:t>Umožn</w:t>
      </w:r>
      <w:r w:rsidR="008C6191">
        <w:t xml:space="preserve">it </w:t>
      </w:r>
      <w:r>
        <w:t>cestujícím</w:t>
      </w:r>
      <w:r w:rsidR="009951B9">
        <w:t xml:space="preserve"> </w:t>
      </w:r>
      <w:r w:rsidR="008C6191">
        <w:t xml:space="preserve">přestup v místě a čase garantované návaznosti i při zpoždění přípojného spoje v rámci stanovené čekací doby, a to podle </w:t>
      </w:r>
      <w:r w:rsidR="00562263">
        <w:t>V</w:t>
      </w:r>
      <w:r w:rsidR="008C6191">
        <w:t xml:space="preserve">ozových </w:t>
      </w:r>
      <w:r>
        <w:t>jízdních řádů</w:t>
      </w:r>
      <w:r w:rsidR="008C6191">
        <w:t xml:space="preserve">, automaticky zasílaných zpráv o návaznostech z </w:t>
      </w:r>
      <w:proofErr w:type="spellStart"/>
      <w:r w:rsidR="008C6191">
        <w:t>MPV</w:t>
      </w:r>
      <w:r>
        <w:t>net</w:t>
      </w:r>
      <w:proofErr w:type="spellEnd"/>
      <w:r w:rsidR="008C6191">
        <w:t xml:space="preserve"> na palubní počítač či zprávy zadané na palubní počítač dispečinkem </w:t>
      </w:r>
      <w:r w:rsidR="00266204">
        <w:t>PID</w:t>
      </w:r>
      <w:r w:rsidR="008C6191">
        <w:t xml:space="preserve">. Zpráva z dispečinku </w:t>
      </w:r>
      <w:r w:rsidR="00266204">
        <w:t xml:space="preserve">PID </w:t>
      </w:r>
      <w:r w:rsidR="008C6191">
        <w:t xml:space="preserve">je v případě rozdílných pokynů oproti automaticky generované zprávě nebo </w:t>
      </w:r>
      <w:r w:rsidR="00C60728">
        <w:t>V</w:t>
      </w:r>
      <w:r w:rsidR="008C6191">
        <w:t xml:space="preserve">ozovému </w:t>
      </w:r>
      <w:r>
        <w:t>jízdnímu řádu</w:t>
      </w:r>
      <w:r w:rsidR="008C6191">
        <w:t xml:space="preserve"> nadřazena. V případě nemožnosti příjmu zpráv o návaznostech na palubním počítači ve vozidle (např. z důvodu poruchy) se </w:t>
      </w:r>
      <w:r w:rsidR="0090366D">
        <w:t>D</w:t>
      </w:r>
      <w:r w:rsidR="008C6191">
        <w:t xml:space="preserve">opravce nezbavuje povinnosti </w:t>
      </w:r>
      <w:r>
        <w:t xml:space="preserve">umožnit </w:t>
      </w:r>
      <w:r w:rsidR="008C6191">
        <w:t xml:space="preserve">stanovenou návaznost s přestupem cestujících, a to i aktivním zjišťováním polohy přípoje a nutnosti čekání, např. dotazem na dispečink </w:t>
      </w:r>
      <w:r w:rsidR="00266204">
        <w:t xml:space="preserve">PID </w:t>
      </w:r>
      <w:r w:rsidR="008C6191">
        <w:t>nebo s pomocí mobilní aplikace umožňující zobrazení případného zpoždění přípoje v reálném čase.</w:t>
      </w:r>
    </w:p>
    <w:p w14:paraId="360570B2" w14:textId="77777777" w:rsidR="008C6191" w:rsidRDefault="00076EEB">
      <w:pPr>
        <w:pStyle w:val="Odstaveca"/>
        <w:numPr>
          <w:ilvl w:val="0"/>
          <w:numId w:val="26"/>
        </w:numPr>
        <w:ind w:left="1418" w:hanging="284"/>
      </w:pPr>
      <w:r>
        <w:t>P</w:t>
      </w:r>
      <w:r w:rsidR="008C6191">
        <w:t xml:space="preserve">řed </w:t>
      </w:r>
      <w:r w:rsidR="00E1511C">
        <w:t>zahájením</w:t>
      </w:r>
      <w:r w:rsidR="008C6191">
        <w:t xml:space="preserve"> dopravního výkonu </w:t>
      </w:r>
      <w:r w:rsidR="00371A87">
        <w:t xml:space="preserve">v každém provozním dni </w:t>
      </w:r>
      <w:r w:rsidR="008C6191">
        <w:t>ověř</w:t>
      </w:r>
      <w:r w:rsidR="00407295">
        <w:t>it</w:t>
      </w:r>
      <w:r w:rsidR="008C6191">
        <w:t xml:space="preserve"> funkčnost </w:t>
      </w:r>
      <w:r w:rsidR="00FA0EE5">
        <w:t>odb</w:t>
      </w:r>
      <w:r w:rsidR="00E73725">
        <w:t>a</w:t>
      </w:r>
      <w:r w:rsidR="00FA0EE5">
        <w:t xml:space="preserve">vovacího zařízení </w:t>
      </w:r>
      <w:r w:rsidR="008C6191">
        <w:t xml:space="preserve">a prvků informačního systému (zejména všech vnějších linkových orientací, vnitřního informačního panelu/panelů, zobrazovače času a pásma, hlásiče zastávek) a dbát o zjištění a nahlášení případných nefunkčních prvků odbavovacího a informačního systému i během nečinné části dopravního výkonu. </w:t>
      </w:r>
    </w:p>
    <w:p w14:paraId="09C13994" w14:textId="77777777" w:rsidR="008C6191" w:rsidRPr="001C1A0D" w:rsidRDefault="00FA0EE5">
      <w:pPr>
        <w:pStyle w:val="Odstaveca"/>
        <w:numPr>
          <w:ilvl w:val="0"/>
          <w:numId w:val="26"/>
        </w:numPr>
        <w:ind w:left="1418" w:hanging="284"/>
      </w:pPr>
      <w:r>
        <w:t>Z</w:t>
      </w:r>
      <w:r w:rsidR="008C6191">
        <w:t xml:space="preserve">ajistit ve vozidle prostředky, aby v případě neoznačení správnou </w:t>
      </w:r>
      <w:r w:rsidR="00ED44DB">
        <w:t>L</w:t>
      </w:r>
      <w:r w:rsidR="008C6191">
        <w:t xml:space="preserve">inkou a cílovou zastávkou na vnější přední linkové orientaci </w:t>
      </w:r>
      <w:r w:rsidR="009D75C7">
        <w:t xml:space="preserve">(např. </w:t>
      </w:r>
      <w:r w:rsidR="008C6191">
        <w:t xml:space="preserve">z důvodu poruchy </w:t>
      </w:r>
      <w:r w:rsidR="009D75C7">
        <w:t>příslušného orientačního panelu)</w:t>
      </w:r>
      <w:r w:rsidR="009D75C7" w:rsidDel="009D75C7">
        <w:t xml:space="preserve"> </w:t>
      </w:r>
      <w:r w:rsidR="008C6191">
        <w:t xml:space="preserve">mohlo být provedeno čitelné </w:t>
      </w:r>
      <w:r w:rsidR="009D75C7">
        <w:t xml:space="preserve">a </w:t>
      </w:r>
      <w:r w:rsidR="00B734A2">
        <w:t>srozumitelná náhradní označení vozidla</w:t>
      </w:r>
      <w:r w:rsidR="008C6191">
        <w:t xml:space="preserve"> číslem </w:t>
      </w:r>
      <w:r w:rsidR="00ED44DB">
        <w:t>L</w:t>
      </w:r>
      <w:r w:rsidR="008C6191">
        <w:t xml:space="preserve">inky a cílovou zastávkou. </w:t>
      </w:r>
      <w:r w:rsidR="009D75C7">
        <w:t xml:space="preserve">Současně je </w:t>
      </w:r>
      <w:r w:rsidR="0090366D">
        <w:t>D</w:t>
      </w:r>
      <w:r w:rsidR="009D75C7">
        <w:t>opravce povinen s</w:t>
      </w:r>
      <w:r w:rsidR="008C6191">
        <w:t>eznámit provozní personál s povinností neprodleného provedení náhradního označení vozidla v</w:t>
      </w:r>
      <w:r>
        <w:t> </w:t>
      </w:r>
      <w:r w:rsidR="009D75C7">
        <w:t xml:space="preserve">takových </w:t>
      </w:r>
      <w:r w:rsidR="008C6191">
        <w:t xml:space="preserve">případech, jakož i s nutností věnovat zvýšenou pozornost a ohleduplnost při obsluze zastávek a aktivně informovat cestující na zastávce o </w:t>
      </w:r>
      <w:r w:rsidR="00731E8E">
        <w:t>L</w:t>
      </w:r>
      <w:r w:rsidR="008C6191">
        <w:t xml:space="preserve">ince a trase spoje, </w:t>
      </w:r>
      <w:r w:rsidR="008C6191" w:rsidRPr="001C1A0D">
        <w:t>pokud by</w:t>
      </w:r>
      <w:r w:rsidR="009D75C7" w:rsidRPr="001C1A0D">
        <w:t xml:space="preserve"> ze strany cestující</w:t>
      </w:r>
      <w:r w:rsidR="00B1305C" w:rsidRPr="001C1A0D">
        <w:t>c</w:t>
      </w:r>
      <w:r w:rsidR="009D75C7" w:rsidRPr="001C1A0D">
        <w:t>h</w:t>
      </w:r>
      <w:r w:rsidR="008C6191" w:rsidRPr="001C1A0D">
        <w:t xml:space="preserve"> mohlo dojít k přehlédnutí tohoto náhradního označení</w:t>
      </w:r>
      <w:r w:rsidR="006516BD" w:rsidRPr="001C1A0D">
        <w:t xml:space="preserve"> (</w:t>
      </w:r>
      <w:r w:rsidR="00B1305C" w:rsidRPr="001C1A0D">
        <w:t>např.</w:t>
      </w:r>
      <w:r w:rsidR="008C6191" w:rsidRPr="001C1A0D">
        <w:t xml:space="preserve"> za snížené viditelnosti</w:t>
      </w:r>
      <w:r w:rsidR="006516BD" w:rsidRPr="001C1A0D">
        <w:t>)</w:t>
      </w:r>
      <w:r w:rsidR="008C6191" w:rsidRPr="001C1A0D">
        <w:t xml:space="preserve">. </w:t>
      </w:r>
    </w:p>
    <w:p w14:paraId="54CA9F3B" w14:textId="0F6838EB" w:rsidR="008C6191" w:rsidRDefault="00FA0EE5">
      <w:pPr>
        <w:pStyle w:val="Odstaveca"/>
        <w:numPr>
          <w:ilvl w:val="0"/>
          <w:numId w:val="26"/>
        </w:numPr>
        <w:ind w:left="1418" w:hanging="284"/>
      </w:pPr>
      <w:r>
        <w:t>V</w:t>
      </w:r>
      <w:r w:rsidR="008C6191">
        <w:t xml:space="preserve"> případě nefunkčnosti hlášení zastávek nebo některého prvku signalizace znamení k</w:t>
      </w:r>
      <w:r w:rsidR="00E84DD7">
        <w:t> </w:t>
      </w:r>
      <w:r w:rsidR="008C6191">
        <w:t>řidiči ve vozidle zajistit obsloužení každé zastávky zastavením vozidla, bez ohledu na charakter zastávky</w:t>
      </w:r>
      <w:r>
        <w:t>.</w:t>
      </w:r>
    </w:p>
    <w:p w14:paraId="7C4B8AAC" w14:textId="6DC1CADE" w:rsidR="008C6191" w:rsidRDefault="00FA0EE5">
      <w:pPr>
        <w:pStyle w:val="Odstaveca"/>
        <w:numPr>
          <w:ilvl w:val="0"/>
          <w:numId w:val="26"/>
        </w:numPr>
        <w:ind w:left="1418" w:hanging="284"/>
      </w:pPr>
      <w:r>
        <w:t>N</w:t>
      </w:r>
      <w:r w:rsidR="008C6191">
        <w:t>epřevzít jízdné hrazené cestujícím v případě nemožnosti vydání jízdenky z</w:t>
      </w:r>
      <w:r w:rsidR="00E84DD7">
        <w:t> </w:t>
      </w:r>
      <w:r w:rsidR="00F738FC">
        <w:t>odbavovacího</w:t>
      </w:r>
      <w:r w:rsidR="008C6191">
        <w:t xml:space="preserve"> zařízení. Tímto však </w:t>
      </w:r>
      <w:r w:rsidR="00196141">
        <w:t xml:space="preserve">není </w:t>
      </w:r>
      <w:r w:rsidR="00AB2CE4">
        <w:t>dotčena</w:t>
      </w:r>
      <w:r w:rsidR="008C6191">
        <w:t xml:space="preserve"> povinnost</w:t>
      </w:r>
      <w:r w:rsidR="00AB2CE4">
        <w:t xml:space="preserve"> </w:t>
      </w:r>
      <w:r w:rsidR="00E01341">
        <w:t>D</w:t>
      </w:r>
      <w:r w:rsidR="00AB2CE4">
        <w:t>opravce</w:t>
      </w:r>
      <w:r w:rsidR="008C6191">
        <w:t xml:space="preserve"> </w:t>
      </w:r>
      <w:r w:rsidR="00AB2CE4">
        <w:t>zajistit</w:t>
      </w:r>
      <w:r w:rsidR="008C6191">
        <w:t xml:space="preserve"> </w:t>
      </w:r>
      <w:r w:rsidR="00EB0BF0">
        <w:t xml:space="preserve">ve lhůtě stanovené touto </w:t>
      </w:r>
      <w:r w:rsidR="00545111">
        <w:t>S</w:t>
      </w:r>
      <w:r w:rsidR="00EB0BF0">
        <w:t xml:space="preserve">mlouvou </w:t>
      </w:r>
      <w:r w:rsidR="008C6191">
        <w:t>oprav</w:t>
      </w:r>
      <w:r w:rsidR="00AB2CE4">
        <w:t>u</w:t>
      </w:r>
      <w:r w:rsidR="008C6191">
        <w:t xml:space="preserve"> </w:t>
      </w:r>
      <w:r w:rsidR="00F738FC">
        <w:t xml:space="preserve">odbavovacího </w:t>
      </w:r>
      <w:r w:rsidR="008C6191">
        <w:t>zařízení nebo výměn</w:t>
      </w:r>
      <w:r w:rsidR="00AB2CE4">
        <w:t>u</w:t>
      </w:r>
      <w:r w:rsidR="008C6191">
        <w:t xml:space="preserve"> vozidla, ani </w:t>
      </w:r>
      <w:r w:rsidR="00AB2CE4">
        <w:t xml:space="preserve">právo </w:t>
      </w:r>
      <w:r w:rsidR="00200F8E">
        <w:t>O</w:t>
      </w:r>
      <w:r w:rsidR="00AB2CE4">
        <w:t xml:space="preserve">bjednatele </w:t>
      </w:r>
      <w:r w:rsidR="008C6191">
        <w:t>ulož</w:t>
      </w:r>
      <w:r w:rsidR="00AB2CE4">
        <w:t xml:space="preserve">it </w:t>
      </w:r>
      <w:r w:rsidR="00545111">
        <w:t>D</w:t>
      </w:r>
      <w:r w:rsidR="00AB2CE4">
        <w:t>opravci</w:t>
      </w:r>
      <w:r w:rsidR="008C6191">
        <w:t xml:space="preserve"> postih </w:t>
      </w:r>
      <w:r w:rsidR="008C6191" w:rsidRPr="004E6018">
        <w:t xml:space="preserve">dle přílohy č. </w:t>
      </w:r>
      <w:r w:rsidR="00F738FC" w:rsidRPr="004E6018">
        <w:t>12</w:t>
      </w:r>
      <w:r w:rsidR="00F738FC">
        <w:t xml:space="preserve"> </w:t>
      </w:r>
      <w:r w:rsidR="008C6191">
        <w:t>(Sazebník postihů)</w:t>
      </w:r>
      <w:r w:rsidR="004A46F1">
        <w:t xml:space="preserve"> této </w:t>
      </w:r>
      <w:r w:rsidR="00F00365">
        <w:t>S</w:t>
      </w:r>
      <w:r w:rsidR="004A46F1">
        <w:t>mlouvy</w:t>
      </w:r>
      <w:r w:rsidR="008C6191">
        <w:t>.</w:t>
      </w:r>
    </w:p>
    <w:p w14:paraId="7913EC6E" w14:textId="4CCE3CD8" w:rsidR="008C6191" w:rsidRDefault="00FA0EE5">
      <w:pPr>
        <w:pStyle w:val="Odstaveca"/>
        <w:numPr>
          <w:ilvl w:val="0"/>
          <w:numId w:val="26"/>
        </w:numPr>
        <w:ind w:left="1418" w:hanging="284"/>
      </w:pPr>
      <w:r>
        <w:lastRenderedPageBreak/>
        <w:t>Z</w:t>
      </w:r>
      <w:r w:rsidR="008C6191">
        <w:t xml:space="preserve">ajistit minimálně 1x týdně vyzkoušení </w:t>
      </w:r>
      <w:proofErr w:type="spellStart"/>
      <w:r w:rsidR="008C6191">
        <w:t>označovačů</w:t>
      </w:r>
      <w:proofErr w:type="spellEnd"/>
      <w:r w:rsidR="008C6191">
        <w:t xml:space="preserve"> jízdenek ve vozidlech a</w:t>
      </w:r>
      <w:r w:rsidR="00E84DD7">
        <w:t> </w:t>
      </w:r>
      <w:r w:rsidR="008C6191">
        <w:t>zkontrolování správnosti a čitelnosti tisku všech údajů</w:t>
      </w:r>
      <w:r w:rsidR="00426D84">
        <w:t>, a to formou označení kontrolního lístku</w:t>
      </w:r>
      <w:r w:rsidR="008C6191">
        <w:t>. Poslední</w:t>
      </w:r>
      <w:r w:rsidR="00EB0BF0">
        <w:t xml:space="preserve"> označen</w:t>
      </w:r>
      <w:r w:rsidR="00426D84">
        <w:t>ý</w:t>
      </w:r>
      <w:r w:rsidR="008C6191">
        <w:t xml:space="preserve"> </w:t>
      </w:r>
      <w:r w:rsidRPr="00AB6CC9">
        <w:t>kontroln</w:t>
      </w:r>
      <w:r w:rsidR="00A237F4" w:rsidRPr="00AB6CC9">
        <w:t>í</w:t>
      </w:r>
      <w:r>
        <w:t xml:space="preserve"> </w:t>
      </w:r>
      <w:r w:rsidR="00426D84">
        <w:t>lístek</w:t>
      </w:r>
      <w:r w:rsidR="008C6191">
        <w:t>, ne starší než</w:t>
      </w:r>
      <w:r w:rsidR="00426D84">
        <w:t xml:space="preserve"> 1</w:t>
      </w:r>
      <w:r w:rsidR="008C6191">
        <w:t xml:space="preserve"> týden, </w:t>
      </w:r>
      <w:r w:rsidR="00A237F4">
        <w:t xml:space="preserve">je </w:t>
      </w:r>
      <w:r w:rsidR="0090366D">
        <w:t>D</w:t>
      </w:r>
      <w:r w:rsidR="00A237F4">
        <w:t xml:space="preserve">opravce povinen </w:t>
      </w:r>
      <w:r w:rsidR="008C6191">
        <w:t xml:space="preserve">ve vozidle uchovat a v případě řešení závady </w:t>
      </w:r>
      <w:proofErr w:type="spellStart"/>
      <w:r w:rsidR="008C6191">
        <w:t>označovače</w:t>
      </w:r>
      <w:proofErr w:type="spellEnd"/>
      <w:r w:rsidR="008C6191">
        <w:t xml:space="preserve"> provozní kontrolou j</w:t>
      </w:r>
      <w:r w:rsidR="00426D84">
        <w:t>ej</w:t>
      </w:r>
      <w:r w:rsidR="008C6191">
        <w:t xml:space="preserve"> na vyžádání oprávněné osoby předložit.</w:t>
      </w:r>
    </w:p>
    <w:p w14:paraId="0C623339" w14:textId="77777777" w:rsidR="008C6191" w:rsidRDefault="00566510">
      <w:pPr>
        <w:pStyle w:val="Odstaveca"/>
        <w:numPr>
          <w:ilvl w:val="0"/>
          <w:numId w:val="26"/>
        </w:numPr>
        <w:ind w:left="1418" w:hanging="284"/>
      </w:pPr>
      <w:r>
        <w:t>Z</w:t>
      </w:r>
      <w:r w:rsidR="008C6191">
        <w:t>ajistit</w:t>
      </w:r>
      <w:r w:rsidR="004914E9">
        <w:t>, aby</w:t>
      </w:r>
      <w:r w:rsidR="008C6191">
        <w:t xml:space="preserve"> vozidl</w:t>
      </w:r>
      <w:r w:rsidR="004914E9">
        <w:t>a</w:t>
      </w:r>
      <w:r w:rsidR="008C6191">
        <w:t>, která vykonávají před dopravním výkonem</w:t>
      </w:r>
      <w:r w:rsidR="0009724A">
        <w:t>,</w:t>
      </w:r>
      <w:r w:rsidR="008C6191">
        <w:t xml:space="preserve"> v rámci dopravního výkonu či po skončení dopravního výkonu jízdu bez přepravy cestujících, byla na vnějších orientacích označena k tomu vhodným způsobem (např. </w:t>
      </w:r>
      <w:r w:rsidR="004914E9">
        <w:t>„</w:t>
      </w:r>
      <w:r w:rsidR="008C6191">
        <w:t>manipulační jízda</w:t>
      </w:r>
      <w:r w:rsidR="004914E9">
        <w:t>“</w:t>
      </w:r>
      <w:r w:rsidR="008C6191">
        <w:t>)</w:t>
      </w:r>
      <w:r w:rsidR="004914E9">
        <w:t>; je zakázáno použít jakékoliv nesprávné, zavádějící, klamavé či nedůstojné označení.</w:t>
      </w:r>
    </w:p>
    <w:p w14:paraId="2E53BD8B" w14:textId="77777777" w:rsidR="00D64C39" w:rsidRDefault="00D64C39">
      <w:pPr>
        <w:pStyle w:val="Odstaveca"/>
        <w:numPr>
          <w:ilvl w:val="0"/>
          <w:numId w:val="26"/>
        </w:numPr>
        <w:ind w:left="1418" w:hanging="284"/>
      </w:pPr>
      <w:r>
        <w:t xml:space="preserve">Seznámit provozní personál se zákazem kouření uvnitř vozidel během dopravního výkonu i před výkonem (v obratištích, při přístavných jízdách a manipulačních přejezdech), přičemž veškeré ustanovení týkající se zákazu kouření (vč. výše postihu </w:t>
      </w:r>
      <w:r w:rsidRPr="004E6018">
        <w:t>v příloze č. 12</w:t>
      </w:r>
      <w:r>
        <w:t xml:space="preserve"> této </w:t>
      </w:r>
      <w:r w:rsidR="00F00365">
        <w:t>S</w:t>
      </w:r>
      <w:r>
        <w:t>mlouvy) se vztahují rovněž na používání elektronických cigaret.</w:t>
      </w:r>
    </w:p>
    <w:p w14:paraId="5D9B3AF0" w14:textId="77777777" w:rsidR="00A81E8F" w:rsidRDefault="00A81E8F">
      <w:pPr>
        <w:pStyle w:val="Odstavec1"/>
        <w:numPr>
          <w:ilvl w:val="1"/>
          <w:numId w:val="15"/>
        </w:numPr>
        <w:tabs>
          <w:tab w:val="clear" w:pos="644"/>
        </w:tabs>
        <w:ind w:left="567" w:hanging="567"/>
      </w:pPr>
      <w:r>
        <w:t>Dopravce se zavazuje uznávat při provádění průzkumu v</w:t>
      </w:r>
      <w:r w:rsidR="00CE10D4">
        <w:t xml:space="preserve">e vozidlech určených k plnění závazku Veřejné služby na základě této </w:t>
      </w:r>
      <w:r w:rsidR="00F00365">
        <w:t>S</w:t>
      </w:r>
      <w:r w:rsidR="00CE10D4">
        <w:t>mlouvy</w:t>
      </w:r>
      <w:r w:rsidR="00233818">
        <w:t xml:space="preserve"> </w:t>
      </w:r>
      <w:r>
        <w:t xml:space="preserve">„Průkaz opravňující k provádění </w:t>
      </w:r>
      <w:r w:rsidR="004A1CD9">
        <w:t xml:space="preserve">přepravního </w:t>
      </w:r>
      <w:r>
        <w:t xml:space="preserve">průzkumu“ (vzor tohoto průkazu je uveden </w:t>
      </w:r>
      <w:r w:rsidRPr="004E6018">
        <w:t>v příloze č.</w:t>
      </w:r>
      <w:r w:rsidR="002B63CE" w:rsidRPr="004E6018">
        <w:t> </w:t>
      </w:r>
      <w:r w:rsidRPr="004E6018">
        <w:t xml:space="preserve">13 této </w:t>
      </w:r>
      <w:r w:rsidR="00F00365" w:rsidRPr="004E6018">
        <w:t>S</w:t>
      </w:r>
      <w:r w:rsidRPr="004E6018">
        <w:t>mlouvy</w:t>
      </w:r>
      <w:r>
        <w:t>)</w:t>
      </w:r>
      <w:r w:rsidR="00177741">
        <w:t>,</w:t>
      </w:r>
      <w:r>
        <w:t xml:space="preserve"> popřípadě „Pověření k provádění průzkumu v autobuse“, platné pouze s občanským průkazem a formulářem k provádění průzkumu, jako platný jízdní doklad. „Pověření k provádění průzkumů v autobuse“ má vždy omezenou časovou platnost uvedenou v tomto pověření. Při předem oznámených průzkumech většího rozsahu po dobu sčítání se </w:t>
      </w:r>
      <w:r w:rsidR="0090366D">
        <w:t>D</w:t>
      </w:r>
      <w:r>
        <w:t xml:space="preserve">opravce zavazuje uznávat jako jízdní doklad pro sčítače </w:t>
      </w:r>
      <w:r w:rsidR="00177741">
        <w:t xml:space="preserve">i samotný </w:t>
      </w:r>
      <w:r>
        <w:t xml:space="preserve">sčítací formulář. Informaci pro </w:t>
      </w:r>
      <w:r w:rsidR="0090366D">
        <w:t>D</w:t>
      </w:r>
      <w:r>
        <w:t xml:space="preserve">opravce o probíhajícím průzkumu většího rozsahu poskytne </w:t>
      </w:r>
      <w:r w:rsidR="0090366D">
        <w:t>O</w:t>
      </w:r>
      <w:r>
        <w:t xml:space="preserve">bjednatel elektronickou poštou </w:t>
      </w:r>
      <w:r w:rsidR="0090366D">
        <w:t>nebo jinou formou píse</w:t>
      </w:r>
      <w:r w:rsidR="0001251B">
        <w:t>m</w:t>
      </w:r>
      <w:r w:rsidR="0090366D">
        <w:t xml:space="preserve">ného kontaktu sjednaného v této Smlouvě </w:t>
      </w:r>
      <w:r>
        <w:t xml:space="preserve">na adresu </w:t>
      </w:r>
      <w:r w:rsidRPr="00CF7606">
        <w:t xml:space="preserve">uvedenou </w:t>
      </w:r>
      <w:r w:rsidR="001252D4" w:rsidRPr="004E6018">
        <w:t>v příloze č. 2</w:t>
      </w:r>
      <w:r w:rsidR="001B03F7" w:rsidRPr="004E6018">
        <w:t>1</w:t>
      </w:r>
      <w:r w:rsidR="001252D4">
        <w:t xml:space="preserve"> této Smlouvy </w:t>
      </w:r>
      <w:r>
        <w:t xml:space="preserve">minimálně sedm dnů před zahájením kampaně. Za průzkum většího rozsahu se považuje průzkum trvající déle než dva dny v jednom týdnu. Na ostatní průzkumy nebo průzkumy realizované na žádost </w:t>
      </w:r>
      <w:r w:rsidR="0090366D">
        <w:t>D</w:t>
      </w:r>
      <w:r>
        <w:t xml:space="preserve">opravce, a to i většího rozsahu, se oznamovací povinnost </w:t>
      </w:r>
      <w:r w:rsidR="0090366D">
        <w:t>O</w:t>
      </w:r>
      <w:r>
        <w:t xml:space="preserve">bjednatele nevztahuje. </w:t>
      </w:r>
    </w:p>
    <w:p w14:paraId="2730E0EE" w14:textId="77777777" w:rsidR="008161D7" w:rsidRPr="008161D7" w:rsidRDefault="000431BE">
      <w:pPr>
        <w:pStyle w:val="Odstavec1"/>
        <w:numPr>
          <w:ilvl w:val="1"/>
          <w:numId w:val="15"/>
        </w:numPr>
        <w:tabs>
          <w:tab w:val="clear" w:pos="644"/>
        </w:tabs>
        <w:ind w:left="567" w:hanging="567"/>
      </w:pPr>
      <w:r w:rsidRPr="000431BE">
        <w:t xml:space="preserve">Dopravce se zavazuje implementovat jednotné číselníky Organizátora </w:t>
      </w:r>
      <w:r w:rsidR="004B65D2" w:rsidRPr="000431BE">
        <w:t>využívan</w:t>
      </w:r>
      <w:r w:rsidR="004B65D2">
        <w:t>é</w:t>
      </w:r>
      <w:r w:rsidR="004B65D2" w:rsidRPr="000431BE">
        <w:t xml:space="preserve"> </w:t>
      </w:r>
      <w:r w:rsidRPr="000431BE">
        <w:t>pro datové soubory jízdních řádů a pro komponenty OIS v rámci celého systému PID. Dopravce se zavazuje koordinovat s Objednatelem nákup a rozvoj odbavovacího a informačního zařízení vozidel</w:t>
      </w:r>
      <w:r w:rsidR="008161D7">
        <w:t xml:space="preserve">, proto je povinen </w:t>
      </w:r>
      <w:r w:rsidR="00E01341">
        <w:t>D</w:t>
      </w:r>
      <w:r w:rsidR="008161D7" w:rsidRPr="008161D7">
        <w:t>opravce strpět např. ověřování nových funkcionalit</w:t>
      </w:r>
      <w:r w:rsidR="008161D7">
        <w:t xml:space="preserve"> OIS</w:t>
      </w:r>
      <w:r w:rsidR="008161D7" w:rsidRPr="008161D7">
        <w:t>, musí poskytnout součinnosti při testování upgradu SW/FW pr</w:t>
      </w:r>
      <w:r w:rsidR="008161D7">
        <w:t>o zajištění bezvadné funkčnosti, je povinen vyvinout maximální</w:t>
      </w:r>
      <w:r w:rsidR="008161D7" w:rsidRPr="008161D7">
        <w:t xml:space="preserve"> součinnost při zjištění chyby, jejím hledání a např. analýze za účelem minimalizace škod</w:t>
      </w:r>
      <w:r w:rsidR="008161D7">
        <w:t>.</w:t>
      </w:r>
      <w:r w:rsidR="008161D7" w:rsidRPr="008161D7">
        <w:t xml:space="preserve"> </w:t>
      </w:r>
      <w:r w:rsidR="00244EC2">
        <w:t xml:space="preserve">Případné zvýšené </w:t>
      </w:r>
      <w:r w:rsidR="000C3386">
        <w:t>Dopravcem</w:t>
      </w:r>
      <w:r w:rsidR="00244EC2">
        <w:t xml:space="preserve"> doložené </w:t>
      </w:r>
      <w:r w:rsidR="00244EC2" w:rsidRPr="00244EC2">
        <w:t>nezbytné náklady na změnu OIS nařízenou Objednatelem</w:t>
      </w:r>
      <w:r w:rsidR="00244EC2">
        <w:t xml:space="preserve"> budou uhrazeny v rámci ONS.</w:t>
      </w:r>
    </w:p>
    <w:p w14:paraId="1931D8D7" w14:textId="0D738193" w:rsidR="00A81E8F" w:rsidRDefault="00EE441F">
      <w:pPr>
        <w:pStyle w:val="Odstavec1"/>
        <w:numPr>
          <w:ilvl w:val="1"/>
          <w:numId w:val="15"/>
        </w:numPr>
        <w:tabs>
          <w:tab w:val="clear" w:pos="644"/>
        </w:tabs>
        <w:ind w:left="567" w:hanging="567"/>
      </w:pPr>
      <w:r>
        <w:t>NEOBSAZENO</w:t>
      </w:r>
      <w:r w:rsidR="00A81E8F">
        <w:t xml:space="preserve">. </w:t>
      </w:r>
    </w:p>
    <w:p w14:paraId="2858636F" w14:textId="77777777" w:rsidR="00A81E8F" w:rsidRPr="00926041" w:rsidRDefault="00A81E8F">
      <w:pPr>
        <w:pStyle w:val="Odstavec1"/>
        <w:numPr>
          <w:ilvl w:val="1"/>
          <w:numId w:val="15"/>
        </w:numPr>
        <w:tabs>
          <w:tab w:val="clear" w:pos="644"/>
        </w:tabs>
        <w:ind w:left="567" w:hanging="567"/>
      </w:pPr>
      <w:r>
        <w:t xml:space="preserve">V případě mimořádné situace, respektive nehody dopravního prostředku, je </w:t>
      </w:r>
      <w:r w:rsidR="00E01341">
        <w:t>D</w:t>
      </w:r>
      <w:r>
        <w:t xml:space="preserve">opravce povinen zajistit na licenčně provozovaných </w:t>
      </w:r>
      <w:r w:rsidR="00ED44DB">
        <w:t>L</w:t>
      </w:r>
      <w:r>
        <w:t>inkách PID příslušná odpovídající dopravní opatření v součinnosti s </w:t>
      </w:r>
      <w:r w:rsidR="007C1385">
        <w:t xml:space="preserve">dispečinkem </w:t>
      </w:r>
      <w:r w:rsidR="00266204">
        <w:t xml:space="preserve">PID </w:t>
      </w:r>
      <w:r>
        <w:t xml:space="preserve">v závislosti na konkrétní provozní situaci. Tyto výkony se budou započítávat do plnění </w:t>
      </w:r>
      <w:r w:rsidR="00545111">
        <w:t>S</w:t>
      </w:r>
      <w:r>
        <w:t xml:space="preserve">mlouvy. Tyto výkony se považují za operativní dopravní výkon objednaný </w:t>
      </w:r>
      <w:r w:rsidR="0001251B" w:rsidRPr="00926041">
        <w:t>O</w:t>
      </w:r>
      <w:r w:rsidRPr="00926041">
        <w:t>bjednatelem dle čl</w:t>
      </w:r>
      <w:r w:rsidR="00177741" w:rsidRPr="00926041">
        <w:t>.</w:t>
      </w:r>
      <w:r w:rsidRPr="00926041">
        <w:t xml:space="preserve"> III odst. </w:t>
      </w:r>
      <w:r w:rsidR="00F52BCF" w:rsidRPr="00926041">
        <w:t>1</w:t>
      </w:r>
      <w:r w:rsidR="00926041" w:rsidRPr="00926041">
        <w:t>4</w:t>
      </w:r>
      <w:r w:rsidR="00F52BCF" w:rsidRPr="00926041">
        <w:t xml:space="preserve"> </w:t>
      </w:r>
      <w:r w:rsidRPr="00926041">
        <w:t xml:space="preserve">této </w:t>
      </w:r>
      <w:r w:rsidR="00F00365" w:rsidRPr="00926041">
        <w:t>S</w:t>
      </w:r>
      <w:r w:rsidRPr="00926041">
        <w:t>mlouvy.</w:t>
      </w:r>
    </w:p>
    <w:p w14:paraId="61EB5D0F" w14:textId="77777777" w:rsidR="00A81E8F" w:rsidRDefault="003A268D">
      <w:pPr>
        <w:pStyle w:val="Odstavec1"/>
        <w:numPr>
          <w:ilvl w:val="1"/>
          <w:numId w:val="15"/>
        </w:numPr>
        <w:tabs>
          <w:tab w:val="clear" w:pos="644"/>
        </w:tabs>
        <w:ind w:left="567" w:hanging="567"/>
      </w:pPr>
      <w:r>
        <w:t>Využití</w:t>
      </w:r>
      <w:r w:rsidR="00A81E8F">
        <w:t xml:space="preserve"> </w:t>
      </w:r>
      <w:r>
        <w:t xml:space="preserve">jakékoliv </w:t>
      </w:r>
      <w:r w:rsidR="00A81E8F">
        <w:t xml:space="preserve">plochy </w:t>
      </w:r>
      <w:r>
        <w:t xml:space="preserve">vozidel </w:t>
      </w:r>
      <w:r w:rsidR="00A81E8F">
        <w:t xml:space="preserve">určených pro </w:t>
      </w:r>
      <w:r>
        <w:t xml:space="preserve">plnění této </w:t>
      </w:r>
      <w:r w:rsidR="00545111">
        <w:t>S</w:t>
      </w:r>
      <w:r>
        <w:t>mlouvy</w:t>
      </w:r>
      <w:r w:rsidR="00A81E8F">
        <w:t xml:space="preserve"> pro reklamní účely</w:t>
      </w:r>
      <w:r w:rsidR="00F8429B">
        <w:t xml:space="preserve"> je </w:t>
      </w:r>
      <w:r>
        <w:t>možné pouze za podmínek uvedených ve</w:t>
      </w:r>
      <w:r w:rsidR="00F8429B">
        <w:t xml:space="preserve"> </w:t>
      </w:r>
      <w:r>
        <w:t>Standard</w:t>
      </w:r>
      <w:r w:rsidR="00B11A97">
        <w:t>ech</w:t>
      </w:r>
      <w:r>
        <w:t xml:space="preserve"> </w:t>
      </w:r>
      <w:r w:rsidR="00F8429B">
        <w:t>kvality</w:t>
      </w:r>
      <w:r>
        <w:t xml:space="preserve"> PID</w:t>
      </w:r>
      <w:r w:rsidR="00F8429B">
        <w:t xml:space="preserve"> </w:t>
      </w:r>
      <w:r w:rsidR="00F8429B" w:rsidRPr="004E6018">
        <w:t>v příloze č. 10</w:t>
      </w:r>
      <w:r w:rsidR="00F8429B">
        <w:t xml:space="preserve"> této </w:t>
      </w:r>
      <w:r w:rsidR="00545111">
        <w:t>S</w:t>
      </w:r>
      <w:r w:rsidR="00F8429B">
        <w:t>mlouvy.</w:t>
      </w:r>
    </w:p>
    <w:p w14:paraId="1D5DEA15" w14:textId="77777777" w:rsidR="000E2035" w:rsidRDefault="000E2035">
      <w:pPr>
        <w:pStyle w:val="Odstavec1"/>
        <w:numPr>
          <w:ilvl w:val="1"/>
          <w:numId w:val="15"/>
        </w:numPr>
        <w:tabs>
          <w:tab w:val="clear" w:pos="644"/>
        </w:tabs>
        <w:ind w:left="567" w:hanging="567"/>
      </w:pPr>
      <w:r>
        <w:t xml:space="preserve">Dopravce je povinen </w:t>
      </w:r>
      <w:r w:rsidR="001F058C">
        <w:t>aktivně předcházet krácení tržeb, a to zejména důkladným a pravidelným školením všech řidičů</w:t>
      </w:r>
      <w:r w:rsidR="00F8058B">
        <w:t xml:space="preserve"> o povinnostech řádně odbavovat cestující a o negativních důsledcích neplnění této povinnosti jak pro Dopravce, tak pro řidiče. </w:t>
      </w:r>
      <w:r w:rsidR="00310168">
        <w:t>Dopravce je povinen Objednatele s dostatečným předstihem informovat o datu a místu konání</w:t>
      </w:r>
      <w:r w:rsidR="00C74C26">
        <w:t xml:space="preserve"> těchto</w:t>
      </w:r>
      <w:r w:rsidR="00310168">
        <w:t xml:space="preserve"> školení a jeho obsahu. </w:t>
      </w:r>
      <w:r w:rsidR="00F8058B">
        <w:t xml:space="preserve">Dopravce je dále povinen provádět pravidelné kontroly, že řidiči vydávají jízdní doklady. </w:t>
      </w:r>
      <w:r w:rsidR="001B68F2">
        <w:lastRenderedPageBreak/>
        <w:t>Dopravce je povinen zavést případná opatření tak, aby byl naplněn účel tohoto odstavce, kterým je zamezení krácení tržeb nevydáváním jízdních dokladů ze strany řidičů.</w:t>
      </w:r>
    </w:p>
    <w:p w14:paraId="36E9F51B" w14:textId="77777777" w:rsidR="00A81E8F" w:rsidRDefault="00A81E8F" w:rsidP="000B3135">
      <w:pPr>
        <w:pStyle w:val="slo"/>
        <w:keepNext/>
        <w:spacing w:before="360"/>
        <w:ind w:left="567"/>
      </w:pPr>
      <w:r>
        <w:t xml:space="preserve">Článek </w:t>
      </w:r>
      <w:r w:rsidR="0031247F">
        <w:t>X</w:t>
      </w:r>
      <w:r w:rsidR="005652D8">
        <w:t>I</w:t>
      </w:r>
      <w:r w:rsidR="005F17BB">
        <w:t>V</w:t>
      </w:r>
    </w:p>
    <w:p w14:paraId="486CDF9B" w14:textId="77777777" w:rsidR="00A81E8F" w:rsidRDefault="00A81E8F">
      <w:pPr>
        <w:pStyle w:val="lnekIbezsla"/>
        <w:keepNext/>
        <w:numPr>
          <w:ilvl w:val="0"/>
          <w:numId w:val="9"/>
        </w:numPr>
        <w:spacing w:before="0"/>
        <w:ind w:left="567" w:firstLine="0"/>
        <w:rPr>
          <w:bCs/>
        </w:rPr>
      </w:pPr>
      <w:r>
        <w:t>Přepravní podmínky</w:t>
      </w:r>
    </w:p>
    <w:p w14:paraId="13CB0C23" w14:textId="049941AD" w:rsidR="00A81E8F" w:rsidRPr="00FE11DD" w:rsidRDefault="00A81E8F">
      <w:pPr>
        <w:pStyle w:val="Odstavec1"/>
        <w:numPr>
          <w:ilvl w:val="1"/>
          <w:numId w:val="16"/>
        </w:numPr>
        <w:tabs>
          <w:tab w:val="clear" w:pos="644"/>
        </w:tabs>
        <w:ind w:left="567" w:hanging="567"/>
      </w:pPr>
      <w:r>
        <w:t xml:space="preserve">Na všech </w:t>
      </w:r>
      <w:r w:rsidR="00ED44DB">
        <w:t>L</w:t>
      </w:r>
      <w:r>
        <w:t xml:space="preserve">inkách provozovaných v rámci PID platí vyhláška č. 175/2000 Sb., o přepravním řádu pro veřejnou drážní a silniční osobní dopravu, platné Smluvní přepravní podmínky PID (uvedené </w:t>
      </w:r>
      <w:r w:rsidRPr="00FE11DD">
        <w:t xml:space="preserve">v příloze č. 9 této </w:t>
      </w:r>
      <w:r w:rsidR="00F00365" w:rsidRPr="00FE11DD">
        <w:t>S</w:t>
      </w:r>
      <w:r w:rsidRPr="00FE11DD">
        <w:t>mlouvy</w:t>
      </w:r>
      <w:r w:rsidRPr="00D42E30">
        <w:t xml:space="preserve"> a na </w:t>
      </w:r>
      <w:hyperlink r:id="rId12" w:history="1">
        <w:r w:rsidRPr="00FC12FD">
          <w:rPr>
            <w:rStyle w:val="Hypertextovodkaz"/>
            <w:color w:val="auto"/>
            <w:szCs w:val="22"/>
            <w:u w:val="none"/>
          </w:rPr>
          <w:t>www.pid.cz</w:t>
        </w:r>
      </w:hyperlink>
      <w:r w:rsidRPr="00D42E30">
        <w:t xml:space="preserve">) a ostatní tarifní podmínky uvedené </w:t>
      </w:r>
      <w:r w:rsidR="00A9585E" w:rsidRPr="00FE11DD">
        <w:t>v čl.</w:t>
      </w:r>
      <w:r w:rsidR="00E84DD7">
        <w:t> </w:t>
      </w:r>
      <w:r w:rsidR="0031247F" w:rsidRPr="00FE11DD">
        <w:t>X</w:t>
      </w:r>
      <w:r w:rsidR="0001251B" w:rsidRPr="00FE11DD">
        <w:t>V</w:t>
      </w:r>
      <w:r w:rsidR="0031247F" w:rsidRPr="00FE11DD">
        <w:t xml:space="preserve"> </w:t>
      </w:r>
      <w:r w:rsidRPr="00FE11DD">
        <w:t xml:space="preserve">této </w:t>
      </w:r>
      <w:r w:rsidR="00F00365" w:rsidRPr="00FE11DD">
        <w:t>S</w:t>
      </w:r>
      <w:r w:rsidRPr="00FE11DD">
        <w:t>mlouvy.</w:t>
      </w:r>
      <w:r w:rsidR="007704B6" w:rsidRPr="00FE11DD">
        <w:t xml:space="preserve"> </w:t>
      </w:r>
    </w:p>
    <w:p w14:paraId="6F9D517C" w14:textId="77777777" w:rsidR="00A81E8F" w:rsidRDefault="00A81E8F">
      <w:pPr>
        <w:pStyle w:val="Odstavec1"/>
        <w:numPr>
          <w:ilvl w:val="1"/>
          <w:numId w:val="16"/>
        </w:numPr>
        <w:tabs>
          <w:tab w:val="clear" w:pos="644"/>
        </w:tabs>
        <w:ind w:left="567" w:hanging="567"/>
      </w:pPr>
      <w:r>
        <w:t xml:space="preserve">Změny Smluvních přepravních podmínek PID nezakládají povinnost k uzavření samostatného dodatku této </w:t>
      </w:r>
      <w:r w:rsidR="00F00365">
        <w:t>S</w:t>
      </w:r>
      <w:r>
        <w:t xml:space="preserve">mlouvy, ale budou jedním ze změnových bodů prvního následujícího dodatku, pokud bude </w:t>
      </w:r>
      <w:r w:rsidR="00C25BBD">
        <w:t xml:space="preserve">uzavírán </w:t>
      </w:r>
      <w:r>
        <w:t xml:space="preserve">z jiného titulu než zde uvedeného. O změnách bude </w:t>
      </w:r>
      <w:r w:rsidR="0001251B">
        <w:t>O</w:t>
      </w:r>
      <w:r>
        <w:t xml:space="preserve">bjednatel </w:t>
      </w:r>
      <w:r w:rsidR="0001251B">
        <w:t>D</w:t>
      </w:r>
      <w:r>
        <w:t xml:space="preserve">opravce informovat zasláním příslušné změny písemně v elektronické podobě na kontaktní adresu/y </w:t>
      </w:r>
      <w:r w:rsidR="0001251B">
        <w:t>D</w:t>
      </w:r>
      <w:r>
        <w:t xml:space="preserve">opravce.  </w:t>
      </w:r>
      <w:r w:rsidR="0001251B">
        <w:t>Objednatel je oprávněn krátkodobé či přechodné úpravy Tarifu PID a SPP</w:t>
      </w:r>
      <w:r w:rsidR="005F45C1">
        <w:t xml:space="preserve"> PID</w:t>
      </w:r>
      <w:r w:rsidR="0001251B">
        <w:t xml:space="preserve">, upravit také </w:t>
      </w:r>
      <w:r w:rsidR="0012741B">
        <w:t xml:space="preserve">interním </w:t>
      </w:r>
      <w:r w:rsidR="0001251B">
        <w:t>sdělením, které vydá Organizátor</w:t>
      </w:r>
      <w:r w:rsidR="009D59C4">
        <w:t>/Organizátoři</w:t>
      </w:r>
      <w:r w:rsidR="0001251B">
        <w:t>.</w:t>
      </w:r>
    </w:p>
    <w:p w14:paraId="014BF9C9" w14:textId="77777777" w:rsidR="00A81E8F" w:rsidRDefault="00A81E8F">
      <w:pPr>
        <w:pStyle w:val="Odstavec1"/>
        <w:numPr>
          <w:ilvl w:val="1"/>
          <w:numId w:val="16"/>
        </w:numPr>
        <w:tabs>
          <w:tab w:val="clear" w:pos="644"/>
        </w:tabs>
        <w:ind w:left="567" w:hanging="567"/>
      </w:pPr>
      <w:r>
        <w:t xml:space="preserve">Přepravní kontrolu na </w:t>
      </w:r>
      <w:r w:rsidR="00ED44DB">
        <w:t>L</w:t>
      </w:r>
      <w:r>
        <w:t xml:space="preserve">inkách provozovaných v rámci PID zajišťují </w:t>
      </w:r>
      <w:r w:rsidR="002C4C9E">
        <w:t xml:space="preserve">na základě pověření upraveném v uzavřené </w:t>
      </w:r>
      <w:r w:rsidR="00267F31">
        <w:t>S</w:t>
      </w:r>
      <w:r w:rsidR="002C4C9E">
        <w:t xml:space="preserve">mlouvě o jednotné přepravní kontrole v systému PID </w:t>
      </w:r>
      <w:r>
        <w:t>oprávněné osoby D</w:t>
      </w:r>
      <w:r w:rsidR="005077CF">
        <w:t>PP</w:t>
      </w:r>
      <w:r>
        <w:t xml:space="preserve"> vybavené kontrolním odznakem a kontrolním průkazem, popřípadě další subjekty na základě </w:t>
      </w:r>
      <w:r w:rsidR="005077CF">
        <w:t xml:space="preserve">příslušné </w:t>
      </w:r>
      <w:r>
        <w:t xml:space="preserve">smlouvy a v souladu s platnými právními </w:t>
      </w:r>
      <w:r w:rsidRPr="00FE11DD">
        <w:t>předpisy</w:t>
      </w:r>
      <w:r w:rsidR="00EF6DB3" w:rsidRPr="00FE11DD">
        <w:t xml:space="preserve"> a čl. XI odst. 5</w:t>
      </w:r>
      <w:r w:rsidRPr="00FE11DD">
        <w:t>.</w:t>
      </w:r>
      <w:r>
        <w:t xml:space="preserve"> Zajištění přepravní kontroly jiným subjektem musí být předem písemně odsouhlaseno </w:t>
      </w:r>
      <w:r w:rsidR="0001251B">
        <w:t>O</w:t>
      </w:r>
      <w:r>
        <w:t>bjednatelem</w:t>
      </w:r>
      <w:r w:rsidR="00755311">
        <w:t>, který též stanoví podmínky</w:t>
      </w:r>
      <w:r w:rsidR="00556B50">
        <w:t xml:space="preserve"> takovéto kontroly</w:t>
      </w:r>
      <w:r w:rsidR="002C4C9E">
        <w:t xml:space="preserve">; </w:t>
      </w:r>
      <w:r w:rsidR="0001251B">
        <w:t xml:space="preserve">to </w:t>
      </w:r>
      <w:r w:rsidR="002C4C9E">
        <w:t xml:space="preserve">platí </w:t>
      </w:r>
      <w:r w:rsidR="0001251B">
        <w:t xml:space="preserve">i pro </w:t>
      </w:r>
      <w:r w:rsidR="006D0FFF">
        <w:t xml:space="preserve">vlastní přepravní kontrolu prováděnou </w:t>
      </w:r>
      <w:r w:rsidR="0001251B">
        <w:t>Dopravce</w:t>
      </w:r>
      <w:r w:rsidR="006D0FFF">
        <w:t>m</w:t>
      </w:r>
      <w:r w:rsidR="00556B50">
        <w:t>.</w:t>
      </w:r>
    </w:p>
    <w:p w14:paraId="5ABA51AF" w14:textId="77777777" w:rsidR="00A81E8F" w:rsidRDefault="00A81E8F">
      <w:pPr>
        <w:pStyle w:val="Odstavec1"/>
        <w:numPr>
          <w:ilvl w:val="1"/>
          <w:numId w:val="16"/>
        </w:numPr>
        <w:tabs>
          <w:tab w:val="clear" w:pos="644"/>
        </w:tabs>
        <w:ind w:left="567" w:hanging="567"/>
      </w:pPr>
      <w:r>
        <w:t xml:space="preserve">Pokud </w:t>
      </w:r>
      <w:r w:rsidR="006D0FFF">
        <w:t>D</w:t>
      </w:r>
      <w:r>
        <w:t xml:space="preserve">opravce provádí přepravní kontrolu také vlastními silami nebo jiným subjektem, musí být takové zajištění přepravní kontroly předem písemně odsouhlaseno </w:t>
      </w:r>
      <w:r w:rsidR="006D0FFF">
        <w:t>O</w:t>
      </w:r>
      <w:r>
        <w:t>bjednatelem</w:t>
      </w:r>
      <w:r w:rsidR="002C4C9E">
        <w:t xml:space="preserve">. </w:t>
      </w:r>
      <w:r w:rsidR="006D0FFF">
        <w:t>D</w:t>
      </w:r>
      <w:r>
        <w:t>opravce je</w:t>
      </w:r>
      <w:r w:rsidR="002C4C9E">
        <w:t xml:space="preserve"> v takovém případě</w:t>
      </w:r>
      <w:r>
        <w:t xml:space="preserve"> povinen zajistit řádné a prokazatelné vyškolení osob oprávněných k provádění přepravní kontroly z Tarifu PID a Smluvních přepravních podmínek PID ukončené zkouškou v </w:t>
      </w:r>
      <w:r w:rsidR="00556B50">
        <w:t xml:space="preserve">rozsahu stanoveném </w:t>
      </w:r>
      <w:r w:rsidR="006D0FFF">
        <w:t>O</w:t>
      </w:r>
      <w:r w:rsidR="00556B50">
        <w:t>bjednatelem a odpovídající rozsahem zkoušce přepravního kontrolora D</w:t>
      </w:r>
      <w:r w:rsidR="005077CF">
        <w:t>PP</w:t>
      </w:r>
      <w:r>
        <w:t xml:space="preserve">. </w:t>
      </w:r>
      <w:r w:rsidR="003C5543">
        <w:t xml:space="preserve">Přirážky </w:t>
      </w:r>
      <w:r w:rsidR="00D0775C">
        <w:t>k</w:t>
      </w:r>
      <w:r>
        <w:t> jízdné</w:t>
      </w:r>
      <w:r w:rsidR="00D0775C">
        <w:t>mu</w:t>
      </w:r>
      <w:r>
        <w:t xml:space="preserve"> </w:t>
      </w:r>
      <w:r w:rsidR="003C5543">
        <w:t>inkasované na základě přepravní kon</w:t>
      </w:r>
      <w:r w:rsidR="00113FBD">
        <w:t xml:space="preserve">troly provedené Dopravcem nebo jiným subjektem </w:t>
      </w:r>
      <w:r>
        <w:t>spadají do režimu dělby tržeb</w:t>
      </w:r>
      <w:r w:rsidR="00592F96">
        <w:t xml:space="preserve"> (výnosů z přepravní kontroly)</w:t>
      </w:r>
      <w:r>
        <w:t xml:space="preserve"> </w:t>
      </w:r>
      <w:r w:rsidR="00D0775C">
        <w:t>podle</w:t>
      </w:r>
      <w:r w:rsidR="00AB72C5">
        <w:t xml:space="preserve"> Tarifní smlouvy</w:t>
      </w:r>
      <w:r w:rsidR="00D0775C">
        <w:t xml:space="preserve"> a budou do ní zapracovány způsobem stanoveným </w:t>
      </w:r>
      <w:r w:rsidR="006D0FFF">
        <w:t>O</w:t>
      </w:r>
      <w:r w:rsidR="00D0775C">
        <w:t>bjednatelem</w:t>
      </w:r>
      <w:r>
        <w:t xml:space="preserve">. V případě zajištění přepravní kontroly jiným subjektem nebo vlastními pověřenými pracovníky </w:t>
      </w:r>
      <w:r w:rsidR="006D0FFF">
        <w:t>D</w:t>
      </w:r>
      <w:r>
        <w:t xml:space="preserve">opravce je </w:t>
      </w:r>
      <w:r w:rsidR="006D0FFF">
        <w:t>D</w:t>
      </w:r>
      <w:r>
        <w:t xml:space="preserve">opravce povinen zajistit, že </w:t>
      </w:r>
      <w:r w:rsidR="006D0FFF">
        <w:t>O</w:t>
      </w:r>
      <w:r>
        <w:t xml:space="preserve">bjednatel bude mít smluvně zajištěná práva ke kontrole takto zajišťované přepravní kontroly (počet kontrol, termíny, </w:t>
      </w:r>
      <w:r w:rsidR="00ED44DB">
        <w:t>L</w:t>
      </w:r>
      <w:r>
        <w:t xml:space="preserve">inky, počet cestujících bez platného jízdního dokladu). </w:t>
      </w:r>
      <w:r w:rsidR="002C4C9E">
        <w:t>P</w:t>
      </w:r>
      <w:r>
        <w:t xml:space="preserve">řepravní kontrola musí být </w:t>
      </w:r>
      <w:r w:rsidR="004A1CD9">
        <w:t xml:space="preserve">prováděna v souladu s právními předpisy a musí být </w:t>
      </w:r>
      <w:r>
        <w:t xml:space="preserve">založena na stejných principech jako jednotná přepravní kontrola </w:t>
      </w:r>
      <w:r w:rsidR="00BC2367">
        <w:t>PID – výše</w:t>
      </w:r>
      <w:r>
        <w:t xml:space="preserve"> přirážek, postup a termíny stanovené pro zpětné doložení při zapomenutém jízdním dokladu musí být identické s podmínkami stanovenými ve Smluvních přepravních podmínkách PID (uvedených na </w:t>
      </w:r>
      <w:hyperlink r:id="rId13" w:history="1">
        <w:r>
          <w:rPr>
            <w:rStyle w:val="Hypertextovodkaz"/>
            <w:color w:val="auto"/>
            <w:szCs w:val="22"/>
            <w:u w:val="none"/>
          </w:rPr>
          <w:t>www.pid.cz</w:t>
        </w:r>
      </w:hyperlink>
      <w:r>
        <w:t>) a</w:t>
      </w:r>
      <w:r w:rsidR="00AB72C5">
        <w:t xml:space="preserve"> Tarifu PID</w:t>
      </w:r>
      <w:r>
        <w:t>.</w:t>
      </w:r>
    </w:p>
    <w:p w14:paraId="38DC9339" w14:textId="77777777" w:rsidR="00A81E8F" w:rsidRDefault="00A81E8F">
      <w:pPr>
        <w:pStyle w:val="Odstavec1"/>
        <w:numPr>
          <w:ilvl w:val="1"/>
          <w:numId w:val="16"/>
        </w:numPr>
        <w:tabs>
          <w:tab w:val="clear" w:pos="644"/>
        </w:tabs>
        <w:ind w:left="567" w:hanging="567"/>
      </w:pPr>
      <w:r>
        <w:t>Dopravce je povinen na viditelném místě ve vozidle umístit oznámení pro cestující o pověření D</w:t>
      </w:r>
      <w:r w:rsidR="00D0775C">
        <w:t>PP</w:t>
      </w:r>
      <w:r>
        <w:t xml:space="preserve"> (toto pověření je uvedeno ve výňatku Smluvních přepravních podmínek PID vyvěšeném ve vozidlech PID), popřípadě jiného smluvního subjektu k provádění přepravní kontroly na jím provozovaných </w:t>
      </w:r>
      <w:r w:rsidR="00ED44DB">
        <w:t>L</w:t>
      </w:r>
      <w:r>
        <w:t>inkách, při zahájení provozu vozidla toto oznámení kontrolovat a zjištěné skutečnosti denně potvrzovat do záznamů o provozu vozidla.</w:t>
      </w:r>
    </w:p>
    <w:p w14:paraId="0108BF30" w14:textId="77777777" w:rsidR="00504C93" w:rsidRDefault="00A81E8F" w:rsidP="000B3135">
      <w:pPr>
        <w:pStyle w:val="slo"/>
        <w:keepNext/>
        <w:spacing w:before="360"/>
        <w:ind w:left="567"/>
      </w:pPr>
      <w:r>
        <w:t xml:space="preserve">Článek </w:t>
      </w:r>
      <w:r w:rsidR="00791A5E">
        <w:t>X</w:t>
      </w:r>
      <w:r w:rsidR="005B0A64">
        <w:t>V</w:t>
      </w:r>
    </w:p>
    <w:p w14:paraId="479B40DF" w14:textId="77777777" w:rsidR="00A81E8F" w:rsidRDefault="00A81E8F" w:rsidP="000B3135">
      <w:pPr>
        <w:pStyle w:val="slo"/>
        <w:keepNext/>
        <w:spacing w:before="0" w:after="120"/>
        <w:ind w:left="567"/>
      </w:pPr>
      <w:r>
        <w:t>Tarifní podmínky</w:t>
      </w:r>
    </w:p>
    <w:p w14:paraId="2A1479D7" w14:textId="77777777" w:rsidR="00A81E8F" w:rsidRPr="00D42E30" w:rsidRDefault="00A81E8F">
      <w:pPr>
        <w:pStyle w:val="Odstavec1"/>
        <w:numPr>
          <w:ilvl w:val="1"/>
          <w:numId w:val="17"/>
        </w:numPr>
        <w:tabs>
          <w:tab w:val="clear" w:pos="644"/>
        </w:tabs>
        <w:ind w:left="567" w:hanging="567"/>
      </w:pPr>
      <w:r>
        <w:t xml:space="preserve">Tarif PID vyhlašují na svém území </w:t>
      </w:r>
      <w:r w:rsidR="00D72BCB">
        <w:t xml:space="preserve">jednotliví </w:t>
      </w:r>
      <w:r w:rsidR="005F5309">
        <w:t>objednatelé (</w:t>
      </w:r>
      <w:r w:rsidR="00CF4E3E">
        <w:t xml:space="preserve">HMP a </w:t>
      </w:r>
      <w:proofErr w:type="spellStart"/>
      <w:r w:rsidR="00CF4E3E">
        <w:t>SčK</w:t>
      </w:r>
      <w:proofErr w:type="spellEnd"/>
      <w:r w:rsidR="005F5309">
        <w:t>)</w:t>
      </w:r>
      <w:r>
        <w:t xml:space="preserve">. Dopravce se zavazuje řídit se na svých licenčně provozovaných </w:t>
      </w:r>
      <w:r w:rsidR="00ED44DB">
        <w:t>L</w:t>
      </w:r>
      <w:r>
        <w:t xml:space="preserve">inkách PID platným Tarifem PID, který je uveden </w:t>
      </w:r>
      <w:r w:rsidRPr="00CF7606">
        <w:t xml:space="preserve">v příloze </w:t>
      </w:r>
      <w:r w:rsidRPr="00FE11DD">
        <w:t xml:space="preserve">č. 7 této </w:t>
      </w:r>
      <w:r w:rsidR="00F00365" w:rsidRPr="00FE11DD">
        <w:t>S</w:t>
      </w:r>
      <w:r w:rsidRPr="00FE11DD">
        <w:t>mlouvy</w:t>
      </w:r>
      <w:r w:rsidRPr="00D42E30">
        <w:t xml:space="preserve"> a na www.pid.cz</w:t>
      </w:r>
      <w:r w:rsidR="00ED623E">
        <w:t>, kde jsou též archivovány všechny verze</w:t>
      </w:r>
      <w:r w:rsidRPr="00D42E30">
        <w:t>.</w:t>
      </w:r>
      <w:r w:rsidR="00592430">
        <w:t xml:space="preserve"> </w:t>
      </w:r>
    </w:p>
    <w:p w14:paraId="6E92EF57" w14:textId="77777777" w:rsidR="00A81E8F" w:rsidRDefault="00A81E8F">
      <w:pPr>
        <w:pStyle w:val="Odstavec1"/>
        <w:numPr>
          <w:ilvl w:val="1"/>
          <w:numId w:val="17"/>
        </w:numPr>
        <w:tabs>
          <w:tab w:val="clear" w:pos="644"/>
        </w:tabs>
        <w:ind w:left="567" w:hanging="567"/>
      </w:pPr>
      <w:r>
        <w:lastRenderedPageBreak/>
        <w:t xml:space="preserve">Tarif PID sestavuje </w:t>
      </w:r>
      <w:r w:rsidR="00D72BCB">
        <w:t xml:space="preserve">ROPID ve spolupráci s IDSK, a to </w:t>
      </w:r>
      <w:r>
        <w:t>v souladu s cenovou regulací Ministerstva financí a regulacemi, k nimž jsou o</w:t>
      </w:r>
      <w:r w:rsidR="001008D8">
        <w:t>právněny kraje a HMP</w:t>
      </w:r>
      <w:r>
        <w:t xml:space="preserve">. </w:t>
      </w:r>
      <w:r w:rsidR="0016610D">
        <w:t>Tarif PID obsahuje rovněž v příloze č. 5 m</w:t>
      </w:r>
      <w:r w:rsidR="0016610D" w:rsidRPr="0016610D">
        <w:t>ístní tarify MHD platné v souběhu s Tarifem PID</w:t>
      </w:r>
      <w:r w:rsidR="0016610D">
        <w:t xml:space="preserve"> a Dopravce je povinen </w:t>
      </w:r>
      <w:r w:rsidR="003D08B0">
        <w:t>se těmito tarify řídit.</w:t>
      </w:r>
      <w:r w:rsidR="0016610D" w:rsidRPr="0016610D">
        <w:t xml:space="preserve"> </w:t>
      </w:r>
      <w:r>
        <w:t xml:space="preserve">Změny Tarifu PID nezakládají povinnost uzavření samostatného dodatku této </w:t>
      </w:r>
      <w:r w:rsidR="00F00365">
        <w:t>S</w:t>
      </w:r>
      <w:r>
        <w:t xml:space="preserve">mlouvy, ale budou jedním ze změnových bodů prvního následujícího dodatku, pokud bude </w:t>
      </w:r>
      <w:r w:rsidR="00A963AC">
        <w:t xml:space="preserve">uzavřen </w:t>
      </w:r>
      <w:r>
        <w:t xml:space="preserve">z jiného titulu než zde uvedeného. O změnách </w:t>
      </w:r>
      <w:r w:rsidR="00A963AC">
        <w:t xml:space="preserve">Tarifu PID </w:t>
      </w:r>
      <w:r>
        <w:t xml:space="preserve">bude </w:t>
      </w:r>
      <w:r w:rsidR="00617340">
        <w:t>O</w:t>
      </w:r>
      <w:r>
        <w:t xml:space="preserve">bjednatel </w:t>
      </w:r>
      <w:r w:rsidR="00617340">
        <w:t>D</w:t>
      </w:r>
      <w:r>
        <w:t xml:space="preserve">opravce informovat zasláním příslušné změny písemně v elektronické podobě na kontaktní adresu/y </w:t>
      </w:r>
      <w:r w:rsidR="00617340">
        <w:t>D</w:t>
      </w:r>
      <w:r>
        <w:t xml:space="preserve">opravce uvedené </w:t>
      </w:r>
      <w:r w:rsidR="001252D4">
        <w:t>v příloze č. 2</w:t>
      </w:r>
      <w:r w:rsidR="00341923">
        <w:t>1</w:t>
      </w:r>
      <w:r w:rsidR="001252D4">
        <w:t xml:space="preserve"> této Smlouvy</w:t>
      </w:r>
      <w:r w:rsidR="007F3334">
        <w:t>.</w:t>
      </w:r>
    </w:p>
    <w:p w14:paraId="15F4CC54" w14:textId="77777777" w:rsidR="00A81E8F" w:rsidRDefault="00A81E8F">
      <w:pPr>
        <w:pStyle w:val="Odstavec1"/>
        <w:numPr>
          <w:ilvl w:val="1"/>
          <w:numId w:val="17"/>
        </w:numPr>
        <w:tabs>
          <w:tab w:val="clear" w:pos="644"/>
        </w:tabs>
        <w:ind w:left="567" w:hanging="567"/>
      </w:pPr>
      <w:r>
        <w:t xml:space="preserve">Dopravce se zavazuje na svých licenčně provozovaných </w:t>
      </w:r>
      <w:r w:rsidR="00ED44DB">
        <w:t>L</w:t>
      </w:r>
      <w:r>
        <w:t>inkách PID uznávat za platné jízdní doklady jednotné jízdní doklady PID uvedené v Tarifu PID.</w:t>
      </w:r>
    </w:p>
    <w:p w14:paraId="6B4F5F65" w14:textId="77777777" w:rsidR="003C630F" w:rsidRPr="004D4FAA" w:rsidRDefault="003C630F">
      <w:pPr>
        <w:pStyle w:val="Odstavec1"/>
        <w:numPr>
          <w:ilvl w:val="1"/>
          <w:numId w:val="17"/>
        </w:numPr>
        <w:tabs>
          <w:tab w:val="clear" w:pos="644"/>
        </w:tabs>
        <w:ind w:left="567" w:hanging="567"/>
      </w:pPr>
      <w:r w:rsidRPr="004A354B">
        <w:t>Tarif PID je sestaven v souladu s</w:t>
      </w:r>
      <w:r w:rsidR="00557A07" w:rsidRPr="004A354B">
        <w:t xml:space="preserve"> platným a pro příslušné období aktuálním </w:t>
      </w:r>
      <w:r w:rsidR="00325507">
        <w:t>C</w:t>
      </w:r>
      <w:r w:rsidRPr="004A354B">
        <w:t>enovým výměrem Ministerstva financí ČR</w:t>
      </w:r>
      <w:r w:rsidR="004A354B" w:rsidRPr="004A354B">
        <w:t xml:space="preserve"> </w:t>
      </w:r>
      <w:r w:rsidR="004A354B" w:rsidRPr="004A354B">
        <w:rPr>
          <w:spacing w:val="-1"/>
        </w:rPr>
        <w:t xml:space="preserve">a s příslušným a pro dané období aktuálním </w:t>
      </w:r>
      <w:r w:rsidR="00325507">
        <w:rPr>
          <w:spacing w:val="-1"/>
        </w:rPr>
        <w:t>M</w:t>
      </w:r>
      <w:r w:rsidR="004A354B" w:rsidRPr="004A354B">
        <w:rPr>
          <w:spacing w:val="-1"/>
        </w:rPr>
        <w:t xml:space="preserve">etodickým pokynem </w:t>
      </w:r>
      <w:r w:rsidR="004A354B" w:rsidRPr="004D4FAA">
        <w:rPr>
          <w:spacing w:val="-1"/>
        </w:rPr>
        <w:t>Ministerstva dopravy ČR pro kompenzace zlevněného jízdného ve veřejné osobní dopravě</w:t>
      </w:r>
      <w:r w:rsidRPr="004D4FAA">
        <w:t xml:space="preserve">. Dopravce není oprávněn žádat o kompenzace z důvodu poskytování slev dle </w:t>
      </w:r>
      <w:r w:rsidR="00557A07" w:rsidRPr="004D4FAA">
        <w:t xml:space="preserve">platného a pro příslušné období aktuálního </w:t>
      </w:r>
      <w:r w:rsidR="00325507" w:rsidRPr="004D4FAA">
        <w:t>C</w:t>
      </w:r>
      <w:r w:rsidRPr="004D4FAA">
        <w:t xml:space="preserve">enového výměru Ministerstva financí ČR, s výjimkou slev ve výši </w:t>
      </w:r>
      <w:r w:rsidR="0078374C" w:rsidRPr="004D4FAA">
        <w:t xml:space="preserve">50 a </w:t>
      </w:r>
      <w:r w:rsidRPr="004D4FAA">
        <w:t xml:space="preserve">75 % </w:t>
      </w:r>
      <w:r w:rsidR="00557A07" w:rsidRPr="004D4FAA">
        <w:t xml:space="preserve">stanovených v platném a pro příslušné období aktuálním </w:t>
      </w:r>
      <w:r w:rsidR="00325507" w:rsidRPr="004D4FAA">
        <w:t>C</w:t>
      </w:r>
      <w:r w:rsidR="00557A07" w:rsidRPr="004D4FAA">
        <w:t>enovém výměru Ministerstva financí ČR</w:t>
      </w:r>
      <w:r w:rsidR="00504C93" w:rsidRPr="004D4FAA">
        <w:t xml:space="preserve"> nebo slev aktuálně platných</w:t>
      </w:r>
      <w:r w:rsidR="00557A07" w:rsidRPr="004D4FAA">
        <w:t xml:space="preserve"> a návazných výměrech pro následující roky </w:t>
      </w:r>
      <w:r w:rsidR="000114AF" w:rsidRPr="004D4FAA">
        <w:t xml:space="preserve">(jsou-li na </w:t>
      </w:r>
      <w:r w:rsidR="00ED44DB" w:rsidRPr="004D4FAA">
        <w:t>L</w:t>
      </w:r>
      <w:r w:rsidR="000114AF" w:rsidRPr="004D4FAA">
        <w:t xml:space="preserve">inkách provozovaných </w:t>
      </w:r>
      <w:r w:rsidR="00557A07" w:rsidRPr="004D4FAA">
        <w:t>D</w:t>
      </w:r>
      <w:r w:rsidR="000114AF" w:rsidRPr="004D4FAA">
        <w:t xml:space="preserve">opravcem dle této </w:t>
      </w:r>
      <w:r w:rsidR="00557A07" w:rsidRPr="004D4FAA">
        <w:t>S</w:t>
      </w:r>
      <w:r w:rsidR="000114AF" w:rsidRPr="004D4FAA">
        <w:t>mlouvy uplatňovány)</w:t>
      </w:r>
      <w:r w:rsidRPr="004D4FAA">
        <w:t xml:space="preserve">. Kompenzace z poskytování slev z Tarifu PID (mimo slevy ve výši </w:t>
      </w:r>
      <w:r w:rsidR="0078374C" w:rsidRPr="004D4FAA">
        <w:t xml:space="preserve">50 a </w:t>
      </w:r>
      <w:r w:rsidRPr="004D4FAA">
        <w:t>75 %</w:t>
      </w:r>
      <w:r w:rsidR="00504C93" w:rsidRPr="004D4FAA">
        <w:rPr>
          <w:sz w:val="20"/>
          <w:szCs w:val="20"/>
        </w:rPr>
        <w:t xml:space="preserve"> </w:t>
      </w:r>
      <w:r w:rsidR="00504C93" w:rsidRPr="004D4FAA">
        <w:rPr>
          <w:szCs w:val="20"/>
        </w:rPr>
        <w:t>nebo slevy</w:t>
      </w:r>
      <w:r w:rsidR="00504C93" w:rsidRPr="004D4FAA">
        <w:rPr>
          <w:sz w:val="32"/>
        </w:rPr>
        <w:t xml:space="preserve"> </w:t>
      </w:r>
      <w:r w:rsidR="00504C93" w:rsidRPr="004D4FAA">
        <w:t>aktuálně platné a návazných výměrech pro následující roky</w:t>
      </w:r>
      <w:r w:rsidRPr="004D4FAA">
        <w:t xml:space="preserve">) bude </w:t>
      </w:r>
      <w:r w:rsidR="00557A07" w:rsidRPr="004D4FAA">
        <w:t>D</w:t>
      </w:r>
      <w:r w:rsidRPr="004D4FAA">
        <w:t xml:space="preserve">opravci uhrazena v rámci úhrady </w:t>
      </w:r>
      <w:r w:rsidR="00B21978" w:rsidRPr="004D4FAA">
        <w:t>K</w:t>
      </w:r>
      <w:r w:rsidRPr="004D4FAA">
        <w:t xml:space="preserve">ompenzace podle této </w:t>
      </w:r>
      <w:r w:rsidR="00557A07" w:rsidRPr="004D4FAA">
        <w:t>S</w:t>
      </w:r>
      <w:r w:rsidRPr="004D4FAA">
        <w:t>mlouvy.</w:t>
      </w:r>
      <w:r w:rsidR="004A354B" w:rsidRPr="004D4FAA">
        <w:t xml:space="preserve"> Pokud by došlo ke změně státem stanovených slev, bude k této skutečnosti adekvátně přihlédnuto při kalkulaci zálohy na Kompenzaci a bude řádně vyúčtováno</w:t>
      </w:r>
      <w:r w:rsidR="006D0FFF" w:rsidRPr="004D4FAA">
        <w:t>.</w:t>
      </w:r>
    </w:p>
    <w:p w14:paraId="5F0B9E53" w14:textId="767430D4" w:rsidR="000114AF" w:rsidRDefault="000114AF">
      <w:pPr>
        <w:pStyle w:val="Odstavec1"/>
        <w:numPr>
          <w:ilvl w:val="1"/>
          <w:numId w:val="17"/>
        </w:numPr>
        <w:tabs>
          <w:tab w:val="clear" w:pos="644"/>
        </w:tabs>
        <w:ind w:left="567" w:hanging="567"/>
      </w:pPr>
      <w:r w:rsidRPr="004D4FAA">
        <w:t xml:space="preserve">Z důvodu kompenzace slev ve výši </w:t>
      </w:r>
      <w:r w:rsidR="0078374C" w:rsidRPr="004D4FAA">
        <w:t xml:space="preserve">50 a </w:t>
      </w:r>
      <w:r w:rsidRPr="004D4FAA">
        <w:t xml:space="preserve">75 % </w:t>
      </w:r>
      <w:r w:rsidR="00504C93" w:rsidRPr="004D4FAA">
        <w:t>nebo slev</w:t>
      </w:r>
      <w:r w:rsidR="00504C93" w:rsidRPr="00504C93">
        <w:t xml:space="preserve"> aktuálně platných a návazných výměrech pro následující roky</w:t>
      </w:r>
      <w:r w:rsidR="00504C93">
        <w:t>,</w:t>
      </w:r>
      <w:r w:rsidR="00504C93" w:rsidRPr="00504C93">
        <w:t xml:space="preserve"> </w:t>
      </w:r>
      <w:r w:rsidRPr="00B01E69">
        <w:t xml:space="preserve">(jsou-li na </w:t>
      </w:r>
      <w:r w:rsidR="00ED44DB">
        <w:t>L</w:t>
      </w:r>
      <w:r w:rsidRPr="00B01E69">
        <w:t xml:space="preserve">inkách provozovaných </w:t>
      </w:r>
      <w:r w:rsidR="00E01341">
        <w:t>D</w:t>
      </w:r>
      <w:r w:rsidRPr="00B01E69">
        <w:t xml:space="preserve">opravcem dle této </w:t>
      </w:r>
      <w:r w:rsidR="00F00365">
        <w:t>S</w:t>
      </w:r>
      <w:r w:rsidRPr="00B01E69">
        <w:t>mlouvy uplatňovány) stanovených státem uvedených v odstavci 4 tohoto článku uzavře Dopravce s Ministerstvem dopravy ČR smlouvu o kompenzaci slev z jízdného</w:t>
      </w:r>
      <w:r>
        <w:t xml:space="preserve"> ve veřejné osobní dopravě, a to na celou dobu trvání této </w:t>
      </w:r>
      <w:r w:rsidR="00360244">
        <w:t>S</w:t>
      </w:r>
      <w:r>
        <w:t>mlouvy</w:t>
      </w:r>
      <w:r w:rsidR="003E6F3F" w:rsidRPr="003E6F3F">
        <w:t xml:space="preserve"> </w:t>
      </w:r>
      <w:r w:rsidR="003E6F3F">
        <w:t>nebo každoročně, je-li to ze st</w:t>
      </w:r>
      <w:r w:rsidR="00F73D87">
        <w:t>r</w:t>
      </w:r>
      <w:r w:rsidR="003E6F3F">
        <w:t>any Ministerstva dopravy ČR pro kompenzace slev vyžadováno</w:t>
      </w:r>
      <w:r>
        <w:t xml:space="preserve">. Dopravce je povinen zaslat </w:t>
      </w:r>
      <w:r w:rsidR="00916EF0">
        <w:t>O</w:t>
      </w:r>
      <w:r>
        <w:t xml:space="preserve">bjednateli </w:t>
      </w:r>
      <w:proofErr w:type="spellStart"/>
      <w:r>
        <w:t>scan</w:t>
      </w:r>
      <w:proofErr w:type="spellEnd"/>
      <w:r>
        <w:t xml:space="preserve"> uzavřené smlouvy, popř. smluv s Ministerstvem dopravy ČR dle předchozí věty nebo její ID v registru smluv dle </w:t>
      </w:r>
      <w:r w:rsidR="003B3FB8">
        <w:t>Z</w:t>
      </w:r>
      <w:r>
        <w:t>ákona o registru smluv, je-li tato smlouva uveřejněna. Postup a povinnosti dopravců při uplatňování kompenzace slev stanoví Metodický pokyn pro kompenzace slev z jízdného ve veřejné osobní dopravě vydaný Ministerstvem dopravy ČR a</w:t>
      </w:r>
      <w:r w:rsidR="00E84DD7">
        <w:t> </w:t>
      </w:r>
      <w:r>
        <w:t>zveřejněný na jeho internetových stránkách. Za správnost podkladů poskytnutých Ministerstvu dopravy ČR pro účely uplatnění kompenzace slev z jízdného v Tarifu PID odpovíd</w:t>
      </w:r>
      <w:r w:rsidR="00916EF0">
        <w:t xml:space="preserve">ají </w:t>
      </w:r>
      <w:r w:rsidR="00360244">
        <w:t>O</w:t>
      </w:r>
      <w:r w:rsidR="00916EF0">
        <w:t>rganizátoři</w:t>
      </w:r>
      <w:r w:rsidR="009F5004">
        <w:t xml:space="preserve"> dle své působnosti</w:t>
      </w:r>
      <w:r>
        <w:t>.</w:t>
      </w:r>
    </w:p>
    <w:p w14:paraId="5BC5C113" w14:textId="77777777" w:rsidR="000114AF" w:rsidRDefault="000114AF">
      <w:pPr>
        <w:pStyle w:val="Odstavec1"/>
        <w:numPr>
          <w:ilvl w:val="1"/>
          <w:numId w:val="17"/>
        </w:numPr>
        <w:tabs>
          <w:tab w:val="clear" w:pos="644"/>
        </w:tabs>
        <w:ind w:left="567" w:hanging="567"/>
      </w:pPr>
      <w:r>
        <w:t xml:space="preserve">Výše úhrady kompenzace </w:t>
      </w:r>
      <w:r w:rsidR="008C4434">
        <w:t xml:space="preserve">Dopravci </w:t>
      </w:r>
      <w:r>
        <w:t xml:space="preserve">od Ministerstva dopravy ČR </w:t>
      </w:r>
      <w:r w:rsidR="008C4434">
        <w:t xml:space="preserve">bude </w:t>
      </w:r>
      <w:r>
        <w:t xml:space="preserve">vždy </w:t>
      </w:r>
      <w:r w:rsidR="0078374C">
        <w:t xml:space="preserve">zahrnuta </w:t>
      </w:r>
      <w:r>
        <w:t>v</w:t>
      </w:r>
      <w:r w:rsidR="008C4434">
        <w:t>e</w:t>
      </w:r>
      <w:r>
        <w:t xml:space="preserve"> čtvrtletní</w:t>
      </w:r>
      <w:r w:rsidR="00A963AC">
        <w:t>m</w:t>
      </w:r>
      <w:r>
        <w:t xml:space="preserve"> i </w:t>
      </w:r>
      <w:r w:rsidR="00FC74C7">
        <w:t xml:space="preserve">v </w:t>
      </w:r>
      <w:r w:rsidR="008C4434">
        <w:t xml:space="preserve">celoročním závěrečném </w:t>
      </w:r>
      <w:r w:rsidR="00401284">
        <w:t xml:space="preserve">Finančním vyhodnocení/Finančním </w:t>
      </w:r>
      <w:r>
        <w:t>vyúčtování.</w:t>
      </w:r>
      <w:r w:rsidR="0078374C">
        <w:t xml:space="preserve"> Postup výpočtu dotace slev pro dopr</w:t>
      </w:r>
      <w:r w:rsidR="004E1F55">
        <w:t>a</w:t>
      </w:r>
      <w:r w:rsidR="0078374C">
        <w:t>vce PID a její dokladování Ministerstvu dopravy je specifikován v Tarifní smlouvě.</w:t>
      </w:r>
    </w:p>
    <w:p w14:paraId="4C8CD775" w14:textId="4F5CC4C2" w:rsidR="00D5183C" w:rsidRDefault="00954131">
      <w:pPr>
        <w:pStyle w:val="Odstavec1"/>
        <w:numPr>
          <w:ilvl w:val="1"/>
          <w:numId w:val="17"/>
        </w:numPr>
        <w:tabs>
          <w:tab w:val="clear" w:pos="644"/>
        </w:tabs>
        <w:ind w:left="567" w:hanging="567"/>
      </w:pPr>
      <w:r>
        <w:t xml:space="preserve">Prodej jízdních dokladů na </w:t>
      </w:r>
      <w:r w:rsidR="002E09A1">
        <w:t>pří</w:t>
      </w:r>
      <w:r>
        <w:t xml:space="preserve">městských linkách je </w:t>
      </w:r>
      <w:r w:rsidR="00DE5A27">
        <w:t>povinný</w:t>
      </w:r>
      <w:r w:rsidR="007B0908">
        <w:t xml:space="preserve">. </w:t>
      </w:r>
      <w:r w:rsidR="002E09A1">
        <w:t xml:space="preserve">Autobusy </w:t>
      </w:r>
      <w:r w:rsidR="009F5004">
        <w:t>D</w:t>
      </w:r>
      <w:r w:rsidR="002736D3">
        <w:t xml:space="preserve">opravce </w:t>
      </w:r>
      <w:r w:rsidR="002E09A1">
        <w:t xml:space="preserve">musí být vybaveny </w:t>
      </w:r>
      <w:r w:rsidR="00D7772A">
        <w:t xml:space="preserve">Objednatelem certifikovaným </w:t>
      </w:r>
      <w:r w:rsidR="00BA3353">
        <w:t xml:space="preserve">odbavovacím </w:t>
      </w:r>
      <w:r w:rsidR="007B0908" w:rsidRPr="007F3334">
        <w:t>zařízením pro prodej jízdních dokladů. Povinné vybavení autobusů informačním a odbavovacím systém</w:t>
      </w:r>
      <w:r w:rsidR="004A4C17">
        <w:t>em</w:t>
      </w:r>
      <w:r w:rsidR="007B0908" w:rsidRPr="007F3334">
        <w:t xml:space="preserve"> je stanoven</w:t>
      </w:r>
      <w:r w:rsidR="00A15DB4" w:rsidRPr="007F3334">
        <w:t>o</w:t>
      </w:r>
      <w:r w:rsidR="007B0908" w:rsidRPr="007F3334">
        <w:t xml:space="preserve"> v </w:t>
      </w:r>
      <w:r w:rsidR="000B4A37">
        <w:t>p</w:t>
      </w:r>
      <w:r w:rsidR="007B0908" w:rsidRPr="007F3334">
        <w:t>řílohách č.</w:t>
      </w:r>
      <w:r w:rsidR="00A963AC">
        <w:t> </w:t>
      </w:r>
      <w:r w:rsidR="007B0908" w:rsidRPr="007F3334">
        <w:t xml:space="preserve">10 Standardy kvality PID </w:t>
      </w:r>
      <w:r w:rsidR="00D7772A">
        <w:t>(vč. v ní uvedených dalších příloh)</w:t>
      </w:r>
      <w:r w:rsidR="00D7772A" w:rsidRPr="007F3334">
        <w:t xml:space="preserve"> </w:t>
      </w:r>
      <w:r w:rsidR="007B0908" w:rsidRPr="007F3334">
        <w:t>a</w:t>
      </w:r>
      <w:r w:rsidR="00C40D93">
        <w:t xml:space="preserve"> platným Seznamem </w:t>
      </w:r>
      <w:r w:rsidR="00C40D93" w:rsidRPr="007F3334">
        <w:t xml:space="preserve">schváleného </w:t>
      </w:r>
      <w:r w:rsidR="00C40D93">
        <w:t>a</w:t>
      </w:r>
      <w:r w:rsidR="00E84DD7">
        <w:t> </w:t>
      </w:r>
      <w:r w:rsidR="00C40D93">
        <w:t xml:space="preserve">certifikovaného </w:t>
      </w:r>
      <w:r w:rsidR="00C40D93" w:rsidRPr="007F3334">
        <w:t>vybavení odbavovacím a informačním systémem v autobusech PID</w:t>
      </w:r>
      <w:r w:rsidR="004F6ACB">
        <w:t xml:space="preserve">, který je uveden </w:t>
      </w:r>
      <w:r w:rsidR="004F6ACB" w:rsidRPr="00CF7606">
        <w:t xml:space="preserve">v příloze </w:t>
      </w:r>
      <w:r w:rsidR="004F6ACB" w:rsidRPr="00FE11DD">
        <w:t xml:space="preserve">č. 11 této </w:t>
      </w:r>
      <w:r w:rsidR="00366634" w:rsidRPr="00FE11DD">
        <w:t>S</w:t>
      </w:r>
      <w:r w:rsidR="004F6ACB" w:rsidRPr="00FE11DD">
        <w:t>mlouvy</w:t>
      </w:r>
      <w:r w:rsidR="004F6ACB" w:rsidRPr="00D42E30">
        <w:t xml:space="preserve"> a na www.pid.cz</w:t>
      </w:r>
      <w:r w:rsidR="004F6ACB">
        <w:t>, kde jsou též archivovány všechny verze</w:t>
      </w:r>
      <w:r w:rsidR="007B0908" w:rsidRPr="007F3334">
        <w:t xml:space="preserve">. </w:t>
      </w:r>
      <w:r w:rsidR="00A81E8F" w:rsidRPr="007F3334">
        <w:t xml:space="preserve">Dopravce písemně sdělí </w:t>
      </w:r>
      <w:r w:rsidR="009F5004" w:rsidRPr="007F3334">
        <w:t>O</w:t>
      </w:r>
      <w:r w:rsidR="00A81E8F" w:rsidRPr="007F3334">
        <w:t xml:space="preserve">bjednateli objem vybraných tržeb na </w:t>
      </w:r>
      <w:r w:rsidR="00005DD2" w:rsidRPr="007F3334">
        <w:t xml:space="preserve">všech </w:t>
      </w:r>
      <w:r w:rsidR="00770168">
        <w:t xml:space="preserve">Objednateli registrovaných </w:t>
      </w:r>
      <w:r w:rsidR="00005DD2" w:rsidRPr="007F3334">
        <w:t xml:space="preserve">odbavovacích zařízeních ve </w:t>
      </w:r>
      <w:r w:rsidR="00A81E8F" w:rsidRPr="007F3334">
        <w:t>vozidlech</w:t>
      </w:r>
      <w:r w:rsidR="00CA77D2" w:rsidRPr="007F3334">
        <w:t>,</w:t>
      </w:r>
      <w:r w:rsidR="00A81E8F" w:rsidRPr="007F3334">
        <w:t xml:space="preserve"> </w:t>
      </w:r>
      <w:r w:rsidR="00005DD2" w:rsidRPr="007F3334">
        <w:t>na kterých</w:t>
      </w:r>
      <w:r w:rsidR="00005DD2" w:rsidRPr="00005DD2">
        <w:t xml:space="preserve"> byl v</w:t>
      </w:r>
      <w:r w:rsidR="00005DD2">
        <w:t> </w:t>
      </w:r>
      <w:r w:rsidR="00005DD2" w:rsidRPr="00005DD2">
        <w:t>příslušném</w:t>
      </w:r>
      <w:r w:rsidR="00005DD2">
        <w:t xml:space="preserve"> kalendářním</w:t>
      </w:r>
      <w:r w:rsidR="00005DD2" w:rsidRPr="00005DD2">
        <w:t xml:space="preserve"> měsíci uskutečňován prodej jízdních dokladů</w:t>
      </w:r>
      <w:r w:rsidR="00005DD2">
        <w:t>,</w:t>
      </w:r>
      <w:r w:rsidR="00005DD2" w:rsidRPr="00005DD2">
        <w:t xml:space="preserve"> a to za </w:t>
      </w:r>
      <w:r w:rsidR="00770168">
        <w:t xml:space="preserve">každé registrované odbavovací zařízení </w:t>
      </w:r>
      <w:r w:rsidR="00005DD2" w:rsidRPr="00005DD2">
        <w:t>a</w:t>
      </w:r>
      <w:r w:rsidR="00E84DD7">
        <w:t> </w:t>
      </w:r>
      <w:r w:rsidR="00005DD2" w:rsidRPr="00005DD2">
        <w:t>zdaňovací období (</w:t>
      </w:r>
      <w:r w:rsidR="00005DD2">
        <w:t xml:space="preserve">kalendářní </w:t>
      </w:r>
      <w:r w:rsidR="00005DD2" w:rsidRPr="00005DD2">
        <w:t xml:space="preserve">měsíc) vždy do 5. pracovního dne následujícího měsíce ve struktuře </w:t>
      </w:r>
      <w:r w:rsidR="00BF2420">
        <w:t xml:space="preserve">prodaných druhů </w:t>
      </w:r>
      <w:r w:rsidR="00005DD2" w:rsidRPr="00005DD2">
        <w:t>jízdenek a v tržbách</w:t>
      </w:r>
      <w:r w:rsidR="00A81E8F">
        <w:t xml:space="preserve">. </w:t>
      </w:r>
      <w:r w:rsidR="00770168">
        <w:t xml:space="preserve">Předkládá se </w:t>
      </w:r>
      <w:r w:rsidR="00770168">
        <w:lastRenderedPageBreak/>
        <w:t>v Objednatelem definované podobě. Přípustné je ruční, ale i automatizované vyplnění ze softwaru Dopravce, který je v systému PID používán</w:t>
      </w:r>
      <w:r w:rsidR="0088175E">
        <w:t>,</w:t>
      </w:r>
      <w:r w:rsidR="00770168">
        <w:t xml:space="preserve"> a Objednatel z něj čerpá data, nedohodnou-li se </w:t>
      </w:r>
      <w:r w:rsidR="001C5934">
        <w:t>s</w:t>
      </w:r>
      <w:r w:rsidR="00770168">
        <w:t xml:space="preserve">mluvní strany jinak. </w:t>
      </w:r>
      <w:r w:rsidR="00A81E8F">
        <w:t xml:space="preserve">V případě poruchy </w:t>
      </w:r>
      <w:r w:rsidR="00005DD2">
        <w:t>odbavovacího</w:t>
      </w:r>
      <w:r w:rsidR="005B667B">
        <w:t xml:space="preserve"> zařízení nebo </w:t>
      </w:r>
      <w:r w:rsidR="00A81E8F">
        <w:t>z</w:t>
      </w:r>
      <w:r w:rsidR="0088175E">
        <w:t> </w:t>
      </w:r>
      <w:r w:rsidR="00A81E8F">
        <w:t xml:space="preserve">jiného závažného důvodu, pro nějž nelze tržbu z některého mobilního prodejního zařízení vyčíst, požádá </w:t>
      </w:r>
      <w:r w:rsidR="009F5004">
        <w:t>D</w:t>
      </w:r>
      <w:r w:rsidR="00A81E8F">
        <w:t xml:space="preserve">opravce </w:t>
      </w:r>
      <w:r w:rsidR="009F5004">
        <w:t>O</w:t>
      </w:r>
      <w:r w:rsidR="00A81E8F">
        <w:t>bjednatele o</w:t>
      </w:r>
      <w:r w:rsidR="00E84DD7">
        <w:t> </w:t>
      </w:r>
      <w:r w:rsidR="00A81E8F">
        <w:t xml:space="preserve">stanovení lhůty k nahlášení tržby z porouchaného zařízení s tím, že je povinen doložit protokol o předání zařízení k vyčtení tržeb smluvnímu </w:t>
      </w:r>
      <w:proofErr w:type="spellStart"/>
      <w:r w:rsidR="00A81E8F">
        <w:t>opravci</w:t>
      </w:r>
      <w:proofErr w:type="spellEnd"/>
      <w:r w:rsidR="00A81E8F">
        <w:t xml:space="preserve">. Tuto žádost </w:t>
      </w:r>
      <w:r w:rsidR="009F5004">
        <w:t>D</w:t>
      </w:r>
      <w:r w:rsidR="00A81E8F">
        <w:t xml:space="preserve">opravce předloží v elektronické podobě s příslušným dokladem </w:t>
      </w:r>
      <w:proofErr w:type="spellStart"/>
      <w:r w:rsidR="00A81E8F">
        <w:t>opravce</w:t>
      </w:r>
      <w:proofErr w:type="spellEnd"/>
      <w:r w:rsidR="00A81E8F">
        <w:t xml:space="preserve"> nejpozději </w:t>
      </w:r>
      <w:r w:rsidR="00305DE8">
        <w:t>tři dny před termínem</w:t>
      </w:r>
      <w:r w:rsidR="00A81E8F">
        <w:t xml:space="preserve"> řádného nahlášení tržeb. Náhradní termín </w:t>
      </w:r>
      <w:r w:rsidR="009F5004">
        <w:t>O</w:t>
      </w:r>
      <w:r w:rsidR="00A81E8F">
        <w:t xml:space="preserve">bjednatel stanoví do </w:t>
      </w:r>
      <w:r w:rsidR="00305DE8">
        <w:t xml:space="preserve">dvou </w:t>
      </w:r>
      <w:r w:rsidR="00A81E8F">
        <w:t xml:space="preserve">pracovních dnů, je však povinen zohlednit přiměřeně termín </w:t>
      </w:r>
      <w:proofErr w:type="spellStart"/>
      <w:r w:rsidR="00A81E8F">
        <w:t>opravce</w:t>
      </w:r>
      <w:proofErr w:type="spellEnd"/>
      <w:r w:rsidR="00A81E8F">
        <w:t xml:space="preserve">. V náhradním termínu stanoveném </w:t>
      </w:r>
      <w:r w:rsidR="009F5004">
        <w:t>O</w:t>
      </w:r>
      <w:r w:rsidR="00A81E8F">
        <w:t xml:space="preserve">bjednatelem je </w:t>
      </w:r>
      <w:r w:rsidR="00E01341">
        <w:t>D</w:t>
      </w:r>
      <w:r w:rsidR="00A81E8F">
        <w:t>opravce povinen tuto tržbu nahlásit</w:t>
      </w:r>
      <w:r w:rsidR="00770168">
        <w:t>, je-li to objektivně možné</w:t>
      </w:r>
      <w:r w:rsidR="00A81E8F">
        <w:t xml:space="preserve">. Tržby z ostatních mobilních prodejních zařízení je </w:t>
      </w:r>
      <w:r w:rsidR="00E01341">
        <w:t>D</w:t>
      </w:r>
      <w:r w:rsidR="00A81E8F">
        <w:t>opravce povinen i v tomto případě nahlásit ve stanoveném termínu.</w:t>
      </w:r>
      <w:r w:rsidR="009F5004">
        <w:t xml:space="preserve"> V případě, že dojde před Zahájením plnění nebo v průběhu plnění této </w:t>
      </w:r>
      <w:r w:rsidR="00366634">
        <w:t>S</w:t>
      </w:r>
      <w:r w:rsidR="009F5004">
        <w:t>mlouvy ke změně vyčítání dat z koncových zařízení (např. prostřednictvím jiného pověřeného subjektu) Objednatel garantuje, že tento postup nebude komplikovanější a nebude vyžadovat další zaměstna</w:t>
      </w:r>
      <w:r w:rsidR="00363E23">
        <w:t>n</w:t>
      </w:r>
      <w:r w:rsidR="009F5004">
        <w:t>ce nad rámec stávajících. Pokud by byla nezbytná úprav</w:t>
      </w:r>
      <w:r w:rsidR="00617340">
        <w:t>a</w:t>
      </w:r>
      <w:r w:rsidR="009F5004">
        <w:t xml:space="preserve"> software</w:t>
      </w:r>
      <w:r w:rsidR="00E72A5D">
        <w:t xml:space="preserve"> koncových zařízení</w:t>
      </w:r>
      <w:r w:rsidR="009F5004">
        <w:t>, budou náklady součástí přímo nařízených úprav spojených s MOS a Dopravci budou uhrazeny jako ONS.</w:t>
      </w:r>
    </w:p>
    <w:p w14:paraId="52329060" w14:textId="77777777" w:rsidR="00D5183C" w:rsidRDefault="00D5183C">
      <w:pPr>
        <w:pStyle w:val="Odstavec1"/>
        <w:numPr>
          <w:ilvl w:val="1"/>
          <w:numId w:val="17"/>
        </w:numPr>
        <w:tabs>
          <w:tab w:val="clear" w:pos="644"/>
        </w:tabs>
        <w:ind w:left="567" w:hanging="567"/>
      </w:pPr>
      <w:r w:rsidRPr="00D5183C">
        <w:t>V případě změn většího charakteru v</w:t>
      </w:r>
      <w:r>
        <w:t xml:space="preserve">e struktuře </w:t>
      </w:r>
      <w:r w:rsidRPr="00D5183C">
        <w:t>tarifu (především změn se zásahem do struktury</w:t>
      </w:r>
      <w:r>
        <w:t xml:space="preserve"> zón</w:t>
      </w:r>
      <w:r w:rsidRPr="00D5183C">
        <w:t xml:space="preserve"> nebo změn procesů v odbavení</w:t>
      </w:r>
      <w:r w:rsidRPr="004D4FAA">
        <w:t>) je Dopravce povinen takovou změnu bez zbytečného odkladu zajistit a Objednatel se zavazuje Dopravci uhradit skutečné účelně a hospodárně vynaložené náklady nezbytné pro její provedení. Pokud by byl v orgánech Objednatele schválen záměr změny odbavení, zadá Objednatel Dopravci parametry změny ve lhůtě ne kratší než 12 měsíců (pokud se smluvní strany nedohodnou jinak) stanovené pro úpravu odbavovacích zařízení a přidružených periferií. Požadované úpravy</w:t>
      </w:r>
      <w:r w:rsidR="00401284" w:rsidRPr="004D4FAA">
        <w:t xml:space="preserve"> jako vyhrazené změna smlouvy </w:t>
      </w:r>
      <w:r w:rsidRPr="004D4FAA">
        <w:t>mohou zahrnovat</w:t>
      </w:r>
      <w:r w:rsidR="00F67757" w:rsidRPr="004D4FAA">
        <w:t xml:space="preserve"> zejména</w:t>
      </w:r>
      <w:r w:rsidRPr="004D4FAA">
        <w:t xml:space="preserve">, že u každých dveří poblíž nástupního prostoru bude třeba mít přípravu pro připojení bezkontaktního terminálu (IBIS, ethernet + napájení). Na </w:t>
      </w:r>
      <w:r w:rsidR="009139ED" w:rsidRPr="004D4FAA">
        <w:t>L</w:t>
      </w:r>
      <w:r w:rsidRPr="004D4FAA">
        <w:t xml:space="preserve">inkách s trasou výhradně mimo území hl. m. Prahy, nebo s jedinou zastávkou na území hl. m. Prahy, </w:t>
      </w:r>
      <w:r w:rsidR="00401284" w:rsidRPr="004D4FAA">
        <w:t xml:space="preserve">může dojít ke změně počtu </w:t>
      </w:r>
      <w:proofErr w:type="spellStart"/>
      <w:r w:rsidR="00401284" w:rsidRPr="004D4FAA">
        <w:t>označovačů</w:t>
      </w:r>
      <w:proofErr w:type="spellEnd"/>
      <w:r w:rsidR="00401284" w:rsidRPr="004D4FAA">
        <w:t xml:space="preserve"> (snížení až na jeden kus</w:t>
      </w:r>
      <w:r w:rsidRPr="004D4FAA">
        <w:t xml:space="preserve">, </w:t>
      </w:r>
      <w:r w:rsidR="00401284" w:rsidRPr="004D4FAA">
        <w:t xml:space="preserve">umístěný </w:t>
      </w:r>
      <w:r w:rsidRPr="004D4FAA">
        <w:t>pouze u předních dveří</w:t>
      </w:r>
      <w:r w:rsidR="00401284" w:rsidRPr="004D4FAA">
        <w:t>)</w:t>
      </w:r>
      <w:r w:rsidRPr="004D4FAA">
        <w:t xml:space="preserve">. Příprava pro připojení jak </w:t>
      </w:r>
      <w:proofErr w:type="spellStart"/>
      <w:r w:rsidRPr="004D4FAA">
        <w:t>označovače</w:t>
      </w:r>
      <w:proofErr w:type="spellEnd"/>
      <w:r w:rsidRPr="004D4FAA">
        <w:t>, tak i bezkontaktního terminálu (IBIS, ethernet + napájení) bude specifikována Objednatelem u zbývajících dveří</w:t>
      </w:r>
      <w:r w:rsidR="00401284" w:rsidRPr="004D4FAA">
        <w:t xml:space="preserve"> v případě aktivace těchto vyhrazených změn</w:t>
      </w:r>
      <w:r w:rsidRPr="004D4FAA">
        <w:t xml:space="preserve">.  U vozidel zajišťujících provoz na </w:t>
      </w:r>
      <w:r w:rsidR="009139ED" w:rsidRPr="004D4FAA">
        <w:t>L</w:t>
      </w:r>
      <w:r w:rsidRPr="004D4FAA">
        <w:t xml:space="preserve">inkách, kde by změna koncepce odbavování cestujících znamenala nástup cestujících všemi dveřmi, se předpokládá vybavení </w:t>
      </w:r>
      <w:proofErr w:type="spellStart"/>
      <w:r w:rsidRPr="004D4FAA">
        <w:t>označovačem</w:t>
      </w:r>
      <w:proofErr w:type="spellEnd"/>
      <w:r w:rsidRPr="004D4FAA">
        <w:t xml:space="preserve"> a přípravu pro připojení </w:t>
      </w:r>
      <w:r w:rsidR="00DC205A" w:rsidRPr="004D4FAA">
        <w:t xml:space="preserve">samoobslužného </w:t>
      </w:r>
      <w:r w:rsidRPr="004D4FAA">
        <w:t>terminálu (IBIS, ethernet + napájení) u každých dveří vozidla určených pro cestující. Vzhledem k tomu,</w:t>
      </w:r>
      <w:r w:rsidRPr="00D5183C">
        <w:t xml:space="preserve"> že </w:t>
      </w:r>
      <w:r w:rsidR="00B21252">
        <w:t>V</w:t>
      </w:r>
      <w:r w:rsidRPr="00D5183C">
        <w:t>eřejné služby dle této Smlouvy budou plněny jako brutto kontrakt (riziko výnosů je na straně Objedn</w:t>
      </w:r>
      <w:r>
        <w:t>a</w:t>
      </w:r>
      <w:r w:rsidRPr="00D5183C">
        <w:t xml:space="preserve">tele) nebude ani taková koncepční změna tarifního odbavení podstatnou změnou </w:t>
      </w:r>
      <w:r w:rsidR="00366634">
        <w:t>S</w:t>
      </w:r>
      <w:r w:rsidRPr="00D5183C">
        <w:t>mlouvy, kterou by se vychýlila rovnováha mezi smluvními stranami.</w:t>
      </w:r>
      <w:r>
        <w:t xml:space="preserve"> V případě změny výnosů</w:t>
      </w:r>
      <w:r w:rsidR="00783845">
        <w:t xml:space="preserve"> spojených se změnou koncepce tarifu PID nebo způsobu odbavování </w:t>
      </w:r>
      <w:r>
        <w:t xml:space="preserve">je Dopravce oprávněn požádat o změnu zálohy na </w:t>
      </w:r>
      <w:r w:rsidR="00B21978">
        <w:t>K</w:t>
      </w:r>
      <w:r>
        <w:t>ompenzaci v souladu s čl.</w:t>
      </w:r>
      <w:r w:rsidR="00783845">
        <w:t xml:space="preserve"> X odst. 3.</w:t>
      </w:r>
    </w:p>
    <w:p w14:paraId="78D989CA" w14:textId="755DE357" w:rsidR="0095556B" w:rsidRDefault="0095556B">
      <w:pPr>
        <w:pStyle w:val="Odstavec1"/>
        <w:numPr>
          <w:ilvl w:val="1"/>
          <w:numId w:val="17"/>
        </w:numPr>
        <w:tabs>
          <w:tab w:val="clear" w:pos="644"/>
        </w:tabs>
        <w:ind w:left="567" w:hanging="567"/>
      </w:pPr>
      <w:r>
        <w:t xml:space="preserve">V případě, že by došlo v době trvání </w:t>
      </w:r>
      <w:r w:rsidR="00366634">
        <w:t>S</w:t>
      </w:r>
      <w:r>
        <w:t xml:space="preserve">mlouvy k zavedení </w:t>
      </w:r>
      <w:r w:rsidRPr="00306ECA">
        <w:rPr>
          <w:bCs/>
        </w:rPr>
        <w:t>SJT</w:t>
      </w:r>
      <w:r>
        <w:t xml:space="preserve"> i pro další subsystémy veřejné dopravy</w:t>
      </w:r>
      <w:r w:rsidR="00C61129">
        <w:t>,</w:t>
      </w:r>
      <w:r>
        <w:t xml:space="preserve"> je </w:t>
      </w:r>
      <w:r w:rsidR="00E01341">
        <w:t>D</w:t>
      </w:r>
      <w:r>
        <w:t xml:space="preserve">opravce povinen uzavřít s Českou </w:t>
      </w:r>
      <w:r w:rsidR="007F3334">
        <w:t>republikou – Ministerstvem</w:t>
      </w:r>
      <w:r>
        <w:t xml:space="preserve"> dopravy</w:t>
      </w:r>
      <w:r w:rsidR="009B7509">
        <w:t>,</w:t>
      </w:r>
      <w:r>
        <w:t xml:space="preserve"> se sídlem nábřeží Ludvíka Svobody 1222/12, Nové Město, 110 15 Praha 1, IČO: 660 03 008, DIČ: CZ66003008 na písemný pokyn </w:t>
      </w:r>
      <w:r w:rsidR="00200F8E">
        <w:t>O</w:t>
      </w:r>
      <w:r>
        <w:t>bjednatele Smlouvu o přistoupení k systému jednotného tarifu (dále jen „</w:t>
      </w:r>
      <w:r w:rsidRPr="00881FDE">
        <w:rPr>
          <w:b/>
        </w:rPr>
        <w:t>Přístupová smlouva</w:t>
      </w:r>
      <w:r>
        <w:t xml:space="preserve">“). V době uzavření této </w:t>
      </w:r>
      <w:r w:rsidR="00366634">
        <w:t>S</w:t>
      </w:r>
      <w:r>
        <w:t xml:space="preserve">mlouvy není povinnost přistoupení dopravců provozujících veřejnou linkovou dopravu </w:t>
      </w:r>
      <w:r w:rsidR="006D6790">
        <w:t xml:space="preserve">k SJT </w:t>
      </w:r>
      <w:r>
        <w:t xml:space="preserve">stanovena a nejsou známy podmínky takového přístupu. Pokud </w:t>
      </w:r>
      <w:r w:rsidR="00455D68">
        <w:t>D</w:t>
      </w:r>
      <w:r>
        <w:t>opravci vzniknou implementační náklady stanovené v </w:t>
      </w:r>
      <w:r w:rsidR="009275EF">
        <w:t>P</w:t>
      </w:r>
      <w:r>
        <w:t xml:space="preserve">řístupové smlouvě a nebudou-li mu uhrazeny ze strany státu, je </w:t>
      </w:r>
      <w:r w:rsidR="00455D68">
        <w:t>D</w:t>
      </w:r>
      <w:r>
        <w:t xml:space="preserve">opravce oprávněn </w:t>
      </w:r>
      <w:r w:rsidR="0088175E">
        <w:t xml:space="preserve">prokazatelně </w:t>
      </w:r>
      <w:r>
        <w:t>doložené přístupové náklady uplatnit jako ONS.</w:t>
      </w:r>
      <w:r w:rsidR="006D6790">
        <w:t xml:space="preserve"> Podmínky uplatnění a</w:t>
      </w:r>
      <w:r w:rsidR="00E84DD7">
        <w:t> </w:t>
      </w:r>
      <w:r w:rsidR="006D6790">
        <w:t xml:space="preserve">kontroly jsou shodné jako pro další nákladové položky uvedené v této </w:t>
      </w:r>
      <w:r w:rsidR="00366634">
        <w:t>S</w:t>
      </w:r>
      <w:r w:rsidR="006D6790">
        <w:t>mlouvě jako ONS.</w:t>
      </w:r>
      <w:r>
        <w:t xml:space="preserve"> </w:t>
      </w:r>
    </w:p>
    <w:p w14:paraId="4C87FF32" w14:textId="487FB8F1" w:rsidR="0095556B" w:rsidRDefault="0095556B">
      <w:pPr>
        <w:pStyle w:val="Odstavec1"/>
        <w:numPr>
          <w:ilvl w:val="1"/>
          <w:numId w:val="17"/>
        </w:numPr>
        <w:tabs>
          <w:tab w:val="clear" w:pos="644"/>
        </w:tabs>
        <w:ind w:left="567" w:hanging="567"/>
      </w:pPr>
      <w:r>
        <w:t>Dopravce</w:t>
      </w:r>
      <w:r w:rsidR="00412A3F" w:rsidRPr="00412A3F">
        <w:rPr>
          <w:rFonts w:ascii="Segoe UI" w:hAnsi="Segoe UI" w:cs="Segoe UI"/>
          <w:b/>
          <w:spacing w:val="-1"/>
          <w:sz w:val="22"/>
          <w:szCs w:val="22"/>
          <w:lang w:eastAsia="sk-SK"/>
        </w:rPr>
        <w:t xml:space="preserve"> </w:t>
      </w:r>
      <w:r w:rsidR="00412A3F" w:rsidRPr="00412A3F">
        <w:t xml:space="preserve">je povinen </w:t>
      </w:r>
      <w:r w:rsidR="00412A3F">
        <w:t xml:space="preserve">po zapojení do SJT </w:t>
      </w:r>
      <w:r w:rsidR="00412A3F" w:rsidRPr="00412A3F">
        <w:t xml:space="preserve">tržby a případné </w:t>
      </w:r>
      <w:r w:rsidR="00EA715C">
        <w:t>k</w:t>
      </w:r>
      <w:r w:rsidR="00412A3F" w:rsidRPr="00412A3F">
        <w:t xml:space="preserve">ompenzace za úpravy výše jízdného SJT získané na základě Přístupové smlouvy vázané k poskytování Veřejných služeb dle této </w:t>
      </w:r>
      <w:r w:rsidR="00366634">
        <w:lastRenderedPageBreak/>
        <w:t>S</w:t>
      </w:r>
      <w:r w:rsidR="00412A3F" w:rsidRPr="00412A3F">
        <w:t xml:space="preserve">mlouvy vykázat a dokladovat Objednateli. Výkazy budou probíhat na základě dálkového přístupu do SJT, bude-li provozovatelem SJT umožněn, nebo elektronickými kopiemi (skeny) faktur včetně všech jejich příloh nejpozději do 10. pracovního dne následujícího kalendářního měsíce za měsíc předcházející.  Objednatel je oprávněn vyžadovat po </w:t>
      </w:r>
      <w:r w:rsidR="005B738D">
        <w:t>D</w:t>
      </w:r>
      <w:r w:rsidR="00412A3F" w:rsidRPr="00412A3F">
        <w:t>opravci kopie faktur i</w:t>
      </w:r>
      <w:r w:rsidR="00E84DD7">
        <w:t> </w:t>
      </w:r>
      <w:r w:rsidR="00412A3F" w:rsidRPr="00412A3F">
        <w:t xml:space="preserve">při zřízení dálkového přístupu, na základě žádosti zaslané e-mailem kontaktní osobou odpovědnou za ekonomiku uvedenou </w:t>
      </w:r>
      <w:r w:rsidR="001252D4">
        <w:t>v příloze č. 2</w:t>
      </w:r>
      <w:r w:rsidR="00E06726">
        <w:t>1</w:t>
      </w:r>
      <w:r w:rsidR="001252D4">
        <w:t xml:space="preserve"> této </w:t>
      </w:r>
      <w:r w:rsidR="001252D4" w:rsidRPr="00FE11DD">
        <w:t>Smlouvy</w:t>
      </w:r>
      <w:r w:rsidR="00412A3F" w:rsidRPr="00412A3F">
        <w:t>. Objednatel je oprávněn o</w:t>
      </w:r>
      <w:r w:rsidR="00E84DD7">
        <w:t> </w:t>
      </w:r>
      <w:r w:rsidR="00412A3F" w:rsidRPr="00412A3F">
        <w:t>takové doložení požádat kdykoli, a to i za souhrnné období (např. čtvrtletí</w:t>
      </w:r>
      <w:r w:rsidR="00BF2420">
        <w:t>, rok</w:t>
      </w:r>
      <w:r w:rsidR="00412A3F" w:rsidRPr="00412A3F">
        <w:t>).</w:t>
      </w:r>
      <w:r w:rsidR="00412A3F">
        <w:t xml:space="preserve"> Dopravce je povinen takové žádosti vyhovět</w:t>
      </w:r>
      <w:r w:rsidR="0088175E">
        <w:t>,</w:t>
      </w:r>
      <w:r w:rsidR="00412A3F">
        <w:t xml:space="preserve"> </w:t>
      </w:r>
      <w:r>
        <w:t xml:space="preserve">tržby získané na základě </w:t>
      </w:r>
      <w:r w:rsidR="009275EF">
        <w:t>P</w:t>
      </w:r>
      <w:r>
        <w:t xml:space="preserve">řístupové smlouvy vázané k VS dle této </w:t>
      </w:r>
      <w:r w:rsidR="00366634">
        <w:t>S</w:t>
      </w:r>
      <w:r>
        <w:t xml:space="preserve">mlouvy </w:t>
      </w:r>
      <w:r w:rsidR="006D6790">
        <w:t xml:space="preserve">předat </w:t>
      </w:r>
      <w:r>
        <w:t xml:space="preserve">a dokladovat </w:t>
      </w:r>
      <w:r w:rsidR="006D6790">
        <w:t xml:space="preserve">kopiemi </w:t>
      </w:r>
      <w:r>
        <w:t xml:space="preserve">faktur včetně všech jejich příloh </w:t>
      </w:r>
      <w:r w:rsidR="005B738D">
        <w:t>O</w:t>
      </w:r>
      <w:r>
        <w:t>bjednateli v termínu maximálně 2</w:t>
      </w:r>
      <w:r w:rsidR="006D6790">
        <w:t xml:space="preserve"> </w:t>
      </w:r>
      <w:r>
        <w:t xml:space="preserve">pracovních dnů po jejich obdržení od správce SJT. </w:t>
      </w:r>
    </w:p>
    <w:p w14:paraId="185601E6" w14:textId="77777777" w:rsidR="001D2629" w:rsidRDefault="00A81E8F">
      <w:pPr>
        <w:pStyle w:val="Odstavec1"/>
        <w:numPr>
          <w:ilvl w:val="1"/>
          <w:numId w:val="17"/>
        </w:numPr>
        <w:tabs>
          <w:tab w:val="clear" w:pos="644"/>
        </w:tabs>
        <w:ind w:left="567" w:hanging="567"/>
      </w:pPr>
      <w:r>
        <w:t xml:space="preserve">Objednatel je oprávněn kontrolovat plnění povinností </w:t>
      </w:r>
      <w:r w:rsidR="005B738D">
        <w:t>D</w:t>
      </w:r>
      <w:r>
        <w:t xml:space="preserve">opravce a pravdivost údajů poskytovaných </w:t>
      </w:r>
      <w:r w:rsidR="005B738D" w:rsidRPr="00C61ADA">
        <w:t>D</w:t>
      </w:r>
      <w:r w:rsidRPr="00C61ADA">
        <w:t xml:space="preserve">opravcem </w:t>
      </w:r>
      <w:r w:rsidR="005B667B" w:rsidRPr="00C61ADA">
        <w:t>dle odst</w:t>
      </w:r>
      <w:r w:rsidR="00DC0218" w:rsidRPr="00C61ADA">
        <w:t>avců</w:t>
      </w:r>
      <w:r w:rsidR="005B667B" w:rsidRPr="00C61ADA">
        <w:t xml:space="preserve"> </w:t>
      </w:r>
      <w:r w:rsidR="001B6111" w:rsidRPr="00C61ADA">
        <w:t>6</w:t>
      </w:r>
      <w:r w:rsidR="0095556B" w:rsidRPr="00C61ADA">
        <w:t>,</w:t>
      </w:r>
      <w:r w:rsidR="001B6111" w:rsidRPr="00C61ADA">
        <w:t xml:space="preserve"> 7</w:t>
      </w:r>
      <w:r w:rsidR="00921FDE" w:rsidRPr="00C61ADA">
        <w:t>, 8</w:t>
      </w:r>
      <w:r w:rsidR="0095556B" w:rsidRPr="00C61ADA">
        <w:t xml:space="preserve"> a 9</w:t>
      </w:r>
      <w:r w:rsidRPr="00C61ADA">
        <w:t xml:space="preserve"> tohoto článku, zejména</w:t>
      </w:r>
      <w:r>
        <w:t xml:space="preserve"> údaje o vybraných tržbách ve vozidlech a jejich evidenci</w:t>
      </w:r>
      <w:r w:rsidR="0095556B">
        <w:t xml:space="preserve"> a tržbách obdržených ze SJT (od doby účinnosti SJT pro </w:t>
      </w:r>
      <w:r w:rsidR="00B21252">
        <w:t>V</w:t>
      </w:r>
      <w:r w:rsidR="0095556B">
        <w:t xml:space="preserve">eřejné služby dle této </w:t>
      </w:r>
      <w:r w:rsidR="00366634">
        <w:t>S</w:t>
      </w:r>
      <w:r w:rsidR="0095556B">
        <w:t>mlouvy)</w:t>
      </w:r>
      <w:r w:rsidR="001D2629">
        <w:t>.</w:t>
      </w:r>
    </w:p>
    <w:p w14:paraId="36939B23" w14:textId="6D19C642" w:rsidR="000D1CFB" w:rsidRDefault="001D2629">
      <w:pPr>
        <w:pStyle w:val="Odstavec1"/>
        <w:numPr>
          <w:ilvl w:val="1"/>
          <w:numId w:val="17"/>
        </w:numPr>
        <w:tabs>
          <w:tab w:val="clear" w:pos="644"/>
        </w:tabs>
        <w:ind w:left="567" w:hanging="567"/>
      </w:pPr>
      <w:r w:rsidRPr="001D2629">
        <w:t xml:space="preserve">Objednatel souhlasí, aby na </w:t>
      </w:r>
      <w:r w:rsidR="009139ED">
        <w:t>P</w:t>
      </w:r>
      <w:r w:rsidR="00D82857">
        <w:t xml:space="preserve">říměstských </w:t>
      </w:r>
      <w:r w:rsidRPr="001D2629">
        <w:t>linkách PID provozovaných Dopravcem dle této Smlouvy platilo zaměstnanecké jízdné</w:t>
      </w:r>
      <w:r w:rsidR="00D82857">
        <w:t xml:space="preserve">. </w:t>
      </w:r>
      <w:r w:rsidR="00721EED">
        <w:t>Podmínky a okruh osob majících nárok na zaměstnanecké jízdné stanoví Objednatel po projednání s Dopravcem. Objednatel předpokládá poskytnutí zaměstnaneckého jízdného pro řidiče a dispečery</w:t>
      </w:r>
      <w:r w:rsidR="00D4123F">
        <w:t xml:space="preserve"> </w:t>
      </w:r>
      <w:r w:rsidR="00A66E33">
        <w:t xml:space="preserve">Dopravce </w:t>
      </w:r>
      <w:r w:rsidR="00C54681" w:rsidRPr="001D2629">
        <w:t xml:space="preserve">na </w:t>
      </w:r>
      <w:r w:rsidR="009139ED">
        <w:t>P</w:t>
      </w:r>
      <w:r w:rsidR="00C54681">
        <w:t xml:space="preserve">říměstských </w:t>
      </w:r>
      <w:r w:rsidR="00C54681" w:rsidRPr="001D2629">
        <w:t xml:space="preserve">linkách PID </w:t>
      </w:r>
      <w:r w:rsidR="00D4123F">
        <w:t xml:space="preserve">na celém území </w:t>
      </w:r>
      <w:proofErr w:type="spellStart"/>
      <w:r w:rsidR="00D4123F">
        <w:t>SčK</w:t>
      </w:r>
      <w:proofErr w:type="spellEnd"/>
      <w:r w:rsidR="00A36882">
        <w:t xml:space="preserve"> a HMP</w:t>
      </w:r>
      <w:r w:rsidR="00C54681">
        <w:t xml:space="preserve"> a na </w:t>
      </w:r>
      <w:r w:rsidR="009139ED">
        <w:t>L</w:t>
      </w:r>
      <w:r w:rsidR="00C54681">
        <w:t>inkách PID v pásmu P mimo vlaky</w:t>
      </w:r>
      <w:r w:rsidR="00CB0827">
        <w:t xml:space="preserve"> a linku </w:t>
      </w:r>
      <w:proofErr w:type="spellStart"/>
      <w:r w:rsidR="00CB0827">
        <w:t>A</w:t>
      </w:r>
      <w:r w:rsidR="00D063C4">
        <w:t>irport</w:t>
      </w:r>
      <w:proofErr w:type="spellEnd"/>
      <w:r w:rsidR="00D063C4">
        <w:t xml:space="preserve"> </w:t>
      </w:r>
      <w:r w:rsidR="00CB0827">
        <w:t>E</w:t>
      </w:r>
      <w:r w:rsidR="00D063C4">
        <w:t>xpress</w:t>
      </w:r>
      <w:r w:rsidR="00721EED">
        <w:t xml:space="preserve">. V průběhu trvání Smlouvy je Objednatel oprávněn podmínky a okruh osob majících nárok na zaměstnanecké jízdné upravit zejména s ohledem na </w:t>
      </w:r>
      <w:r w:rsidR="00B85A72">
        <w:t>finanční možnosti Objednatele.</w:t>
      </w:r>
    </w:p>
    <w:p w14:paraId="57B36B99" w14:textId="77777777" w:rsidR="0096372C" w:rsidRDefault="00A81E8F" w:rsidP="000B3135">
      <w:pPr>
        <w:pStyle w:val="slo"/>
        <w:keepNext/>
        <w:spacing w:before="360"/>
        <w:ind w:left="567"/>
      </w:pPr>
      <w:r w:rsidRPr="00DF14F3">
        <w:t xml:space="preserve">Článek </w:t>
      </w:r>
      <w:r w:rsidR="00791A5E">
        <w:t>X</w:t>
      </w:r>
      <w:r w:rsidR="005652D8">
        <w:t>V</w:t>
      </w:r>
      <w:r w:rsidR="00494DBA">
        <w:t>I</w:t>
      </w:r>
    </w:p>
    <w:p w14:paraId="1933BD47" w14:textId="77777777" w:rsidR="00A81E8F" w:rsidRDefault="00A81E8F" w:rsidP="000B3135">
      <w:pPr>
        <w:pStyle w:val="slo"/>
        <w:keepNext/>
        <w:spacing w:before="0" w:after="120"/>
        <w:ind w:left="567"/>
      </w:pPr>
      <w:r w:rsidRPr="00DF14F3">
        <w:t>Dopravní prostředky</w:t>
      </w:r>
      <w:r w:rsidR="00E53464">
        <w:t xml:space="preserve"> – přechodná </w:t>
      </w:r>
      <w:r w:rsidR="00BE2940">
        <w:t xml:space="preserve">a zvláštní </w:t>
      </w:r>
      <w:r w:rsidR="00E53464">
        <w:t>ujednání ke standard</w:t>
      </w:r>
      <w:r w:rsidR="00C61129">
        <w:t>ům</w:t>
      </w:r>
      <w:r w:rsidR="00E53464">
        <w:t xml:space="preserve"> kvality</w:t>
      </w:r>
    </w:p>
    <w:p w14:paraId="70F10776" w14:textId="77777777" w:rsidR="00DA3579" w:rsidRPr="00271561" w:rsidRDefault="00DA3579">
      <w:pPr>
        <w:pStyle w:val="Odstavec1"/>
        <w:numPr>
          <w:ilvl w:val="1"/>
          <w:numId w:val="18"/>
        </w:numPr>
        <w:tabs>
          <w:tab w:val="clear" w:pos="644"/>
        </w:tabs>
        <w:ind w:left="567" w:hanging="567"/>
      </w:pPr>
      <w:r w:rsidRPr="00271561">
        <w:t xml:space="preserve">Dopravce se zavazuje nasazovat na dopravní výkony </w:t>
      </w:r>
      <w:r w:rsidR="004144A7" w:rsidRPr="00271561">
        <w:t xml:space="preserve">dle této </w:t>
      </w:r>
      <w:r w:rsidR="00366634">
        <w:t>S</w:t>
      </w:r>
      <w:r w:rsidR="004144A7" w:rsidRPr="00271561">
        <w:t>mlouvy</w:t>
      </w:r>
      <w:r w:rsidRPr="00271561">
        <w:t xml:space="preserve"> </w:t>
      </w:r>
      <w:r w:rsidR="004144A7" w:rsidRPr="00271561">
        <w:t xml:space="preserve">pouze </w:t>
      </w:r>
      <w:r w:rsidRPr="00271561">
        <w:t xml:space="preserve">vozidla splňující všechny podmínky v kapitole 4.2 </w:t>
      </w:r>
      <w:r w:rsidR="004144A7" w:rsidRPr="00271561">
        <w:t xml:space="preserve">přílohy č. 10 </w:t>
      </w:r>
      <w:r w:rsidR="00447F2B" w:rsidRPr="00271561">
        <w:t xml:space="preserve">- </w:t>
      </w:r>
      <w:r w:rsidRPr="00271561">
        <w:t>Standard</w:t>
      </w:r>
      <w:r w:rsidR="004144A7" w:rsidRPr="00271561">
        <w:t>y</w:t>
      </w:r>
      <w:r w:rsidRPr="00271561">
        <w:t xml:space="preserve"> kvality PID</w:t>
      </w:r>
      <w:r w:rsidR="00BD345E" w:rsidRPr="00271561">
        <w:t xml:space="preserve"> včetně jejích příloh v platném znění, </w:t>
      </w:r>
      <w:r w:rsidR="00447F2B" w:rsidRPr="00271561">
        <w:t xml:space="preserve">vyjma bodu </w:t>
      </w:r>
      <w:r w:rsidR="00D90039" w:rsidRPr="00271561">
        <w:t>4.2.4.3 a 4.2.4.4</w:t>
      </w:r>
      <w:r w:rsidR="00447F2B" w:rsidRPr="00271561">
        <w:t>,</w:t>
      </w:r>
      <w:r w:rsidR="00271561" w:rsidRPr="00D0411D">
        <w:rPr>
          <w:sz w:val="20"/>
          <w:szCs w:val="20"/>
        </w:rPr>
        <w:t xml:space="preserve"> </w:t>
      </w:r>
      <w:r w:rsidR="00271561" w:rsidRPr="00271561">
        <w:t xml:space="preserve">které se pro účely této </w:t>
      </w:r>
      <w:r w:rsidR="00366634">
        <w:t>S</w:t>
      </w:r>
      <w:r w:rsidR="00271561" w:rsidRPr="00271561">
        <w:t xml:space="preserve">mlouvy neuplatňují, přičemž podmínkám kapitoly 4.2 musí vyhovět všechna vozidla bez ohledu na rok výroby. V případě, že </w:t>
      </w:r>
      <w:r w:rsidR="00E01341">
        <w:t>D</w:t>
      </w:r>
      <w:r w:rsidR="00271561" w:rsidRPr="00271561">
        <w:t xml:space="preserve">opravce je povinen převzít vozidla z odkupu dle článku XVII této </w:t>
      </w:r>
      <w:r w:rsidR="00366634">
        <w:t>S</w:t>
      </w:r>
      <w:r w:rsidR="00271561" w:rsidRPr="00271561">
        <w:t>mlouvy, jsou tato vozidla považována za vyhovující kapitole 4.2 přílohy č. 10 – Standardy kvality PID, s výjimkou vnějšího lakování vozidla</w:t>
      </w:r>
      <w:r w:rsidR="00271561">
        <w:t xml:space="preserve">. </w:t>
      </w:r>
      <w:r w:rsidR="00271561" w:rsidRPr="00271561">
        <w:t>Všechna nasazovaná vozidla dále musí umožňovat přepravu také stojících cestujících v minimálním počtu odpovídajícímu 4 osoby/</w:t>
      </w:r>
      <w:r w:rsidR="00271561" w:rsidRPr="00E04A0E">
        <w:t>m</w:t>
      </w:r>
      <w:r w:rsidR="00271561" w:rsidRPr="00D0411D">
        <w:rPr>
          <w:vertAlign w:val="superscript"/>
        </w:rPr>
        <w:t>2</w:t>
      </w:r>
      <w:r w:rsidR="00271561" w:rsidRPr="00271561">
        <w:t xml:space="preserve"> volné podlahové plochy (nezapočítává se podlahová plocha v prostoru dveří, pod sedadly a ve vyhrazeném prostoru pro kočárek / invalidní vozík)</w:t>
      </w:r>
      <w:r w:rsidR="005A40DB" w:rsidRPr="00D0411D">
        <w:rPr>
          <w:i/>
          <w:iCs/>
        </w:rPr>
        <w:t>.</w:t>
      </w:r>
    </w:p>
    <w:p w14:paraId="69B81C52" w14:textId="77777777" w:rsidR="00151FF1" w:rsidRDefault="00FF54F8">
      <w:pPr>
        <w:pStyle w:val="Odstavec1"/>
        <w:numPr>
          <w:ilvl w:val="1"/>
          <w:numId w:val="18"/>
        </w:numPr>
        <w:tabs>
          <w:tab w:val="clear" w:pos="644"/>
        </w:tabs>
        <w:ind w:left="567" w:hanging="567"/>
      </w:pPr>
      <w:r>
        <w:t xml:space="preserve">Dopravce kromě obnovy vozového parku novými vozidly nebo vozidly mladšími 2 let od data první registrace </w:t>
      </w:r>
      <w:r w:rsidR="00590A61">
        <w:t xml:space="preserve">v souladu </w:t>
      </w:r>
      <w:r w:rsidR="00590A61" w:rsidRPr="00FE11DD">
        <w:t>s </w:t>
      </w:r>
      <w:r w:rsidR="00A70EFC">
        <w:t>p</w:t>
      </w:r>
      <w:r w:rsidR="00590A61" w:rsidRPr="00FE11DD">
        <w:t>řílohou č. 10</w:t>
      </w:r>
      <w:r w:rsidR="00590A61">
        <w:t xml:space="preserve"> této Smlouvy </w:t>
      </w:r>
      <w:r>
        <w:t xml:space="preserve">může </w:t>
      </w:r>
      <w:r w:rsidR="00590A61">
        <w:t xml:space="preserve">dále </w:t>
      </w:r>
      <w:r>
        <w:t xml:space="preserve">zařadit do svého vozového </w:t>
      </w:r>
      <w:r w:rsidRPr="00D35DD2">
        <w:t>parku rov</w:t>
      </w:r>
      <w:r w:rsidR="00A238DC" w:rsidRPr="00D35DD2">
        <w:t>n</w:t>
      </w:r>
      <w:r w:rsidRPr="00D35DD2">
        <w:t>ěž starší vozidlo</w:t>
      </w:r>
      <w:r>
        <w:t xml:space="preserve"> jiného dopravce, pokud je již v PID evidováno a v případě, že plní všechna ustanovení, na která odkazuje </w:t>
      </w:r>
      <w:r w:rsidRPr="004827F7">
        <w:t xml:space="preserve">odst. </w:t>
      </w:r>
      <w:r w:rsidR="00463E13" w:rsidRPr="004827F7">
        <w:t>1</w:t>
      </w:r>
      <w:r w:rsidRPr="004827F7">
        <w:t xml:space="preserve"> tohoto článku</w:t>
      </w:r>
      <w:r w:rsidR="00A13A3C">
        <w:t xml:space="preserve"> a je homologováno jako vozidlo třídy M3/ II nebo M3/B</w:t>
      </w:r>
      <w:r w:rsidR="00801F23">
        <w:t>.</w:t>
      </w:r>
    </w:p>
    <w:p w14:paraId="572369B4" w14:textId="77777777" w:rsidR="009A0EB3" w:rsidRPr="00AE2733" w:rsidRDefault="009A6EDE">
      <w:pPr>
        <w:pStyle w:val="Odstavec1"/>
        <w:numPr>
          <w:ilvl w:val="1"/>
          <w:numId w:val="18"/>
        </w:numPr>
        <w:tabs>
          <w:tab w:val="clear" w:pos="644"/>
        </w:tabs>
        <w:ind w:left="567" w:hanging="567"/>
      </w:pPr>
      <w:r>
        <w:t xml:space="preserve">Dopravce je povinen od Zahájení provozu a dále po celou dobu trvání této Smlouvy </w:t>
      </w:r>
      <w:r w:rsidRPr="00DF14F3">
        <w:t>nasazovat na dopravní</w:t>
      </w:r>
      <w:r w:rsidRPr="005B667B">
        <w:t xml:space="preserve"> výkony na </w:t>
      </w:r>
      <w:r w:rsidR="00731E8E">
        <w:t>L</w:t>
      </w:r>
      <w:r w:rsidRPr="005B667B">
        <w:t>ince vozidla splňující</w:t>
      </w:r>
      <w:r w:rsidR="003E6F3F">
        <w:t xml:space="preserve"> Manuál jednotného vzhledu vozidel, který</w:t>
      </w:r>
      <w:r>
        <w:t xml:space="preserve"> je součástí</w:t>
      </w:r>
      <w:r w:rsidR="003E6F3F">
        <w:t xml:space="preserve"> </w:t>
      </w:r>
      <w:r w:rsidRPr="004827F7">
        <w:t xml:space="preserve">přílohy </w:t>
      </w:r>
      <w:r w:rsidR="003E6F3F" w:rsidRPr="004827F7">
        <w:t xml:space="preserve">č. 10 této </w:t>
      </w:r>
      <w:r w:rsidR="00366634" w:rsidRPr="004827F7">
        <w:t>S</w:t>
      </w:r>
      <w:r w:rsidR="003E6F3F" w:rsidRPr="004827F7">
        <w:t>mlouvy</w:t>
      </w:r>
      <w:r w:rsidR="00CA3DCA">
        <w:t xml:space="preserve">, s výjimkou vozidel, která Dopravce odkoupil od předchozího dopravce, která je Dopravce povinen uvést do souladu s Manuálem jednotného vzhledu vozidel nejpozději do </w:t>
      </w:r>
      <w:r w:rsidR="00B6670B">
        <w:t>9</w:t>
      </w:r>
      <w:r w:rsidR="00CA3DCA">
        <w:t xml:space="preserve"> měsíců od Zahájení provozu</w:t>
      </w:r>
      <w:r w:rsidR="003E6F3F">
        <w:t xml:space="preserve">. </w:t>
      </w:r>
      <w:r w:rsidR="003D4925">
        <w:t>Náklady na uvedení vozidel do souladu s Manuálem jednotného vzhledu vozidel z odkupu od předchozího dopravce je Dopravce povinen zahrnout do NCDV.</w:t>
      </w:r>
    </w:p>
    <w:p w14:paraId="049AF829" w14:textId="77777777" w:rsidR="00A81E8F" w:rsidRDefault="00A81E8F">
      <w:pPr>
        <w:pStyle w:val="Odstavec1"/>
        <w:numPr>
          <w:ilvl w:val="1"/>
          <w:numId w:val="18"/>
        </w:numPr>
        <w:tabs>
          <w:tab w:val="clear" w:pos="644"/>
        </w:tabs>
        <w:ind w:left="567" w:hanging="567"/>
      </w:pPr>
      <w:r>
        <w:t>Dopravce se zavazuje zajistit přiměřenou provozní zálohu pro případ</w:t>
      </w:r>
      <w:r w:rsidR="00C27523">
        <w:t>/y</w:t>
      </w:r>
      <w:r>
        <w:t xml:space="preserve"> výpadk</w:t>
      </w:r>
      <w:r w:rsidR="00C27523">
        <w:t>u/ů</w:t>
      </w:r>
      <w:r>
        <w:t>.</w:t>
      </w:r>
      <w:r w:rsidR="000500DF">
        <w:t xml:space="preserve"> </w:t>
      </w:r>
      <w:r w:rsidR="0031476E">
        <w:t>Provozní záloha musí krýt požadovanou kapacitu nahrazovaného vozidla. V případě nahrazení provozní zálohy vozidlem</w:t>
      </w:r>
      <w:r w:rsidR="0031476E" w:rsidRPr="0031476E">
        <w:t xml:space="preserve"> s vyšší kapacitou nebo </w:t>
      </w:r>
      <w:r w:rsidR="0031476E">
        <w:t>vozidlem</w:t>
      </w:r>
      <w:r w:rsidR="0031476E" w:rsidRPr="0031476E">
        <w:t xml:space="preserve"> rozměrnějšího typu</w:t>
      </w:r>
      <w:r w:rsidR="0031476E" w:rsidRPr="0031476E">
        <w:rPr>
          <w:sz w:val="20"/>
          <w:szCs w:val="20"/>
        </w:rPr>
        <w:t xml:space="preserve"> </w:t>
      </w:r>
      <w:r w:rsidR="0031476E" w:rsidRPr="0031476E">
        <w:rPr>
          <w:szCs w:val="20"/>
        </w:rPr>
        <w:t xml:space="preserve">Objednatel negarantuje průjezdnost trasy a obsluhu zastávek </w:t>
      </w:r>
      <w:r w:rsidR="009139ED">
        <w:rPr>
          <w:szCs w:val="20"/>
        </w:rPr>
        <w:t>L</w:t>
      </w:r>
      <w:r w:rsidR="0031476E" w:rsidRPr="0031476E">
        <w:rPr>
          <w:szCs w:val="20"/>
        </w:rPr>
        <w:t xml:space="preserve">inky pro rozměrnější vozidla, než která Objednatel </w:t>
      </w:r>
      <w:r w:rsidR="0031476E" w:rsidRPr="0031476E">
        <w:rPr>
          <w:szCs w:val="20"/>
        </w:rPr>
        <w:lastRenderedPageBreak/>
        <w:t>výslovně požaduje</w:t>
      </w:r>
      <w:r w:rsidR="0031476E">
        <w:rPr>
          <w:szCs w:val="20"/>
        </w:rPr>
        <w:t xml:space="preserve"> nebo ve svazku </w:t>
      </w:r>
      <w:r w:rsidR="00824AE5">
        <w:rPr>
          <w:szCs w:val="20"/>
        </w:rPr>
        <w:t>L</w:t>
      </w:r>
      <w:r w:rsidR="0031476E">
        <w:rPr>
          <w:szCs w:val="20"/>
        </w:rPr>
        <w:t>inek uvádí jako volitelné. V</w:t>
      </w:r>
      <w:r w:rsidR="0031476E" w:rsidRPr="0031476E">
        <w:rPr>
          <w:szCs w:val="20"/>
        </w:rPr>
        <w:t> případě nasazení rozměrnějšího vozidla</w:t>
      </w:r>
      <w:r w:rsidR="0058073E">
        <w:rPr>
          <w:szCs w:val="20"/>
        </w:rPr>
        <w:t>,</w:t>
      </w:r>
      <w:r w:rsidR="0031476E" w:rsidRPr="0031476E">
        <w:rPr>
          <w:szCs w:val="20"/>
        </w:rPr>
        <w:t xml:space="preserve"> </w:t>
      </w:r>
      <w:r w:rsidR="003D4925">
        <w:rPr>
          <w:szCs w:val="20"/>
        </w:rPr>
        <w:t>než je vyžadováno Objednatelem</w:t>
      </w:r>
      <w:r w:rsidR="0058073E">
        <w:rPr>
          <w:szCs w:val="20"/>
        </w:rPr>
        <w:t>,</w:t>
      </w:r>
      <w:r w:rsidR="003D4925">
        <w:rPr>
          <w:szCs w:val="20"/>
        </w:rPr>
        <w:t xml:space="preserve"> </w:t>
      </w:r>
      <w:r w:rsidR="0031476E" w:rsidRPr="0031476E">
        <w:rPr>
          <w:szCs w:val="20"/>
        </w:rPr>
        <w:t>na sebe Dopravce bere plnou odpovědnost z hlediska průjezdnosti trasy a parametrů nástupních hran v zastávkách.</w:t>
      </w:r>
    </w:p>
    <w:p w14:paraId="482EE13C" w14:textId="18A3E11C" w:rsidR="00A81E8F" w:rsidRPr="004827F7" w:rsidRDefault="00A81E8F">
      <w:pPr>
        <w:pStyle w:val="Odstavec1"/>
        <w:numPr>
          <w:ilvl w:val="1"/>
          <w:numId w:val="18"/>
        </w:numPr>
        <w:tabs>
          <w:tab w:val="clear" w:pos="644"/>
        </w:tabs>
        <w:ind w:left="567" w:hanging="567"/>
      </w:pPr>
      <w:r>
        <w:t xml:space="preserve">Dopravce je povinen zajistit provoz operativního dopravního výkonu požadovaného </w:t>
      </w:r>
      <w:r w:rsidR="00242541">
        <w:t>O</w:t>
      </w:r>
      <w:r>
        <w:t>bjednatelem v </w:t>
      </w:r>
      <w:r w:rsidRPr="00E566BF">
        <w:t xml:space="preserve">souladu </w:t>
      </w:r>
      <w:r w:rsidRPr="004827F7">
        <w:t xml:space="preserve">s čl. III odst. </w:t>
      </w:r>
      <w:r w:rsidR="00B80A8C" w:rsidRPr="004827F7">
        <w:t>1</w:t>
      </w:r>
      <w:r w:rsidR="000A54CF" w:rsidRPr="004827F7">
        <w:t>4</w:t>
      </w:r>
      <w:r w:rsidR="00B80A8C" w:rsidRPr="004827F7">
        <w:t xml:space="preserve"> </w:t>
      </w:r>
      <w:r w:rsidRPr="004827F7">
        <w:t xml:space="preserve">této </w:t>
      </w:r>
      <w:r w:rsidR="00366634" w:rsidRPr="004827F7">
        <w:t>S</w:t>
      </w:r>
      <w:r w:rsidRPr="004827F7">
        <w:t>mlouvy</w:t>
      </w:r>
      <w:r>
        <w:t xml:space="preserve"> </w:t>
      </w:r>
      <w:r w:rsidR="00FA2EA0">
        <w:t xml:space="preserve">vozidly </w:t>
      </w:r>
      <w:r>
        <w:t xml:space="preserve">v kvalitě </w:t>
      </w:r>
      <w:r w:rsidRPr="004827F7">
        <w:t xml:space="preserve">stanovené </w:t>
      </w:r>
      <w:r w:rsidR="00FA2EA0" w:rsidRPr="004827F7">
        <w:t>v příloze č.</w:t>
      </w:r>
      <w:r w:rsidR="00174D5A">
        <w:t> </w:t>
      </w:r>
      <w:r w:rsidR="00FA2EA0" w:rsidRPr="004827F7">
        <w:t>10</w:t>
      </w:r>
      <w:r w:rsidR="00BE3F3C" w:rsidRPr="004827F7">
        <w:t xml:space="preserve"> </w:t>
      </w:r>
      <w:r w:rsidR="00FA2EA0" w:rsidRPr="004827F7">
        <w:t xml:space="preserve">této </w:t>
      </w:r>
      <w:r w:rsidR="00366634" w:rsidRPr="004827F7">
        <w:t>S</w:t>
      </w:r>
      <w:r w:rsidR="00FA2EA0" w:rsidRPr="004827F7">
        <w:t>mlouvy</w:t>
      </w:r>
      <w:r w:rsidRPr="004827F7">
        <w:t>.</w:t>
      </w:r>
    </w:p>
    <w:p w14:paraId="4983984F" w14:textId="283A7E87" w:rsidR="00A81E8F" w:rsidRDefault="00A81E8F">
      <w:pPr>
        <w:pStyle w:val="Odstavec1"/>
        <w:numPr>
          <w:ilvl w:val="1"/>
          <w:numId w:val="18"/>
        </w:numPr>
        <w:tabs>
          <w:tab w:val="clear" w:pos="644"/>
        </w:tabs>
        <w:ind w:left="567" w:hanging="567"/>
      </w:pPr>
      <w:r>
        <w:t xml:space="preserve">Dopravce je povinen </w:t>
      </w:r>
      <w:r w:rsidR="00E37B96">
        <w:t xml:space="preserve">včas </w:t>
      </w:r>
      <w:r>
        <w:t>zajistit úpravy svých odbavovacích zařízení v návaznosti na změny Tarifu PID, popř. pokud je jednotný software odbavovacích z</w:t>
      </w:r>
      <w:r w:rsidR="004D5B52">
        <w:t xml:space="preserve">ařízení zajišťován </w:t>
      </w:r>
      <w:r w:rsidR="00242541">
        <w:t>O</w:t>
      </w:r>
      <w:r w:rsidR="004D5B52">
        <w:t>bjednatelem</w:t>
      </w:r>
      <w:r>
        <w:t xml:space="preserve">, je </w:t>
      </w:r>
      <w:r w:rsidR="00DC65AE">
        <w:t>D</w:t>
      </w:r>
      <w:r>
        <w:t>opravce povinen umožnit instalaci tohoto jednotného softwaru do svých odbavovacích zařízení.</w:t>
      </w:r>
      <w:r w:rsidR="00D329DA">
        <w:t xml:space="preserve"> Dopravce se zavazuje udržovat odbavovací zařízení</w:t>
      </w:r>
      <w:r w:rsidR="00D329DA" w:rsidRPr="00D329DA">
        <w:t xml:space="preserve"> </w:t>
      </w:r>
      <w:r w:rsidR="00D329DA">
        <w:t>v plně provozuschopném stavu a</w:t>
      </w:r>
      <w:r w:rsidR="00174D5A">
        <w:t> </w:t>
      </w:r>
      <w:r w:rsidR="00D329DA">
        <w:t>zajištuje ev. pravidelný upgrade zařízení a servis předepsaný výrobcem.</w:t>
      </w:r>
    </w:p>
    <w:p w14:paraId="5876DC8C" w14:textId="77777777" w:rsidR="00B734AE" w:rsidRDefault="002C63D2">
      <w:pPr>
        <w:pStyle w:val="Odstavec1"/>
        <w:numPr>
          <w:ilvl w:val="1"/>
          <w:numId w:val="18"/>
        </w:numPr>
        <w:tabs>
          <w:tab w:val="clear" w:pos="644"/>
        </w:tabs>
        <w:ind w:left="567" w:hanging="567"/>
      </w:pPr>
      <w:r>
        <w:t xml:space="preserve">V případě, že </w:t>
      </w:r>
      <w:r w:rsidR="00242541">
        <w:t>O</w:t>
      </w:r>
      <w:r>
        <w:t>bjednatel požaduje pro svazek vozidlo se stanovenou kapacitou</w:t>
      </w:r>
      <w:r w:rsidR="00C50F6A">
        <w:t xml:space="preserve"> nebo stanoveného typu (</w:t>
      </w:r>
      <w:proofErr w:type="spellStart"/>
      <w:r w:rsidR="00C50F6A">
        <w:t>Mn</w:t>
      </w:r>
      <w:proofErr w:type="spellEnd"/>
      <w:r w:rsidR="00C50F6A">
        <w:t xml:space="preserve">, </w:t>
      </w:r>
      <w:proofErr w:type="spellStart"/>
      <w:r w:rsidR="00C50F6A">
        <w:t>Md</w:t>
      </w:r>
      <w:proofErr w:type="spellEnd"/>
      <w:r w:rsidR="00C50F6A">
        <w:t xml:space="preserve">, </w:t>
      </w:r>
      <w:proofErr w:type="spellStart"/>
      <w:r w:rsidR="00C50F6A">
        <w:t>Md</w:t>
      </w:r>
      <w:proofErr w:type="spellEnd"/>
      <w:r w:rsidR="00C50F6A">
        <w:t xml:space="preserve">+, </w:t>
      </w:r>
      <w:proofErr w:type="spellStart"/>
      <w:r w:rsidR="00C50F6A">
        <w:t>Sd</w:t>
      </w:r>
      <w:proofErr w:type="spellEnd"/>
      <w:r w:rsidR="00C50F6A">
        <w:t xml:space="preserve">, </w:t>
      </w:r>
      <w:proofErr w:type="spellStart"/>
      <w:r w:rsidR="00C50F6A">
        <w:t>Sd</w:t>
      </w:r>
      <w:proofErr w:type="spellEnd"/>
      <w:r w:rsidR="00C50F6A">
        <w:t xml:space="preserve">+, </w:t>
      </w:r>
      <w:proofErr w:type="spellStart"/>
      <w:r w:rsidR="00C50F6A">
        <w:t>Kb</w:t>
      </w:r>
      <w:proofErr w:type="spellEnd"/>
      <w:r w:rsidR="00C50F6A">
        <w:t xml:space="preserve">, </w:t>
      </w:r>
      <w:proofErr w:type="spellStart"/>
      <w:r w:rsidR="00C50F6A">
        <w:t>Kb</w:t>
      </w:r>
      <w:proofErr w:type="spellEnd"/>
      <w:r w:rsidR="00C50F6A">
        <w:t>+)</w:t>
      </w:r>
      <w:r w:rsidR="003C0A5E">
        <w:t>,</w:t>
      </w:r>
      <w:r>
        <w:t xml:space="preserve"> je dovoleno </w:t>
      </w:r>
      <w:r w:rsidR="003C0A5E">
        <w:t xml:space="preserve">– nebrání-li tomu parametry trasy </w:t>
      </w:r>
      <w:r w:rsidR="009139ED">
        <w:t>L</w:t>
      </w:r>
      <w:r w:rsidR="003C0A5E">
        <w:t xml:space="preserve">inky nebo jiné </w:t>
      </w:r>
      <w:r w:rsidR="00961318">
        <w:t>důležité</w:t>
      </w:r>
      <w:r w:rsidR="007D578B">
        <w:t xml:space="preserve"> </w:t>
      </w:r>
      <w:r w:rsidR="003C0A5E">
        <w:t xml:space="preserve">důvody – </w:t>
      </w:r>
      <w:r w:rsidR="00035A1D">
        <w:t>použít vozidlo s vyšší kapacitou</w:t>
      </w:r>
      <w:r w:rsidR="00C50F6A">
        <w:t xml:space="preserve"> nebo </w:t>
      </w:r>
      <w:r w:rsidR="006B7C39">
        <w:t>vozidlo rozměrnějšího typu</w:t>
      </w:r>
      <w:r>
        <w:t xml:space="preserve">. Tato skutečnost však nebude </w:t>
      </w:r>
      <w:r w:rsidR="00242541">
        <w:t>O</w:t>
      </w:r>
      <w:r>
        <w:t xml:space="preserve">bjednatelem </w:t>
      </w:r>
      <w:r w:rsidR="0031581E">
        <w:t xml:space="preserve">při posuzování plnění této </w:t>
      </w:r>
      <w:r w:rsidR="00F44F14">
        <w:t>S</w:t>
      </w:r>
      <w:r w:rsidR="0031581E">
        <w:t xml:space="preserve">mlouvy </w:t>
      </w:r>
      <w:r w:rsidR="003C0A5E">
        <w:t>nijak zohledněna</w:t>
      </w:r>
      <w:r>
        <w:t xml:space="preserve">. </w:t>
      </w:r>
      <w:r w:rsidR="00D74F87">
        <w:t xml:space="preserve">Objednatel </w:t>
      </w:r>
      <w:r w:rsidR="003E7D0D">
        <w:t xml:space="preserve">však </w:t>
      </w:r>
      <w:r w:rsidR="00D74F87">
        <w:t xml:space="preserve">negarantuje průjezdnost trasy a obsluhu zastávek </w:t>
      </w:r>
      <w:r w:rsidR="009139ED">
        <w:t>L</w:t>
      </w:r>
      <w:r w:rsidR="00D74F87">
        <w:t xml:space="preserve">inky pro </w:t>
      </w:r>
      <w:r w:rsidR="00295361">
        <w:t>rozměrnější</w:t>
      </w:r>
      <w:r w:rsidR="00D74F87">
        <w:t xml:space="preserve"> vozidla, než která výslovně požaduje; v případě nasazení </w:t>
      </w:r>
      <w:r w:rsidR="00295361">
        <w:t>rozměrnějšího</w:t>
      </w:r>
      <w:r w:rsidR="00D74F87">
        <w:t xml:space="preserve"> vozidla na sebe </w:t>
      </w:r>
      <w:r w:rsidR="00242541">
        <w:t>D</w:t>
      </w:r>
      <w:r w:rsidR="00D74F87">
        <w:t xml:space="preserve">opravce bere plnou odpovědnost z hlediska průjezdnosti trasy a parametrů nástupních hran v zastávkách. </w:t>
      </w:r>
      <w:r>
        <w:t xml:space="preserve">V případě, že je u svazku uveden volitelný typ vozidla z více typů, </w:t>
      </w:r>
      <w:r w:rsidR="00242541">
        <w:t>O</w:t>
      </w:r>
      <w:r>
        <w:t xml:space="preserve">bjednatel akceptuje vozidlo zajištěné </w:t>
      </w:r>
      <w:r w:rsidR="00E01341">
        <w:t>D</w:t>
      </w:r>
      <w:r>
        <w:t>opravcem</w:t>
      </w:r>
      <w:r w:rsidR="00242541">
        <w:t xml:space="preserve"> z uvedených typů</w:t>
      </w:r>
      <w:r w:rsidR="0031476E">
        <w:t>, pro které pro které jsou průjezdnost trasy a parametry nástupních hran v zastávkách zaručeny</w:t>
      </w:r>
      <w:r>
        <w:t xml:space="preserve">. </w:t>
      </w:r>
      <w:r w:rsidR="00035A1D">
        <w:t xml:space="preserve">V případě obnovy vozového parku v době trvání </w:t>
      </w:r>
      <w:r w:rsidR="00824D24">
        <w:t>S</w:t>
      </w:r>
      <w:r w:rsidR="00035A1D">
        <w:t xml:space="preserve">mlouvy </w:t>
      </w:r>
      <w:r w:rsidR="00D74F87">
        <w:t>se postupuje podle tohoto odstavce obdobně</w:t>
      </w:r>
      <w:r w:rsidR="00035A1D">
        <w:t>.</w:t>
      </w:r>
    </w:p>
    <w:p w14:paraId="62F7DC7F" w14:textId="77777777" w:rsidR="002C63D2" w:rsidRDefault="00B734AE">
      <w:pPr>
        <w:pStyle w:val="Odstavec1"/>
        <w:numPr>
          <w:ilvl w:val="1"/>
          <w:numId w:val="18"/>
        </w:numPr>
        <w:tabs>
          <w:tab w:val="clear" w:pos="644"/>
        </w:tabs>
        <w:ind w:left="567" w:hanging="567"/>
      </w:pPr>
      <w:r>
        <w:t xml:space="preserve">Dopravce je povinen předložit Objednateli </w:t>
      </w:r>
      <w:r w:rsidR="00837904">
        <w:t>P</w:t>
      </w:r>
      <w:r>
        <w:t xml:space="preserve">lán obnovy vozového </w:t>
      </w:r>
      <w:r w:rsidR="0000627C">
        <w:t xml:space="preserve">parku </w:t>
      </w:r>
      <w:r>
        <w:t>na</w:t>
      </w:r>
      <w:r w:rsidR="00035A1D">
        <w:t xml:space="preserve"> </w:t>
      </w:r>
      <w:r>
        <w:t xml:space="preserve">celé období platnosti Smlouvy. </w:t>
      </w:r>
      <w:r w:rsidR="00682808">
        <w:t xml:space="preserve">V případě jakékoli změny Plánu </w:t>
      </w:r>
      <w:r>
        <w:t xml:space="preserve">obnovy </w:t>
      </w:r>
      <w:r w:rsidR="00682808">
        <w:t>vozidel</w:t>
      </w:r>
      <w:r w:rsidR="00B342D3">
        <w:t xml:space="preserve"> </w:t>
      </w:r>
      <w:r>
        <w:t>je Dopravce povinen</w:t>
      </w:r>
      <w:r w:rsidR="00682808">
        <w:t xml:space="preserve"> Plán obnovy vozidel aktualizovat a aktualizovanou verzi předat Objednateli nejpozději do 30 dnů </w:t>
      </w:r>
      <w:r w:rsidR="009C6288">
        <w:t xml:space="preserve">od </w:t>
      </w:r>
      <w:r w:rsidR="00682808">
        <w:t xml:space="preserve">aktualizace Plánu obnovy vozidel. </w:t>
      </w:r>
      <w:r>
        <w:t xml:space="preserve"> Dopravce je povinen na základě požadavku Objednatele akceptovat koncept obnovy vozového </w:t>
      </w:r>
      <w:r w:rsidR="0067748B">
        <w:t>parku</w:t>
      </w:r>
      <w:r>
        <w:t xml:space="preserve"> EČV a zapracovat jej po obdržení takové žádosti ze strany Objednatele do</w:t>
      </w:r>
      <w:r w:rsidR="0067748B">
        <w:t xml:space="preserve"> </w:t>
      </w:r>
      <w:r w:rsidR="00F940D3">
        <w:t xml:space="preserve">Plánu </w:t>
      </w:r>
      <w:r>
        <w:t xml:space="preserve">obnovy vozového parku. Postup pro zavedení EČV včetně ekonomické aktivace a úhrady </w:t>
      </w:r>
      <w:r w:rsidR="00E67635">
        <w:t>K</w:t>
      </w:r>
      <w:r>
        <w:t xml:space="preserve">ompenzace je upraven </w:t>
      </w:r>
      <w:r w:rsidRPr="004827F7">
        <w:t>v čl. IX</w:t>
      </w:r>
      <w:r>
        <w:t xml:space="preserve"> této Smlouvy.</w:t>
      </w:r>
    </w:p>
    <w:p w14:paraId="59D2D4B8" w14:textId="77777777" w:rsidR="00F940D3" w:rsidRDefault="00F940D3">
      <w:pPr>
        <w:pStyle w:val="Odstavec1"/>
        <w:numPr>
          <w:ilvl w:val="1"/>
          <w:numId w:val="18"/>
        </w:numPr>
        <w:tabs>
          <w:tab w:val="clear" w:pos="644"/>
        </w:tabs>
        <w:ind w:left="567" w:hanging="567"/>
      </w:pPr>
      <w:r w:rsidRPr="00B8671B">
        <w:rPr>
          <w:szCs w:val="20"/>
        </w:rPr>
        <w:t>Dopravce je povinen předat Objednateli aktuální Plán obnovy vozidel vždy do 31.1. každého roku trvání Smlouvy počínaje datem 31.1.202</w:t>
      </w:r>
      <w:r w:rsidR="006C7B4A">
        <w:rPr>
          <w:szCs w:val="20"/>
        </w:rPr>
        <w:t>5</w:t>
      </w:r>
      <w:r>
        <w:rPr>
          <w:szCs w:val="20"/>
        </w:rPr>
        <w:t>, a to i v případě, že předal Objednateli v průběhu roku Plán obnovy vozového pa</w:t>
      </w:r>
      <w:r w:rsidR="009E2A84">
        <w:rPr>
          <w:szCs w:val="20"/>
        </w:rPr>
        <w:t>r</w:t>
      </w:r>
      <w:r>
        <w:rPr>
          <w:szCs w:val="20"/>
        </w:rPr>
        <w:t xml:space="preserve">ku </w:t>
      </w:r>
      <w:r w:rsidRPr="009C6288">
        <w:rPr>
          <w:szCs w:val="20"/>
        </w:rPr>
        <w:t xml:space="preserve">související s projednávanou změnou dle odst. </w:t>
      </w:r>
      <w:r w:rsidR="009C6288">
        <w:rPr>
          <w:szCs w:val="20"/>
        </w:rPr>
        <w:t>8</w:t>
      </w:r>
      <w:r>
        <w:rPr>
          <w:szCs w:val="20"/>
        </w:rPr>
        <w:t xml:space="preserve"> tohoto článku</w:t>
      </w:r>
      <w:r w:rsidRPr="00B8671B">
        <w:rPr>
          <w:szCs w:val="20"/>
        </w:rPr>
        <w:t>.</w:t>
      </w:r>
    </w:p>
    <w:p w14:paraId="083775DB" w14:textId="77777777" w:rsidR="00EC6FB3" w:rsidRPr="00DF14F3" w:rsidRDefault="00EC6FB3" w:rsidP="000B3135">
      <w:pPr>
        <w:pStyle w:val="slo"/>
        <w:keepNext/>
        <w:tabs>
          <w:tab w:val="num" w:pos="709"/>
        </w:tabs>
        <w:spacing w:before="360"/>
        <w:ind w:left="567"/>
      </w:pPr>
      <w:r w:rsidRPr="00DF14F3">
        <w:t xml:space="preserve">Článek </w:t>
      </w:r>
      <w:r>
        <w:t>X</w:t>
      </w:r>
      <w:r w:rsidR="005652D8">
        <w:t>V</w:t>
      </w:r>
      <w:r w:rsidR="00FC6C23">
        <w:t>I</w:t>
      </w:r>
      <w:r w:rsidR="005B0A64">
        <w:t>I</w:t>
      </w:r>
      <w:r w:rsidR="00E90343">
        <w:t xml:space="preserve"> </w:t>
      </w:r>
    </w:p>
    <w:p w14:paraId="52B11252" w14:textId="77777777" w:rsidR="00A11000" w:rsidRPr="00764A20" w:rsidRDefault="004F306B" w:rsidP="000B3135">
      <w:pPr>
        <w:pStyle w:val="lnekIbezsla"/>
        <w:keepNext/>
        <w:numPr>
          <w:ilvl w:val="0"/>
          <w:numId w:val="0"/>
        </w:numPr>
        <w:spacing w:before="0"/>
        <w:ind w:left="567"/>
        <w:rPr>
          <w:b w:val="0"/>
        </w:rPr>
      </w:pPr>
      <w:r>
        <w:t>O</w:t>
      </w:r>
      <w:r w:rsidR="00A11000" w:rsidRPr="00764A20">
        <w:t>dkup vozidel</w:t>
      </w:r>
      <w:r w:rsidR="00A32394" w:rsidRPr="00A32394">
        <w:rPr>
          <w:sz w:val="20"/>
          <w:szCs w:val="20"/>
        </w:rPr>
        <w:t xml:space="preserve"> </w:t>
      </w:r>
      <w:r w:rsidR="00A32394" w:rsidRPr="00A32394">
        <w:t>provozovaných předcházejícím dopravcem před účinností této Smlouvy</w:t>
      </w:r>
    </w:p>
    <w:p w14:paraId="6E18C3BB" w14:textId="77777777" w:rsidR="00FA5A1B" w:rsidRPr="00764A20" w:rsidRDefault="00FA7DBF">
      <w:pPr>
        <w:pStyle w:val="Odstavec1"/>
        <w:numPr>
          <w:ilvl w:val="1"/>
          <w:numId w:val="19"/>
        </w:numPr>
        <w:tabs>
          <w:tab w:val="clear" w:pos="644"/>
        </w:tabs>
        <w:ind w:left="567" w:hanging="567"/>
      </w:pPr>
      <w:r w:rsidRPr="000910F0">
        <w:rPr>
          <w:szCs w:val="20"/>
        </w:rPr>
        <w:t>Podle</w:t>
      </w:r>
      <w:r>
        <w:t xml:space="preserve"> tohoto </w:t>
      </w:r>
      <w:r w:rsidR="00B84623">
        <w:t xml:space="preserve">článku </w:t>
      </w:r>
      <w:r w:rsidR="00C73188">
        <w:t xml:space="preserve">Smlouvy </w:t>
      </w:r>
      <w:r>
        <w:t>se postupuje v</w:t>
      </w:r>
      <w:r w:rsidR="00FA5A1B" w:rsidRPr="00764A20">
        <w:t xml:space="preserve"> případě, že dopravce, který v době před účinností této </w:t>
      </w:r>
      <w:r w:rsidR="00A85A80">
        <w:t>S</w:t>
      </w:r>
      <w:r w:rsidR="00A85A80" w:rsidRPr="00764A20">
        <w:t xml:space="preserve">mlouvy </w:t>
      </w:r>
      <w:r w:rsidR="00FA5A1B" w:rsidRPr="00764A20">
        <w:t xml:space="preserve">provozuje </w:t>
      </w:r>
      <w:r w:rsidR="009139ED">
        <w:t>L</w:t>
      </w:r>
      <w:r w:rsidR="00FA5A1B" w:rsidRPr="00764A20">
        <w:t xml:space="preserve">inky </w:t>
      </w:r>
      <w:r w:rsidR="00A32394">
        <w:t xml:space="preserve">oblasti </w:t>
      </w:r>
      <w:r w:rsidR="00F5463F">
        <w:t xml:space="preserve">dle této </w:t>
      </w:r>
      <w:r w:rsidR="00A85A80">
        <w:t xml:space="preserve">Smlouvy </w:t>
      </w:r>
      <w:r w:rsidR="006E5AE1">
        <w:t>(dále jen „</w:t>
      </w:r>
      <w:r w:rsidR="006E5AE1" w:rsidRPr="000910F0">
        <w:rPr>
          <w:b/>
        </w:rPr>
        <w:t>předcházející dopravce</w:t>
      </w:r>
      <w:r w:rsidR="006E5AE1">
        <w:t>“)</w:t>
      </w:r>
      <w:r w:rsidR="00FA5A1B" w:rsidRPr="00764A20">
        <w:t xml:space="preserve">, požadoval na základě </w:t>
      </w:r>
      <w:r w:rsidR="00E72A5D">
        <w:t xml:space="preserve">písemné </w:t>
      </w:r>
      <w:r w:rsidR="00FA5A1B" w:rsidRPr="00764A20">
        <w:t xml:space="preserve">výzvy </w:t>
      </w:r>
      <w:r w:rsidR="00A85A80">
        <w:t>O</w:t>
      </w:r>
      <w:r w:rsidR="00A85A80" w:rsidRPr="00764A20">
        <w:t xml:space="preserve">bjednatele </w:t>
      </w:r>
      <w:r w:rsidR="00FA5A1B" w:rsidRPr="00764A20">
        <w:t>zaslané</w:t>
      </w:r>
      <w:r w:rsidR="00E72A5D">
        <w:t xml:space="preserve"> doprav</w:t>
      </w:r>
      <w:r w:rsidR="0067748B">
        <w:t>c</w:t>
      </w:r>
      <w:r w:rsidR="00E72A5D">
        <w:t>ům</w:t>
      </w:r>
      <w:r w:rsidR="00FA5A1B" w:rsidRPr="00764A20">
        <w:t xml:space="preserve"> odkup vozidel dle</w:t>
      </w:r>
      <w:r w:rsidR="0091505E" w:rsidRPr="00764A20">
        <w:t xml:space="preserve"> § 20 </w:t>
      </w:r>
      <w:r w:rsidR="00306ECA">
        <w:t>ZVS</w:t>
      </w:r>
      <w:r w:rsidR="0091505E" w:rsidRPr="00764A20">
        <w:t>.</w:t>
      </w:r>
    </w:p>
    <w:p w14:paraId="4719C502" w14:textId="77777777" w:rsidR="006E5AE1" w:rsidRDefault="0091505E">
      <w:pPr>
        <w:pStyle w:val="Odstavec1"/>
        <w:numPr>
          <w:ilvl w:val="1"/>
          <w:numId w:val="19"/>
        </w:numPr>
        <w:tabs>
          <w:tab w:val="clear" w:pos="644"/>
        </w:tabs>
        <w:ind w:left="567" w:hanging="567"/>
      </w:pPr>
      <w:r w:rsidRPr="00764A20">
        <w:t xml:space="preserve">Odkup vozidel </w:t>
      </w:r>
      <w:r w:rsidR="006E5AE1">
        <w:t xml:space="preserve">od </w:t>
      </w:r>
      <w:r w:rsidR="006E5AE1" w:rsidRPr="000910F0">
        <w:rPr>
          <w:szCs w:val="20"/>
        </w:rPr>
        <w:t>předcházejícího</w:t>
      </w:r>
      <w:r w:rsidR="006E5AE1">
        <w:t xml:space="preserve"> dopravce se provádí</w:t>
      </w:r>
      <w:r w:rsidR="00B84623">
        <w:t xml:space="preserve"> s ohledem na institut předvídaný právním předpisem,</w:t>
      </w:r>
      <w:r w:rsidR="006E5AE1">
        <w:t xml:space="preserve"> </w:t>
      </w:r>
      <w:r w:rsidRPr="00764A20">
        <w:t xml:space="preserve">v souladu </w:t>
      </w:r>
      <w:r w:rsidR="00860568" w:rsidRPr="00764A20">
        <w:t xml:space="preserve">s § 20 </w:t>
      </w:r>
      <w:r w:rsidR="00B84623">
        <w:t>ZVS</w:t>
      </w:r>
      <w:r w:rsidR="00860568" w:rsidRPr="000217CC">
        <w:t xml:space="preserve">. Cena je určena jako předpokládaná účetní hodnota (§ 20 odst. 3 </w:t>
      </w:r>
      <w:r w:rsidR="00B84623" w:rsidRPr="000217CC">
        <w:t>ZVS</w:t>
      </w:r>
      <w:r w:rsidR="00860568" w:rsidRPr="000217CC">
        <w:t>)</w:t>
      </w:r>
      <w:r w:rsidR="00DB6F62" w:rsidRPr="000217CC">
        <w:t xml:space="preserve"> </w:t>
      </w:r>
      <w:r w:rsidR="00993D95" w:rsidRPr="000217CC">
        <w:t xml:space="preserve">navýšená </w:t>
      </w:r>
      <w:r w:rsidR="00DB6F62" w:rsidRPr="000217CC">
        <w:t xml:space="preserve">o </w:t>
      </w:r>
      <w:r w:rsidR="00993D95" w:rsidRPr="000217CC">
        <w:t>případné finanční náklady spojené s předčasným ukončením úvěrového, leasingového nebo jiného finančního vztahu, souvisejícího s financováním pořízení těchto vozidel</w:t>
      </w:r>
      <w:r w:rsidR="00860568" w:rsidRPr="00764A20">
        <w:t xml:space="preserve">. </w:t>
      </w:r>
    </w:p>
    <w:p w14:paraId="42A7C31B" w14:textId="77777777" w:rsidR="006E5AE1" w:rsidRDefault="006E5AE1">
      <w:pPr>
        <w:pStyle w:val="Odstavec1"/>
        <w:numPr>
          <w:ilvl w:val="1"/>
          <w:numId w:val="19"/>
        </w:numPr>
        <w:tabs>
          <w:tab w:val="clear" w:pos="644"/>
        </w:tabs>
        <w:ind w:left="567" w:hanging="567"/>
      </w:pPr>
      <w:r>
        <w:t xml:space="preserve">Odkup vozidel </w:t>
      </w:r>
      <w:r w:rsidR="00FA7DBF">
        <w:t xml:space="preserve">se provádí </w:t>
      </w:r>
      <w:r>
        <w:t xml:space="preserve">na základě žádosti předcházejícího dopravce s tím, že v zadávací dokumentaci </w:t>
      </w:r>
      <w:r w:rsidR="00FA7DBF">
        <w:t xml:space="preserve">pro </w:t>
      </w:r>
      <w:r w:rsidR="009E7B6C" w:rsidRPr="000910F0">
        <w:rPr>
          <w:szCs w:val="20"/>
        </w:rPr>
        <w:t>Zadávací</w:t>
      </w:r>
      <w:r w:rsidR="009E7B6C">
        <w:t xml:space="preserve"> </w:t>
      </w:r>
      <w:r>
        <w:t>řízení</w:t>
      </w:r>
      <w:r w:rsidR="00FA7DBF">
        <w:t xml:space="preserve"> </w:t>
      </w:r>
      <w:r>
        <w:t xml:space="preserve">byla obsažena povinnost </w:t>
      </w:r>
      <w:r w:rsidR="00FE76A9">
        <w:t>D</w:t>
      </w:r>
      <w:r>
        <w:t>opravce odkoupit vozidla, která</w:t>
      </w:r>
    </w:p>
    <w:p w14:paraId="38F4B36F" w14:textId="77777777" w:rsidR="006E5AE1" w:rsidRDefault="006E5AE1" w:rsidP="006E5AE1">
      <w:pPr>
        <w:pStyle w:val="Odstavec1"/>
        <w:numPr>
          <w:ilvl w:val="0"/>
          <w:numId w:val="0"/>
        </w:numPr>
        <w:ind w:left="1418"/>
      </w:pPr>
      <w:r>
        <w:t>i) byla</w:t>
      </w:r>
      <w:r w:rsidR="00241F95">
        <w:t xml:space="preserve"> předcházejícím dopravcem</w:t>
      </w:r>
      <w:r>
        <w:t xml:space="preserve"> nově pořízena se souhlasem </w:t>
      </w:r>
      <w:r w:rsidR="00FE76A9">
        <w:t xml:space="preserve">Objednatele </w:t>
      </w:r>
      <w:r>
        <w:t>ve druhé polovině doby účinnosti smlouvy o veřejných službách a</w:t>
      </w:r>
    </w:p>
    <w:p w14:paraId="1E946DE3" w14:textId="77777777" w:rsidR="006E5AE1" w:rsidRDefault="006E5AE1" w:rsidP="006E5AE1">
      <w:pPr>
        <w:pStyle w:val="Odstavec1"/>
        <w:numPr>
          <w:ilvl w:val="0"/>
          <w:numId w:val="0"/>
        </w:numPr>
        <w:ind w:left="1418"/>
      </w:pPr>
      <w:proofErr w:type="spellStart"/>
      <w:r>
        <w:lastRenderedPageBreak/>
        <w:t>ii</w:t>
      </w:r>
      <w:proofErr w:type="spellEnd"/>
      <w:r>
        <w:t xml:space="preserve">) sloužila k zabezpečování veřejných služeb, které mají být zcela nebo zčásti předmětem </w:t>
      </w:r>
      <w:r w:rsidR="00241F95">
        <w:t xml:space="preserve">této </w:t>
      </w:r>
      <w:r w:rsidR="00FE76A9">
        <w:t xml:space="preserve">Smlouvy </w:t>
      </w:r>
      <w:r>
        <w:t>a</w:t>
      </w:r>
    </w:p>
    <w:p w14:paraId="3F4858A9" w14:textId="77777777" w:rsidR="006E5AE1" w:rsidRDefault="006E5AE1" w:rsidP="006E5AE1">
      <w:pPr>
        <w:pStyle w:val="Odstavec1"/>
        <w:numPr>
          <w:ilvl w:val="0"/>
          <w:numId w:val="0"/>
        </w:numPr>
        <w:ind w:left="1418"/>
      </w:pPr>
      <w:proofErr w:type="spellStart"/>
      <w:r>
        <w:t>iii</w:t>
      </w:r>
      <w:proofErr w:type="spellEnd"/>
      <w:r>
        <w:t xml:space="preserve">) nemohou být </w:t>
      </w:r>
      <w:r w:rsidR="00241F95">
        <w:t xml:space="preserve">předcházejícím </w:t>
      </w:r>
      <w:r>
        <w:t>dopravcem využita pro zabezpečování jiných veřejných služeb.</w:t>
      </w:r>
    </w:p>
    <w:p w14:paraId="557E11E7" w14:textId="77777777" w:rsidR="00860568" w:rsidRPr="00D8431B" w:rsidRDefault="005652D8">
      <w:pPr>
        <w:pStyle w:val="Odstavec1"/>
        <w:numPr>
          <w:ilvl w:val="1"/>
          <w:numId w:val="19"/>
        </w:numPr>
        <w:tabs>
          <w:tab w:val="clear" w:pos="644"/>
        </w:tabs>
        <w:ind w:left="567" w:hanging="567"/>
      </w:pPr>
      <w:r w:rsidRPr="00D8431B">
        <w:t xml:space="preserve">Do odpisů </w:t>
      </w:r>
      <w:r w:rsidR="00443928" w:rsidRPr="00D8431B">
        <w:t xml:space="preserve">Dopravce </w:t>
      </w:r>
      <w:r w:rsidR="00860568" w:rsidRPr="00D8431B">
        <w:t>započte</w:t>
      </w:r>
      <w:r w:rsidR="004B06CB" w:rsidRPr="00D8431B">
        <w:t xml:space="preserve"> alikvotní část ročního </w:t>
      </w:r>
      <w:r w:rsidR="00860568" w:rsidRPr="00D8431B">
        <w:t>o</w:t>
      </w:r>
      <w:r w:rsidR="004B06CB" w:rsidRPr="00D8431B">
        <w:t>d</w:t>
      </w:r>
      <w:r w:rsidR="00860568" w:rsidRPr="00D8431B">
        <w:t>pisu</w:t>
      </w:r>
      <w:r w:rsidRPr="00D8431B">
        <w:t>, podle údajů v příloze č. 19 této Smlouvy</w:t>
      </w:r>
      <w:r w:rsidR="00860568" w:rsidRPr="00D8431B">
        <w:t xml:space="preserve">. K zůstatkové hodnotě </w:t>
      </w:r>
      <w:r w:rsidRPr="00D8431B">
        <w:t>je povoleno připočítat</w:t>
      </w:r>
      <w:r w:rsidR="00BA664D" w:rsidRPr="00D8431B">
        <w:t xml:space="preserve"> </w:t>
      </w:r>
      <w:r w:rsidR="00993D95" w:rsidRPr="00D8431B">
        <w:t>případné finanční náklady spojené s předčasným ukončením úvěrového, leasingového nebo jiného finančního vztahu, souvisejícího s financováním pořízení těchto vozidel</w:t>
      </w:r>
      <w:r w:rsidR="001B62C3" w:rsidRPr="00D8431B">
        <w:t>.</w:t>
      </w:r>
      <w:r w:rsidR="00F86CC7" w:rsidRPr="00D8431B">
        <w:t xml:space="preserve"> </w:t>
      </w:r>
      <w:r w:rsidR="006E5AE1" w:rsidRPr="00D8431B">
        <w:t xml:space="preserve">Tyto náklady jsou </w:t>
      </w:r>
      <w:r w:rsidR="00DB6F62" w:rsidRPr="00D8431B">
        <w:t>D</w:t>
      </w:r>
      <w:r w:rsidR="006E5AE1" w:rsidRPr="00D8431B">
        <w:t xml:space="preserve">opravcem započteny do struktury nákladů </w:t>
      </w:r>
      <w:r w:rsidR="004B06CB" w:rsidRPr="00D8431B">
        <w:t xml:space="preserve">uvedených v příloze č. 4 této </w:t>
      </w:r>
      <w:r w:rsidR="00F44F14" w:rsidRPr="00D8431B">
        <w:t>S</w:t>
      </w:r>
      <w:r w:rsidR="004B06CB" w:rsidRPr="00D8431B">
        <w:t>mlouvy</w:t>
      </w:r>
      <w:r w:rsidRPr="00D8431B">
        <w:t xml:space="preserve"> do řádku </w:t>
      </w:r>
      <w:proofErr w:type="gramStart"/>
      <w:r w:rsidRPr="00D8431B">
        <w:t>4</w:t>
      </w:r>
      <w:r w:rsidR="006C7B4A" w:rsidRPr="00D8431B">
        <w:t>b</w:t>
      </w:r>
      <w:proofErr w:type="gramEnd"/>
      <w:r w:rsidR="004B06CB" w:rsidRPr="00D8431B">
        <w:t>.</w:t>
      </w:r>
      <w:r w:rsidR="00F86CC7" w:rsidRPr="00D8431B">
        <w:rPr>
          <w:sz w:val="20"/>
          <w:szCs w:val="20"/>
        </w:rPr>
        <w:t xml:space="preserve"> </w:t>
      </w:r>
      <w:r w:rsidR="00F86CC7" w:rsidRPr="00D8431B">
        <w:t xml:space="preserve">Náklady na změnu nebo úpravu OIS a náklady na úpravu dle Manuálu jednotného vzhledu nebude-li jej vozidlo splňovat, </w:t>
      </w:r>
      <w:r w:rsidR="00860697" w:rsidRPr="00D8431B">
        <w:t>D</w:t>
      </w:r>
      <w:r w:rsidR="00F86CC7" w:rsidRPr="00D8431B">
        <w:t>opravce kalkuluje sám a uvede do nákladů NCDV v příloze č. 4</w:t>
      </w:r>
      <w:r w:rsidR="00A5500F" w:rsidRPr="00D8431B">
        <w:t xml:space="preserve"> v řádku 4</w:t>
      </w:r>
      <w:r w:rsidR="006C7B4A" w:rsidRPr="00D8431B">
        <w:t>d</w:t>
      </w:r>
      <w:r w:rsidR="00F86CC7" w:rsidRPr="00D8431B">
        <w:t>.</w:t>
      </w:r>
    </w:p>
    <w:p w14:paraId="6081A1D5" w14:textId="77777777" w:rsidR="00F6731B" w:rsidRDefault="004B06CB">
      <w:pPr>
        <w:pStyle w:val="Odstavec1"/>
        <w:numPr>
          <w:ilvl w:val="1"/>
          <w:numId w:val="19"/>
        </w:numPr>
        <w:tabs>
          <w:tab w:val="clear" w:pos="644"/>
        </w:tabs>
        <w:ind w:left="567" w:hanging="567"/>
      </w:pPr>
      <w:r w:rsidRPr="004B06CB">
        <w:t>Rozsah d</w:t>
      </w:r>
      <w:r w:rsidR="00860568" w:rsidRPr="004B06CB">
        <w:t>okumentace k vozidlu/vozidlům, kter</w:t>
      </w:r>
      <w:r w:rsidR="00FA7DBF">
        <w:t>á</w:t>
      </w:r>
      <w:r w:rsidR="00860568" w:rsidRPr="004B06CB">
        <w:t xml:space="preserve"> jsou předmětem odkupu</w:t>
      </w:r>
      <w:r w:rsidR="00FA7DBF">
        <w:t>,</w:t>
      </w:r>
      <w:r w:rsidR="00860568" w:rsidRPr="004B06CB">
        <w:t xml:space="preserve"> je uvedena </w:t>
      </w:r>
      <w:r w:rsidR="00860568" w:rsidRPr="001C7654">
        <w:t xml:space="preserve">v příloze č. 19 této </w:t>
      </w:r>
      <w:r w:rsidR="00F44F14" w:rsidRPr="001C7654">
        <w:t>S</w:t>
      </w:r>
      <w:r w:rsidR="00860568" w:rsidRPr="001C7654">
        <w:t>mlouvy.</w:t>
      </w:r>
      <w:r w:rsidR="00DB6F62" w:rsidRPr="001C7654">
        <w:t xml:space="preserve"> Tat</w:t>
      </w:r>
      <w:r w:rsidR="00DB6F62">
        <w:t>o příloha je neveřejná.</w:t>
      </w:r>
      <w:r w:rsidR="00860568" w:rsidRPr="004B06CB">
        <w:t xml:space="preserve"> </w:t>
      </w:r>
      <w:r w:rsidR="00112FE4">
        <w:t>Vzor kupní smlouvy na vozidlo/vozidla určená k odkupu Dopravcem je stanoven v</w:t>
      </w:r>
      <w:r w:rsidR="00112FE4" w:rsidRPr="00112FE4">
        <w:t xml:space="preserve"> příloze č. </w:t>
      </w:r>
      <w:r w:rsidR="00112FE4">
        <w:t>23</w:t>
      </w:r>
      <w:r w:rsidR="00112FE4" w:rsidRPr="00112FE4">
        <w:t xml:space="preserve"> této </w:t>
      </w:r>
      <w:r w:rsidR="00112FE4">
        <w:t>S</w:t>
      </w:r>
      <w:r w:rsidR="00112FE4" w:rsidRPr="00112FE4">
        <w:t>mlouvy</w:t>
      </w:r>
      <w:r w:rsidR="00112FE4">
        <w:t>, přičemž tento vzor je povinný, nedohodne-li se Dopravce a předcházející dopravce jinak.</w:t>
      </w:r>
      <w:r w:rsidR="00BC2037">
        <w:t xml:space="preserve"> Dopravce je povinen bezodkladně po uzavření kupní smlouvy na</w:t>
      </w:r>
      <w:r w:rsidR="00BC2037" w:rsidRPr="004B06CB">
        <w:t> vozidl</w:t>
      </w:r>
      <w:r w:rsidR="00BC2037">
        <w:t>o</w:t>
      </w:r>
      <w:r w:rsidR="00BC2037" w:rsidRPr="004B06CB">
        <w:t>/vozidl</w:t>
      </w:r>
      <w:r w:rsidR="00BC2037">
        <w:t>a</w:t>
      </w:r>
      <w:r w:rsidR="00BC2037" w:rsidRPr="004B06CB">
        <w:t>, kter</w:t>
      </w:r>
      <w:r w:rsidR="00BC2037">
        <w:t>á</w:t>
      </w:r>
      <w:r w:rsidR="00BC2037" w:rsidRPr="004B06CB">
        <w:t xml:space="preserve"> jsou předmětem odkupu</w:t>
      </w:r>
      <w:r w:rsidR="00BC2037">
        <w:t>, zaslat Objednateli kopii uzavřené kupní smlouvy.</w:t>
      </w:r>
    </w:p>
    <w:p w14:paraId="682A5D31" w14:textId="77777777" w:rsidR="00530E53" w:rsidRPr="001C1A0D" w:rsidRDefault="001373C5">
      <w:pPr>
        <w:pStyle w:val="Odstavec1"/>
        <w:numPr>
          <w:ilvl w:val="1"/>
          <w:numId w:val="19"/>
        </w:numPr>
        <w:tabs>
          <w:tab w:val="clear" w:pos="644"/>
        </w:tabs>
        <w:ind w:left="567" w:hanging="567"/>
      </w:pPr>
      <w:bookmarkStart w:id="8" w:name="_Hlk104463112"/>
      <w:r>
        <w:t xml:space="preserve">Pokud by došlo před předáním odkoupeného vozidla k jeho zničení </w:t>
      </w:r>
      <w:r w:rsidR="00613444">
        <w:t xml:space="preserve">(vážná nehoda, </w:t>
      </w:r>
      <w:r>
        <w:t>požár</w:t>
      </w:r>
      <w:r w:rsidR="00613444">
        <w:t>, odcizení)</w:t>
      </w:r>
      <w:r>
        <w:t xml:space="preserve"> nebo jiné mimořádnosti, která znemožní jeho </w:t>
      </w:r>
      <w:r w:rsidR="006D7554">
        <w:t>řádné předání od předcházejícího dopravce</w:t>
      </w:r>
      <w:r>
        <w:t xml:space="preserve">, je </w:t>
      </w:r>
      <w:r w:rsidR="00DB6F62">
        <w:t>D</w:t>
      </w:r>
      <w:r>
        <w:t xml:space="preserve">opravce oprávněn zakoupit k plnění této </w:t>
      </w:r>
      <w:r w:rsidR="00F44F14">
        <w:t>S</w:t>
      </w:r>
      <w:r>
        <w:t>mlouvy nové vozidlo.</w:t>
      </w:r>
      <w:bookmarkEnd w:id="8"/>
      <w:r>
        <w:t xml:space="preserve"> </w:t>
      </w:r>
      <w:bookmarkStart w:id="9" w:name="_Hlk104463195"/>
      <w:r>
        <w:t>Náklady na takové vozidlo</w:t>
      </w:r>
      <w:r w:rsidR="00FA37C9">
        <w:t xml:space="preserve"> včetně případných nákladů na </w:t>
      </w:r>
      <w:r w:rsidR="004359E4">
        <w:t>OIS</w:t>
      </w:r>
      <w:r w:rsidR="00FA37C9">
        <w:t>, pokud byl také zničen,</w:t>
      </w:r>
      <w:r>
        <w:t xml:space="preserve"> je </w:t>
      </w:r>
      <w:r w:rsidR="00DB6F62">
        <w:t>D</w:t>
      </w:r>
      <w:r>
        <w:t xml:space="preserve">opravce v tomto případě povinen </w:t>
      </w:r>
      <w:r w:rsidR="00DB6F62">
        <w:t>O</w:t>
      </w:r>
      <w:r>
        <w:t>bjednateli doložit a</w:t>
      </w:r>
      <w:r w:rsidR="006C7C3D">
        <w:t xml:space="preserve"> rozdíl mezi náklady na odkupované vozidlo</w:t>
      </w:r>
      <w:r w:rsidR="008D1D0C">
        <w:t xml:space="preserve"> včetně případných nákladů na </w:t>
      </w:r>
      <w:r w:rsidR="008D1D0C" w:rsidRPr="008D1D0C">
        <w:t>změnu nebo úpravu OIS a náklady na úpravu dle Manuálu jednotného vzhledu</w:t>
      </w:r>
      <w:r w:rsidR="008D1D0C">
        <w:t xml:space="preserve"> </w:t>
      </w:r>
      <w:r w:rsidR="006C7C3D">
        <w:t>(dle přílohy</w:t>
      </w:r>
      <w:r w:rsidR="008D1D0C">
        <w:t xml:space="preserve"> č. 4)</w:t>
      </w:r>
      <w:r w:rsidR="006C7C3D">
        <w:t xml:space="preserve"> a cenou nového vozidla</w:t>
      </w:r>
      <w:r w:rsidR="008E0389">
        <w:t xml:space="preserve"> včetně případných nákladů na </w:t>
      </w:r>
      <w:r w:rsidR="004359E4">
        <w:t>OIS</w:t>
      </w:r>
      <w:r w:rsidR="008E0389">
        <w:t>, pokud byl také zničen,</w:t>
      </w:r>
      <w:r w:rsidR="006C7C3D">
        <w:t xml:space="preserve"> </w:t>
      </w:r>
      <w:r>
        <w:t xml:space="preserve">mu </w:t>
      </w:r>
      <w:r w:rsidR="006C7C3D">
        <w:t xml:space="preserve">bude uhrazen </w:t>
      </w:r>
      <w:r>
        <w:t>jako ONS</w:t>
      </w:r>
      <w:r w:rsidRPr="001373C5">
        <w:t xml:space="preserve"> </w:t>
      </w:r>
      <w:r>
        <w:t>rozložené</w:t>
      </w:r>
      <w:r w:rsidR="00241F95">
        <w:t xml:space="preserve"> do </w:t>
      </w:r>
      <w:r w:rsidR="005652D8">
        <w:t>celého období plnění této Smlouvy</w:t>
      </w:r>
      <w:r>
        <w:t xml:space="preserve">. </w:t>
      </w:r>
      <w:bookmarkEnd w:id="9"/>
      <w:r w:rsidR="00C062A2">
        <w:t>V takovém případě je p</w:t>
      </w:r>
      <w:r w:rsidR="00C15C7C">
        <w:t>o dobu</w:t>
      </w:r>
      <w:r w:rsidR="00613444">
        <w:t xml:space="preserve"> maximálně </w:t>
      </w:r>
      <w:r w:rsidR="00466407">
        <w:t xml:space="preserve">15 </w:t>
      </w:r>
      <w:r w:rsidR="00613444">
        <w:t>měsíců</w:t>
      </w:r>
      <w:r w:rsidR="00466407">
        <w:t xml:space="preserve"> (nedohodnou</w:t>
      </w:r>
      <w:r w:rsidR="00466407">
        <w:noBreakHyphen/>
        <w:t>li se smluvní strany jinak)</w:t>
      </w:r>
      <w:r w:rsidR="00C15C7C">
        <w:t xml:space="preserve">, než by bylo </w:t>
      </w:r>
      <w:r w:rsidR="000F4915">
        <w:t>D</w:t>
      </w:r>
      <w:r w:rsidR="00C15C7C">
        <w:t>opravcem zajištěno nové vozidlo, povoleno z</w:t>
      </w:r>
      <w:r w:rsidR="00AB17A4">
        <w:t>a</w:t>
      </w:r>
      <w:r w:rsidR="00C15C7C">
        <w:t xml:space="preserve">jišťovat VS dle této </w:t>
      </w:r>
      <w:r w:rsidR="00F44F14">
        <w:t>S</w:t>
      </w:r>
      <w:r w:rsidR="00C15C7C">
        <w:t>mlouvy</w:t>
      </w:r>
      <w:r w:rsidR="00A76BB7">
        <w:t xml:space="preserve"> </w:t>
      </w:r>
      <w:r w:rsidR="00613444">
        <w:t xml:space="preserve">se souhlasem </w:t>
      </w:r>
      <w:r w:rsidR="000F4915">
        <w:t>O</w:t>
      </w:r>
      <w:r w:rsidR="00613444">
        <w:t>bjednatel</w:t>
      </w:r>
      <w:r w:rsidR="00AB17A4">
        <w:t>e</w:t>
      </w:r>
      <w:r w:rsidR="00613444">
        <w:t xml:space="preserve"> </w:t>
      </w:r>
      <w:r w:rsidR="00A76BB7">
        <w:t xml:space="preserve">vozidlem </w:t>
      </w:r>
      <w:r w:rsidR="00613444">
        <w:t xml:space="preserve">starším, jehož stáří během provozu v PID však nepřesáhne 15 let. </w:t>
      </w:r>
      <w:r w:rsidR="006C7C3D">
        <w:t xml:space="preserve">Odpisy nebo leasingové splátky nebo náklady na jinou formu pronájmu </w:t>
      </w:r>
      <w:r w:rsidR="005F5852">
        <w:t xml:space="preserve">i </w:t>
      </w:r>
      <w:r w:rsidR="00613444">
        <w:t>na t</w:t>
      </w:r>
      <w:r w:rsidR="005F5852">
        <w:t>o</w:t>
      </w:r>
      <w:r w:rsidR="00613444">
        <w:t>to vozidlo budou kompenzovány jako ONS</w:t>
      </w:r>
      <w:r w:rsidR="00B4643E">
        <w:t>, po dobu náhradního provozu</w:t>
      </w:r>
      <w:r w:rsidR="00613444" w:rsidRPr="001C1A0D">
        <w:t>.</w:t>
      </w:r>
    </w:p>
    <w:p w14:paraId="3C460175" w14:textId="77777777" w:rsidR="000E6520" w:rsidRDefault="00023EFB">
      <w:pPr>
        <w:pStyle w:val="Odstavec1"/>
        <w:numPr>
          <w:ilvl w:val="1"/>
          <w:numId w:val="19"/>
        </w:numPr>
        <w:tabs>
          <w:tab w:val="clear" w:pos="644"/>
        </w:tabs>
        <w:ind w:left="567" w:hanging="567"/>
      </w:pPr>
      <w:r w:rsidRPr="00D8431B">
        <w:t>V případě realizace povinného odkupu vozidel od předcházejícího dopravce se p</w:t>
      </w:r>
      <w:r w:rsidR="0020753E" w:rsidRPr="00D8431B">
        <w:t>odmínk</w:t>
      </w:r>
      <w:r w:rsidRPr="00D8431B">
        <w:t>a</w:t>
      </w:r>
      <w:r w:rsidR="0020753E" w:rsidRPr="00D8431B">
        <w:t xml:space="preserve"> dle bodu 4.2.2.1 Standard</w:t>
      </w:r>
      <w:r w:rsidR="00AB17A4" w:rsidRPr="00D8431B">
        <w:t>ů</w:t>
      </w:r>
      <w:r w:rsidR="0020753E" w:rsidRPr="00D8431B">
        <w:t xml:space="preserve"> kvality PID</w:t>
      </w:r>
      <w:r w:rsidR="004C3D13" w:rsidRPr="00D8431B">
        <w:t xml:space="preserve"> (Stáří vozového</w:t>
      </w:r>
      <w:r w:rsidR="004C3D13" w:rsidRPr="001C1A0D">
        <w:t xml:space="preserve"> parku na počátku kontraktu)</w:t>
      </w:r>
      <w:r w:rsidRPr="001C1A0D">
        <w:t xml:space="preserve"> považuje za splněnou i tehdy, pokud sice nebyl dodržen požadovaný 25% podíl vozidel mladších 3 let (po příslušném zaokrouhlení v souladu s odkazovaným ustanovením Standard</w:t>
      </w:r>
      <w:r w:rsidR="00BF64DA">
        <w:t>ů</w:t>
      </w:r>
      <w:r w:rsidRPr="001C1A0D">
        <w:t xml:space="preserve"> kvality PID), ale zároveň </w:t>
      </w:r>
      <w:r w:rsidR="000A52AF" w:rsidRPr="001C1A0D">
        <w:t xml:space="preserve">platí, že </w:t>
      </w:r>
      <w:r w:rsidRPr="001C1A0D">
        <w:t xml:space="preserve">všechna vozidla poskytnutá </w:t>
      </w:r>
      <w:r w:rsidR="0060075C">
        <w:t>D</w:t>
      </w:r>
      <w:r w:rsidRPr="001C1A0D">
        <w:t xml:space="preserve">opravcem </w:t>
      </w:r>
      <w:r w:rsidR="004C3D13" w:rsidRPr="001C1A0D">
        <w:t xml:space="preserve">nad rámec povinně odkoupených vozidel </w:t>
      </w:r>
      <w:r w:rsidRPr="001C1A0D">
        <w:t>jsou</w:t>
      </w:r>
      <w:r w:rsidR="004C3D13" w:rsidRPr="001C1A0D">
        <w:t xml:space="preserve"> k rozhodnému okamžiku</w:t>
      </w:r>
      <w:r w:rsidRPr="001C1A0D">
        <w:t xml:space="preserve"> mladší </w:t>
      </w:r>
      <w:r w:rsidR="004C3D13" w:rsidRPr="001C1A0D">
        <w:t xml:space="preserve">než </w:t>
      </w:r>
      <w:r w:rsidR="002D1A6C">
        <w:t xml:space="preserve">3 (tři) </w:t>
      </w:r>
      <w:r w:rsidR="004C3D13" w:rsidRPr="001C1A0D">
        <w:t>roky; v případě, že vozový park bude k rozhodnému okamžiku tvořen výlučně povinně odkoupenými vozidly</w:t>
      </w:r>
      <w:r w:rsidR="000A52AF" w:rsidRPr="001C1A0D">
        <w:t xml:space="preserve"> (tj. </w:t>
      </w:r>
      <w:r w:rsidR="0060075C">
        <w:t>D</w:t>
      </w:r>
      <w:r w:rsidR="000A52AF" w:rsidRPr="001C1A0D">
        <w:t xml:space="preserve">opravce pro zahájení plnění této </w:t>
      </w:r>
      <w:r w:rsidR="00F44F14">
        <w:t>S</w:t>
      </w:r>
      <w:r w:rsidR="000A52AF" w:rsidRPr="001C1A0D">
        <w:t>mlouvy nepotřebuje</w:t>
      </w:r>
      <w:r w:rsidR="00CA27CC" w:rsidRPr="001C1A0D">
        <w:t xml:space="preserve"> žádná </w:t>
      </w:r>
      <w:r w:rsidR="00CA27CC" w:rsidRPr="00D8431B">
        <w:t>další vozidla než ta, která povinně odkoupil od předcházejícího dopravce)</w:t>
      </w:r>
      <w:r w:rsidR="004C3D13" w:rsidRPr="00D8431B">
        <w:t>, se podmínka dle bodu 4.2.2.1 Standard</w:t>
      </w:r>
      <w:r w:rsidR="00BF64DA" w:rsidRPr="00D8431B">
        <w:t>ů</w:t>
      </w:r>
      <w:r w:rsidR="004C3D13" w:rsidRPr="00D8431B">
        <w:t xml:space="preserve"> kvality PID (Stáří vozového parku na počátku kontraktu) považuje za splněnou bez dalšího</w:t>
      </w:r>
      <w:r w:rsidR="004C3D13" w:rsidRPr="001C1A0D">
        <w:t>.</w:t>
      </w:r>
      <w:r w:rsidR="00B243C8" w:rsidRPr="001C1A0D">
        <w:t xml:space="preserve"> </w:t>
      </w:r>
    </w:p>
    <w:p w14:paraId="64B2CB7B" w14:textId="77777777" w:rsidR="00A81E8F" w:rsidRDefault="00A81E8F" w:rsidP="000B3135">
      <w:pPr>
        <w:pStyle w:val="slo"/>
        <w:keepNext/>
        <w:spacing w:before="360"/>
        <w:ind w:left="567"/>
      </w:pPr>
      <w:r>
        <w:t xml:space="preserve">Článek </w:t>
      </w:r>
      <w:r w:rsidR="00791A5E">
        <w:t>X</w:t>
      </w:r>
      <w:r w:rsidR="001B46AA">
        <w:t>V</w:t>
      </w:r>
      <w:r w:rsidR="005652D8">
        <w:t>I</w:t>
      </w:r>
      <w:r w:rsidR="00FC6C23">
        <w:t>I</w:t>
      </w:r>
      <w:r w:rsidR="005B0A64">
        <w:t>I</w:t>
      </w:r>
    </w:p>
    <w:p w14:paraId="3A350FB1" w14:textId="77777777" w:rsidR="00A81E8F" w:rsidRDefault="00A81E8F" w:rsidP="000B3135">
      <w:pPr>
        <w:pStyle w:val="lnekIbezsla"/>
        <w:keepNext/>
        <w:spacing w:before="0"/>
        <w:ind w:left="567" w:firstLine="0"/>
      </w:pPr>
      <w:r>
        <w:t xml:space="preserve">Odsouhlasení vozidel určených k plnění této </w:t>
      </w:r>
      <w:r w:rsidR="00F44F14">
        <w:t>S</w:t>
      </w:r>
      <w:r>
        <w:t xml:space="preserve">mlouvy </w:t>
      </w:r>
      <w:r w:rsidR="00FC6C23">
        <w:t>O</w:t>
      </w:r>
      <w:r>
        <w:t xml:space="preserve">bjednatelem </w:t>
      </w:r>
    </w:p>
    <w:p w14:paraId="20A7C342" w14:textId="34130223" w:rsidR="00896F79" w:rsidRDefault="00A81E8F">
      <w:pPr>
        <w:pStyle w:val="Odstavec1"/>
        <w:numPr>
          <w:ilvl w:val="1"/>
          <w:numId w:val="19"/>
        </w:numPr>
        <w:tabs>
          <w:tab w:val="clear" w:pos="644"/>
        </w:tabs>
        <w:ind w:left="567" w:hanging="567"/>
      </w:pPr>
      <w:r>
        <w:t xml:space="preserve">Dopravce </w:t>
      </w:r>
      <w:r w:rsidR="00A238DC" w:rsidRPr="00A238DC">
        <w:t xml:space="preserve">je povinen nejpozději ve lhůtách stanovených v </w:t>
      </w:r>
      <w:r w:rsidR="00392011">
        <w:t xml:space="preserve">odstavci 3 </w:t>
      </w:r>
      <w:r w:rsidR="00A238DC" w:rsidRPr="00A238DC">
        <w:t xml:space="preserve">tohoto článku předat Objednateli kopie technických průkazů všech vozidel, která bude pro plnění závazku </w:t>
      </w:r>
      <w:r w:rsidR="00B21252">
        <w:t>V</w:t>
      </w:r>
      <w:r w:rsidR="00A238DC" w:rsidRPr="00A238DC">
        <w:t xml:space="preserve">eřejné služby podle této Smlouvy provozovat. Objednatel provede autorizaci vozidel ve sjednaném termínu ve lhůtě 14 dnů od požádání </w:t>
      </w:r>
      <w:r w:rsidR="00B060A3">
        <w:t>D</w:t>
      </w:r>
      <w:r w:rsidR="00B060A3" w:rsidRPr="00A238DC">
        <w:t xml:space="preserve">opravcem </w:t>
      </w:r>
      <w:r w:rsidR="00A238DC" w:rsidRPr="00A238DC">
        <w:t xml:space="preserve">nebo dle dohody s </w:t>
      </w:r>
      <w:r w:rsidR="00B060A3">
        <w:t>D</w:t>
      </w:r>
      <w:r w:rsidR="00B060A3" w:rsidRPr="00A238DC">
        <w:t>opravcem</w:t>
      </w:r>
      <w:r w:rsidR="00A238DC" w:rsidRPr="00A238DC">
        <w:t xml:space="preserve">. </w:t>
      </w:r>
      <w:r w:rsidR="00A238DC">
        <w:t xml:space="preserve">Autorizace bude probíhat na území </w:t>
      </w:r>
      <w:r w:rsidR="00A238DC" w:rsidRPr="0017487A">
        <w:t xml:space="preserve">České republiky, obvykle v místě zázemí Dopravce nebo na vhodném jiném místě (např. </w:t>
      </w:r>
      <w:r w:rsidR="001A7C27" w:rsidRPr="0017487A">
        <w:t xml:space="preserve">vhodný </w:t>
      </w:r>
      <w:r w:rsidR="00A238DC" w:rsidRPr="0017487A">
        <w:t>autobusový terminál) po dohodě smluvních stran. V případě poddodávky ve smyslu čl. III odst. 1</w:t>
      </w:r>
      <w:r w:rsidR="0017487A" w:rsidRPr="0017487A">
        <w:t>5</w:t>
      </w:r>
      <w:r w:rsidR="00A238DC" w:rsidRPr="0017487A">
        <w:t xml:space="preserve"> a</w:t>
      </w:r>
      <w:r w:rsidR="00341C8B">
        <w:t>ž</w:t>
      </w:r>
      <w:r w:rsidR="00A238DC" w:rsidRPr="0017487A">
        <w:t xml:space="preserve"> 1</w:t>
      </w:r>
      <w:r w:rsidR="00341C8B">
        <w:t>8</w:t>
      </w:r>
      <w:r w:rsidR="00A238DC" w:rsidRPr="0017487A">
        <w:t xml:space="preserve"> této</w:t>
      </w:r>
      <w:r w:rsidR="00A238DC" w:rsidRPr="00A238DC">
        <w:t xml:space="preserve"> </w:t>
      </w:r>
      <w:r w:rsidR="00B060A3">
        <w:t>S</w:t>
      </w:r>
      <w:r w:rsidR="00B060A3" w:rsidRPr="00A238DC">
        <w:t xml:space="preserve">mlouvy </w:t>
      </w:r>
      <w:r w:rsidR="00A238DC" w:rsidRPr="00A238DC">
        <w:t xml:space="preserve">Dopravce ve lhůtách stanovených </w:t>
      </w:r>
      <w:r w:rsidR="00A238DC" w:rsidRPr="00A238DC">
        <w:lastRenderedPageBreak/>
        <w:t>v</w:t>
      </w:r>
      <w:r w:rsidR="00392011">
        <w:t xml:space="preserve"> odst. 3 </w:t>
      </w:r>
      <w:r w:rsidR="00A238DC" w:rsidRPr="00A238DC">
        <w:t>tohoto článku předá Objednateli kopii smlouvy s poddodavatelem, která obsahuje jako povinnou část technickou specifikaci poskytovaného vozidla/vozidel a</w:t>
      </w:r>
      <w:r w:rsidR="00174D5A">
        <w:t> </w:t>
      </w:r>
      <w:r w:rsidR="00A238DC" w:rsidRPr="00A238DC">
        <w:t>odbavovacího systému. Poskytované vozidlo/vozidla musí být zkontrolováno z hlediska funkčnosti vybavení v souladu s ustanovením tohoto odstavce. Jedná-li se o vozidlo jiného dopravce PID, který má toto vozidlo v evidenci Objednatele, je Objednatel od kontroly tohoto vozidla oprávněn ustoupit</w:t>
      </w:r>
      <w:r w:rsidR="00943855">
        <w:t>.</w:t>
      </w:r>
      <w:r w:rsidR="00D71A23">
        <w:t xml:space="preserve"> </w:t>
      </w:r>
      <w:r w:rsidR="00896F79">
        <w:t xml:space="preserve"> </w:t>
      </w:r>
    </w:p>
    <w:p w14:paraId="5EFA792A" w14:textId="77777777" w:rsidR="00A81E8F" w:rsidRDefault="00A81E8F">
      <w:pPr>
        <w:pStyle w:val="Odstavec1"/>
        <w:numPr>
          <w:ilvl w:val="1"/>
          <w:numId w:val="19"/>
        </w:numPr>
        <w:tabs>
          <w:tab w:val="clear" w:pos="644"/>
        </w:tabs>
        <w:ind w:left="567" w:hanging="567"/>
      </w:pPr>
      <w:r>
        <w:t xml:space="preserve">Dopravce je povinen neprodleně informovat </w:t>
      </w:r>
      <w:r w:rsidR="00D81CCF">
        <w:t>O</w:t>
      </w:r>
      <w:r>
        <w:t xml:space="preserve">bjednatele o jakýchkoliv změnách ve složení vozového parku a jeho vybavení určeného pro plnění závazku </w:t>
      </w:r>
      <w:r w:rsidR="00B21252">
        <w:t>V</w:t>
      </w:r>
      <w:r>
        <w:t xml:space="preserve">eřejné služby podle této </w:t>
      </w:r>
      <w:r w:rsidR="00F44F14">
        <w:t>S</w:t>
      </w:r>
      <w:r>
        <w:t xml:space="preserve">mlouvy, zejména pak o všech skutečnostech, které by mohly mít vliv na plnění povinností podle této </w:t>
      </w:r>
      <w:r w:rsidR="00611DD1">
        <w:t>S</w:t>
      </w:r>
      <w:r>
        <w:t xml:space="preserve">mlouvy, a to zejména předáním kopie technického průkazu vozidla určeného k plnění závazku </w:t>
      </w:r>
      <w:r w:rsidR="00B21252">
        <w:t>V</w:t>
      </w:r>
      <w:r>
        <w:t xml:space="preserve">eřejné služby podle této </w:t>
      </w:r>
      <w:r w:rsidR="00611DD1">
        <w:t>S</w:t>
      </w:r>
      <w:r>
        <w:t xml:space="preserve">mlouvy. Dopravce není oprávněn nasadit na dopravní výkony, jež jsou předmětem této </w:t>
      </w:r>
      <w:r w:rsidR="00862ECB">
        <w:t>Smlouvy</w:t>
      </w:r>
      <w:r>
        <w:t xml:space="preserve">, vozidlo, jehož využití k plnění závazku </w:t>
      </w:r>
      <w:r w:rsidR="00B21252">
        <w:t>V</w:t>
      </w:r>
      <w:r>
        <w:t xml:space="preserve">eřejné služby podle této </w:t>
      </w:r>
      <w:r w:rsidR="00862ECB">
        <w:t>Smlouvy</w:t>
      </w:r>
      <w:r>
        <w:t xml:space="preserve"> nebylo alespoň 14 kalendářních dnů předem oznámeno </w:t>
      </w:r>
      <w:r w:rsidR="00D81CCF">
        <w:t>O</w:t>
      </w:r>
      <w:r>
        <w:t>bjednateli postupem podle tohoto článku</w:t>
      </w:r>
      <w:r w:rsidR="00602008">
        <w:t>.</w:t>
      </w:r>
      <w:r>
        <w:t xml:space="preserve"> </w:t>
      </w:r>
    </w:p>
    <w:p w14:paraId="4A073752" w14:textId="3CDFB8BF" w:rsidR="00896F79" w:rsidRDefault="00A81E8F">
      <w:pPr>
        <w:pStyle w:val="Odstavec1"/>
        <w:numPr>
          <w:ilvl w:val="1"/>
          <w:numId w:val="19"/>
        </w:numPr>
        <w:tabs>
          <w:tab w:val="clear" w:pos="644"/>
        </w:tabs>
        <w:ind w:left="567" w:hanging="567"/>
      </w:pPr>
      <w:r>
        <w:t xml:space="preserve">Nejpozději 1 měsíc před </w:t>
      </w:r>
      <w:r w:rsidR="00710D5F">
        <w:t>Z</w:t>
      </w:r>
      <w:r>
        <w:t xml:space="preserve">ahájením provozu nebo 14 kalendářních dnů před uvedením vozidel do provozu v průběhu trvání této </w:t>
      </w:r>
      <w:r w:rsidR="00611DD1">
        <w:t>S</w:t>
      </w:r>
      <w:r>
        <w:t xml:space="preserve">mlouvy musí být dokončena kontrola splnění podmínek vybavenosti vozidel zejména z hlediska předepsaného odbavovacího a informačního systému </w:t>
      </w:r>
      <w:r w:rsidRPr="00341C8B">
        <w:t>a dalších požadavků d</w:t>
      </w:r>
      <w:r w:rsidR="002E64A9" w:rsidRPr="00341C8B">
        <w:t xml:space="preserve">le této </w:t>
      </w:r>
      <w:r w:rsidR="00611DD1" w:rsidRPr="00341C8B">
        <w:t>S</w:t>
      </w:r>
      <w:r w:rsidR="002E64A9" w:rsidRPr="00341C8B">
        <w:t xml:space="preserve">mlouvy. Tato kontrola </w:t>
      </w:r>
      <w:r w:rsidRPr="00341C8B">
        <w:t xml:space="preserve">bude provedena </w:t>
      </w:r>
      <w:r w:rsidR="00B66A61" w:rsidRPr="00341C8B">
        <w:t>O</w:t>
      </w:r>
      <w:r w:rsidRPr="00341C8B">
        <w:t>bjednatelem ve spolupráci s </w:t>
      </w:r>
      <w:r w:rsidR="00B66A61" w:rsidRPr="00341C8B">
        <w:t>D</w:t>
      </w:r>
      <w:r w:rsidRPr="00341C8B">
        <w:t>opravcem formou komis</w:t>
      </w:r>
      <w:r w:rsidR="00945AF1" w:rsidRPr="00341C8B">
        <w:t>ionálního posouzení. V případě pod</w:t>
      </w:r>
      <w:r w:rsidRPr="00341C8B">
        <w:t xml:space="preserve">dodávky ve smyslu čl. </w:t>
      </w:r>
      <w:r w:rsidR="00945AF1" w:rsidRPr="00341C8B">
        <w:t>I</w:t>
      </w:r>
      <w:r w:rsidR="00AA128F" w:rsidRPr="00341C8B">
        <w:t>II</w:t>
      </w:r>
      <w:r w:rsidRPr="00341C8B">
        <w:t xml:space="preserve"> odst. </w:t>
      </w:r>
      <w:r w:rsidR="00B80A8C" w:rsidRPr="00341C8B">
        <w:t>1</w:t>
      </w:r>
      <w:r w:rsidR="00341C8B" w:rsidRPr="00341C8B">
        <w:t>5</w:t>
      </w:r>
      <w:r w:rsidR="00B80A8C" w:rsidRPr="00341C8B">
        <w:t xml:space="preserve"> </w:t>
      </w:r>
      <w:r w:rsidR="00945AF1" w:rsidRPr="00341C8B">
        <w:t>a</w:t>
      </w:r>
      <w:r w:rsidR="00341C8B" w:rsidRPr="00341C8B">
        <w:t>ž</w:t>
      </w:r>
      <w:r w:rsidR="00945AF1" w:rsidRPr="00341C8B">
        <w:t xml:space="preserve"> </w:t>
      </w:r>
      <w:r w:rsidR="00B80A8C" w:rsidRPr="00341C8B">
        <w:t>1</w:t>
      </w:r>
      <w:r w:rsidR="00F75D31" w:rsidRPr="00341C8B">
        <w:t>8</w:t>
      </w:r>
      <w:r w:rsidR="00B80A8C" w:rsidRPr="00341C8B">
        <w:t xml:space="preserve"> </w:t>
      </w:r>
      <w:r w:rsidR="00BD194A" w:rsidRPr="00341C8B">
        <w:t xml:space="preserve">této </w:t>
      </w:r>
      <w:r w:rsidR="00F44F14" w:rsidRPr="00341C8B">
        <w:t>S</w:t>
      </w:r>
      <w:r w:rsidR="00BD194A" w:rsidRPr="00341C8B">
        <w:t>mlouvy</w:t>
      </w:r>
      <w:r w:rsidR="00BD194A" w:rsidRPr="003B5BD7">
        <w:t xml:space="preserve"> </w:t>
      </w:r>
      <w:r w:rsidR="00B66A61">
        <w:t>D</w:t>
      </w:r>
      <w:r w:rsidRPr="003B5BD7">
        <w:t>opravce ve lhůtách stanovených v</w:t>
      </w:r>
      <w:r w:rsidR="00392011">
        <w:t> tomto odstavci</w:t>
      </w:r>
      <w:r>
        <w:t xml:space="preserve"> předá </w:t>
      </w:r>
      <w:r w:rsidR="00B66A61">
        <w:t>O</w:t>
      </w:r>
      <w:r>
        <w:t xml:space="preserve">bjednateli kopii smlouvy </w:t>
      </w:r>
      <w:r w:rsidR="00612E4D">
        <w:t>s</w:t>
      </w:r>
      <w:r w:rsidR="00174D5A">
        <w:t> </w:t>
      </w:r>
      <w:r w:rsidR="00612E4D">
        <w:t>poddodavatelem</w:t>
      </w:r>
      <w:r>
        <w:t>, která obsahuje jako povinnou část technick</w:t>
      </w:r>
      <w:r w:rsidR="00612E4D">
        <w:t>ou</w:t>
      </w:r>
      <w:r>
        <w:t xml:space="preserve"> specifikac</w:t>
      </w:r>
      <w:r w:rsidR="00612E4D">
        <w:t>i</w:t>
      </w:r>
      <w:r>
        <w:t xml:space="preserve"> </w:t>
      </w:r>
      <w:r w:rsidR="00612E4D">
        <w:t>poskytovaného</w:t>
      </w:r>
      <w:r>
        <w:t xml:space="preserve"> vozidl</w:t>
      </w:r>
      <w:r w:rsidR="00612E4D">
        <w:t>a</w:t>
      </w:r>
      <w:r>
        <w:t>/vozid</w:t>
      </w:r>
      <w:r w:rsidR="00612E4D">
        <w:t>e</w:t>
      </w:r>
      <w:r>
        <w:t>l a odbavovací</w:t>
      </w:r>
      <w:r w:rsidR="00612E4D">
        <w:t>ho</w:t>
      </w:r>
      <w:r>
        <w:t xml:space="preserve"> systém</w:t>
      </w:r>
      <w:r w:rsidR="00612E4D">
        <w:t>u</w:t>
      </w:r>
      <w:r>
        <w:t xml:space="preserve">. </w:t>
      </w:r>
      <w:r w:rsidR="003C7702">
        <w:t xml:space="preserve">Poskytované </w:t>
      </w:r>
      <w:r>
        <w:t>vozidlo/vozidla musí být zkontrolováno z hlediska funkčnosti vybavení v souladu s ustanovením tohoto odstavce. Jedná-li se o vozidlo jiného dopravce PID, který má toto</w:t>
      </w:r>
      <w:r w:rsidR="00E01205">
        <w:t xml:space="preserve"> vozidlo v evidenci </w:t>
      </w:r>
      <w:r w:rsidR="00B66A61">
        <w:t>O</w:t>
      </w:r>
      <w:r w:rsidR="00E01205">
        <w:t>bjednatele</w:t>
      </w:r>
      <w:r>
        <w:t xml:space="preserve">, je </w:t>
      </w:r>
      <w:r w:rsidR="00B66A61">
        <w:t>O</w:t>
      </w:r>
      <w:r>
        <w:t xml:space="preserve">bjednatel od kontroly tohoto vozidla oprávněn ustoupit. </w:t>
      </w:r>
    </w:p>
    <w:p w14:paraId="11E21052" w14:textId="77777777" w:rsidR="00A81E8F" w:rsidRDefault="00A81E8F">
      <w:pPr>
        <w:pStyle w:val="Odstavec1"/>
        <w:numPr>
          <w:ilvl w:val="1"/>
          <w:numId w:val="19"/>
        </w:numPr>
        <w:tabs>
          <w:tab w:val="clear" w:pos="644"/>
        </w:tabs>
        <w:ind w:left="567" w:hanging="567"/>
      </w:pPr>
      <w:r>
        <w:t xml:space="preserve">V případě, že </w:t>
      </w:r>
      <w:r w:rsidR="00B66A61">
        <w:t>O</w:t>
      </w:r>
      <w:r>
        <w:t xml:space="preserve">bjednatel po </w:t>
      </w:r>
      <w:r w:rsidR="006D78C5">
        <w:t xml:space="preserve">autorizaci </w:t>
      </w:r>
      <w:r>
        <w:t xml:space="preserve">vozidel </w:t>
      </w:r>
      <w:r w:rsidR="00B66A61">
        <w:t>D</w:t>
      </w:r>
      <w:r>
        <w:t xml:space="preserve">opravce určených k plnění závazku </w:t>
      </w:r>
      <w:r w:rsidR="00B21252">
        <w:t>V</w:t>
      </w:r>
      <w:r>
        <w:t xml:space="preserve">eřejné služby podle této </w:t>
      </w:r>
      <w:r w:rsidR="00F44F14">
        <w:t>S</w:t>
      </w:r>
      <w:r>
        <w:t xml:space="preserve">mlouvy oznámí do 5 pracovních dnů písemně </w:t>
      </w:r>
      <w:r w:rsidR="00B66A61">
        <w:t>D</w:t>
      </w:r>
      <w:r>
        <w:t xml:space="preserve">opravci, že vozidlo oznámené </w:t>
      </w:r>
      <w:r w:rsidR="00B66A61">
        <w:t>D</w:t>
      </w:r>
      <w:r>
        <w:t xml:space="preserve">opravcem podle tohoto článku nesplňuje kvalitativní požadavky na vozidla určená k plnění závazku </w:t>
      </w:r>
      <w:r w:rsidR="00B21252">
        <w:t>V</w:t>
      </w:r>
      <w:r>
        <w:t xml:space="preserve">eřejné služby podle této </w:t>
      </w:r>
      <w:r w:rsidR="00F44F14">
        <w:t>S</w:t>
      </w:r>
      <w:r>
        <w:t xml:space="preserve">mlouvy, nelze takto oznámené vozidlo použít k plnění závazku </w:t>
      </w:r>
      <w:r w:rsidR="00B21252">
        <w:t>V</w:t>
      </w:r>
      <w:r>
        <w:t xml:space="preserve">eřejné služby podle této </w:t>
      </w:r>
      <w:r w:rsidR="00F31650">
        <w:t>S</w:t>
      </w:r>
      <w:r>
        <w:t>mlouvy.</w:t>
      </w:r>
      <w:r w:rsidR="00B84623">
        <w:t xml:space="preserve"> </w:t>
      </w:r>
      <w:r w:rsidR="00C602D2">
        <w:t xml:space="preserve">Pokud Objednatel rozhodne, že shledané závady na vozidle nejsou zásadního charakteru a nebrání provozu vozidla, může Dopravci </w:t>
      </w:r>
      <w:r w:rsidR="00B43610">
        <w:t xml:space="preserve">přesto </w:t>
      </w:r>
      <w:r w:rsidR="00C602D2">
        <w:t>povolit nasazení vozidla</w:t>
      </w:r>
      <w:r w:rsidR="00B43610">
        <w:t>, podmíněné odstraněním uvedených závad do určeného termínu,</w:t>
      </w:r>
      <w:r w:rsidR="00C602D2">
        <w:t xml:space="preserve"> k plnění závazku </w:t>
      </w:r>
      <w:r w:rsidR="00B21252">
        <w:t>V</w:t>
      </w:r>
      <w:r w:rsidR="00C602D2">
        <w:t>eřejné služby podle této Smlouvy</w:t>
      </w:r>
      <w:r w:rsidR="00B43610">
        <w:t>.</w:t>
      </w:r>
    </w:p>
    <w:p w14:paraId="2898D0DD" w14:textId="2E77FF1A" w:rsidR="00A32394" w:rsidRDefault="00A32394">
      <w:pPr>
        <w:pStyle w:val="Odstavec1"/>
        <w:numPr>
          <w:ilvl w:val="1"/>
          <w:numId w:val="19"/>
        </w:numPr>
        <w:tabs>
          <w:tab w:val="clear" w:pos="644"/>
        </w:tabs>
        <w:ind w:left="567" w:hanging="567"/>
      </w:pPr>
      <w:r>
        <w:t xml:space="preserve">Pokud </w:t>
      </w:r>
      <w:r w:rsidR="00E000DB" w:rsidRPr="00E000DB">
        <w:t>Dopravce požádal Objednatele o autorizaci vozidel v souladu s touto Smlouvou a</w:t>
      </w:r>
      <w:r w:rsidR="00174D5A">
        <w:t> </w:t>
      </w:r>
      <w:r w:rsidR="00E000DB" w:rsidRPr="00E000DB">
        <w:t>Objednatel z důvodů na své straně neprovedl autorizaci do 14 dnů od požádání, může Dopravce tato vozidla zařadit do provozu a dočasně i bez autorizace provozovat v rámci plnění této Smlouvy, až do sjednaného termínu autorizace</w:t>
      </w:r>
      <w:r>
        <w:t xml:space="preserve">. </w:t>
      </w:r>
    </w:p>
    <w:p w14:paraId="0991752C" w14:textId="77777777" w:rsidR="00A81E8F" w:rsidRDefault="00A81E8F" w:rsidP="000B3135">
      <w:pPr>
        <w:pStyle w:val="slo"/>
        <w:keepNext/>
        <w:spacing w:before="360"/>
        <w:ind w:left="567"/>
      </w:pPr>
      <w:r w:rsidRPr="001C1812">
        <w:t xml:space="preserve">Článek </w:t>
      </w:r>
      <w:r w:rsidR="00AA128F" w:rsidRPr="001C1812">
        <w:t>X</w:t>
      </w:r>
      <w:r w:rsidR="00FC6C23">
        <w:t>IX</w:t>
      </w:r>
    </w:p>
    <w:p w14:paraId="2C48C605" w14:textId="77777777" w:rsidR="007E32DA" w:rsidRPr="004D5E7F" w:rsidRDefault="007E32DA" w:rsidP="000B3135">
      <w:pPr>
        <w:pStyle w:val="slo"/>
        <w:keepNext/>
        <w:spacing w:before="0" w:after="120"/>
        <w:ind w:left="567"/>
        <w:rPr>
          <w:bCs/>
        </w:rPr>
      </w:pPr>
      <w:r w:rsidRPr="00837904">
        <w:t>Bankovní záruka</w:t>
      </w:r>
    </w:p>
    <w:p w14:paraId="7EE167A8" w14:textId="77777777" w:rsidR="00B84623" w:rsidRDefault="00B84623">
      <w:pPr>
        <w:pStyle w:val="Odstavec1"/>
        <w:numPr>
          <w:ilvl w:val="1"/>
          <w:numId w:val="20"/>
        </w:numPr>
        <w:tabs>
          <w:tab w:val="clear" w:pos="644"/>
        </w:tabs>
        <w:ind w:left="567" w:hanging="567"/>
      </w:pPr>
      <w:r w:rsidRPr="00563CAF">
        <w:rPr>
          <w:rFonts w:eastAsia="Calibri"/>
        </w:rPr>
        <w:t xml:space="preserve">Dopravce je povinen poskytnout </w:t>
      </w:r>
      <w:r w:rsidR="00B66A61" w:rsidRPr="00563CAF">
        <w:rPr>
          <w:rFonts w:eastAsia="Calibri"/>
        </w:rPr>
        <w:t>O</w:t>
      </w:r>
      <w:r w:rsidRPr="00563CAF">
        <w:rPr>
          <w:rFonts w:eastAsia="Calibri"/>
        </w:rPr>
        <w:t xml:space="preserve">bjednateli </w:t>
      </w:r>
      <w:r w:rsidRPr="00B84623">
        <w:t xml:space="preserve">neodvolatelnou a nepodmíněnou Bankovní záruku splatnou na první požádání Objednatele. Bankovní záruka, která bude předána v rámci součinnosti před podpisem Smlouvy, bude platná po celou dobu </w:t>
      </w:r>
      <w:proofErr w:type="spellStart"/>
      <w:r w:rsidRPr="00B84623">
        <w:t>Předreal</w:t>
      </w:r>
      <w:r w:rsidRPr="00EF2A95">
        <w:t>izačního</w:t>
      </w:r>
      <w:proofErr w:type="spellEnd"/>
      <w:r w:rsidR="00EF2A95" w:rsidRPr="00EF2A95">
        <w:t xml:space="preserve"> období a do ukončení prvních 6 měsíců po Zahájení provozu</w:t>
      </w:r>
      <w:r w:rsidR="00E97CCC" w:rsidRPr="00EF2A95">
        <w:t>.</w:t>
      </w:r>
      <w:r w:rsidRPr="00EF2A95">
        <w:t xml:space="preserve"> Pro</w:t>
      </w:r>
      <w:r w:rsidRPr="00B84623">
        <w:t xml:space="preserve"> vyloučení všech pochybností berou </w:t>
      </w:r>
      <w:r w:rsidR="00E97CCC">
        <w:t>S</w:t>
      </w:r>
      <w:r w:rsidRPr="00B84623">
        <w:t>mluvní strany na vědomí, že doba platnosti Bankovní záruky nezanik</w:t>
      </w:r>
      <w:r w:rsidRPr="00EF2A95">
        <w:t xml:space="preserve">ne dříve než ke dni Zahájení provozu dle podmínek této </w:t>
      </w:r>
      <w:r w:rsidR="00C6359C">
        <w:t>S</w:t>
      </w:r>
      <w:r w:rsidRPr="00EF2A95">
        <w:t xml:space="preserve">mlouvy. </w:t>
      </w:r>
      <w:r w:rsidRPr="00563CAF">
        <w:rPr>
          <w:rFonts w:eastAsia="Calibri"/>
        </w:rPr>
        <w:t xml:space="preserve">Účelem Bankovní záruky je zejména zajištění povinnosti </w:t>
      </w:r>
      <w:r w:rsidR="00B66A61" w:rsidRPr="00563CAF">
        <w:rPr>
          <w:rFonts w:eastAsia="Calibri"/>
        </w:rPr>
        <w:t>D</w:t>
      </w:r>
      <w:r w:rsidRPr="00563CAF">
        <w:rPr>
          <w:rFonts w:eastAsia="Calibri"/>
        </w:rPr>
        <w:t xml:space="preserve">opravce k Zahájení provozu dle podmínek této </w:t>
      </w:r>
      <w:r w:rsidR="00E97CCC" w:rsidRPr="00563CAF">
        <w:rPr>
          <w:rFonts w:eastAsia="Calibri"/>
        </w:rPr>
        <w:t>S</w:t>
      </w:r>
      <w:r w:rsidRPr="00563CAF">
        <w:rPr>
          <w:rFonts w:eastAsia="Calibri"/>
        </w:rPr>
        <w:t>mlouvy.</w:t>
      </w:r>
      <w:r w:rsidRPr="00B84623">
        <w:t xml:space="preserve">  </w:t>
      </w:r>
    </w:p>
    <w:p w14:paraId="2852A0ED" w14:textId="3FB6CB10" w:rsidR="00C76AAF" w:rsidRPr="00C76AAF" w:rsidRDefault="00B84623">
      <w:pPr>
        <w:pStyle w:val="Odstavec1"/>
        <w:numPr>
          <w:ilvl w:val="1"/>
          <w:numId w:val="20"/>
        </w:numPr>
        <w:tabs>
          <w:tab w:val="clear" w:pos="644"/>
        </w:tabs>
        <w:ind w:left="567" w:hanging="567"/>
      </w:pPr>
      <w:r w:rsidRPr="00C76AAF">
        <w:rPr>
          <w:rFonts w:eastAsia="Calibri"/>
        </w:rPr>
        <w:t xml:space="preserve">Objednatel připouští předložení Bankovní záruky s kratší dobou platnosti, resp. možnost doplnění navazující Bankovní záruky, po ukončení platnosti. Pokud doba platnosti Bankovní záruky nebude dosahovat celého období platnosti dle odst. 1 tohoto článku </w:t>
      </w:r>
      <w:r w:rsidR="003F2F71">
        <w:rPr>
          <w:rFonts w:eastAsia="Calibri"/>
        </w:rPr>
        <w:t>S</w:t>
      </w:r>
      <w:r w:rsidRPr="00C76AAF">
        <w:rPr>
          <w:rFonts w:eastAsia="Calibri"/>
        </w:rPr>
        <w:t xml:space="preserve">mlouvy, bude </w:t>
      </w:r>
      <w:r w:rsidR="00B66A61">
        <w:rPr>
          <w:rFonts w:eastAsia="Calibri"/>
        </w:rPr>
        <w:t>D</w:t>
      </w:r>
      <w:r w:rsidRPr="00C76AAF">
        <w:rPr>
          <w:rFonts w:eastAsia="Calibri"/>
        </w:rPr>
        <w:t xml:space="preserve">opravce povinen obnovit platnost Bankovní záruky za stejných podmínek, a to vždy </w:t>
      </w:r>
      <w:r w:rsidRPr="00C76AAF">
        <w:rPr>
          <w:rFonts w:eastAsia="Calibri"/>
        </w:rPr>
        <w:lastRenderedPageBreak/>
        <w:t xml:space="preserve">nejpozději do čtrnácti (14) dní před uplynutím platnosti původní Bankovní záruky. Pokud </w:t>
      </w:r>
      <w:r w:rsidR="006C2D3A">
        <w:rPr>
          <w:rFonts w:eastAsia="Calibri"/>
        </w:rPr>
        <w:t>D</w:t>
      </w:r>
      <w:r w:rsidR="006C2D3A" w:rsidRPr="00C76AAF">
        <w:rPr>
          <w:rFonts w:eastAsia="Calibri"/>
        </w:rPr>
        <w:t xml:space="preserve">opravce neposkytne </w:t>
      </w:r>
      <w:r w:rsidR="006C2D3A">
        <w:rPr>
          <w:rFonts w:eastAsia="Calibri"/>
        </w:rPr>
        <w:t>O</w:t>
      </w:r>
      <w:r w:rsidR="006C2D3A" w:rsidRPr="00C76AAF">
        <w:rPr>
          <w:rFonts w:eastAsia="Calibri"/>
        </w:rPr>
        <w:t xml:space="preserve">bjednateli obnovenou Bankovní záruku ve výše uvedené lhůtě, bude Objednatel oprávněn čerpat všechny peněžní prostředky z Bankovní záruky </w:t>
      </w:r>
      <w:r w:rsidRPr="00C76AAF">
        <w:rPr>
          <w:rFonts w:eastAsia="Calibri"/>
        </w:rPr>
        <w:t>a použít je na vytvoření jistoty, kterou poté uloží na svůj účet za účelem zajištění povinností uvedených v</w:t>
      </w:r>
      <w:r w:rsidR="00174D5A">
        <w:rPr>
          <w:rFonts w:eastAsia="Calibri"/>
        </w:rPr>
        <w:t> </w:t>
      </w:r>
      <w:r w:rsidRPr="00C76AAF">
        <w:rPr>
          <w:rFonts w:eastAsia="Calibri"/>
        </w:rPr>
        <w:t xml:space="preserve">odst. 3 tohoto článku </w:t>
      </w:r>
      <w:r w:rsidR="003F2F71">
        <w:rPr>
          <w:rFonts w:eastAsia="Calibri"/>
        </w:rPr>
        <w:t>S</w:t>
      </w:r>
      <w:r w:rsidRPr="00C76AAF">
        <w:rPr>
          <w:rFonts w:eastAsia="Calibri"/>
        </w:rPr>
        <w:t>mlouvy. Dojde-li k čerpání Bankovní záruky a vytvoření jistoty, budou se ustanovení upravující Bankovní záruku vztahovat obdobně i na jistotu.</w:t>
      </w:r>
    </w:p>
    <w:p w14:paraId="04F4788C"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Bankovní zárukou budou zajištěny veškeré nároky </w:t>
      </w:r>
      <w:r w:rsidR="00B66A61">
        <w:rPr>
          <w:rFonts w:eastAsia="Calibri"/>
        </w:rPr>
        <w:t>O</w:t>
      </w:r>
      <w:r w:rsidRPr="00C76AAF">
        <w:rPr>
          <w:rFonts w:eastAsia="Calibri"/>
        </w:rPr>
        <w:t xml:space="preserve">bjednatele vůči </w:t>
      </w:r>
      <w:r w:rsidR="00B66A61">
        <w:rPr>
          <w:rFonts w:eastAsia="Calibri"/>
        </w:rPr>
        <w:t>D</w:t>
      </w:r>
      <w:r w:rsidRPr="00C76AAF">
        <w:rPr>
          <w:rFonts w:eastAsia="Calibri"/>
        </w:rPr>
        <w:t xml:space="preserve">opravci, které vzniknou na základě porušení této </w:t>
      </w:r>
      <w:r w:rsidR="00E97CCC">
        <w:rPr>
          <w:rFonts w:eastAsia="Calibri"/>
        </w:rPr>
        <w:t>S</w:t>
      </w:r>
      <w:r w:rsidRPr="00C76AAF">
        <w:rPr>
          <w:rFonts w:eastAsia="Calibri"/>
        </w:rPr>
        <w:t xml:space="preserve">mlouvy </w:t>
      </w:r>
      <w:r w:rsidR="00B66A61">
        <w:rPr>
          <w:rFonts w:eastAsia="Calibri"/>
        </w:rPr>
        <w:t>D</w:t>
      </w:r>
      <w:r w:rsidRPr="00C76AAF">
        <w:rPr>
          <w:rFonts w:eastAsia="Calibri"/>
        </w:rPr>
        <w:t xml:space="preserve">opravcem (včetně veškerých úroků z prodlení a veškerých smluvních pokut a náhrad škod, které může </w:t>
      </w:r>
      <w:r w:rsidR="00B66A61">
        <w:rPr>
          <w:rFonts w:eastAsia="Calibri"/>
        </w:rPr>
        <w:t>O</w:t>
      </w:r>
      <w:r w:rsidRPr="00C76AAF">
        <w:rPr>
          <w:rFonts w:eastAsia="Calibri"/>
        </w:rPr>
        <w:t xml:space="preserve">bjednatel od </w:t>
      </w:r>
      <w:r w:rsidR="00B66A61">
        <w:rPr>
          <w:rFonts w:eastAsia="Calibri"/>
        </w:rPr>
        <w:t>D</w:t>
      </w:r>
      <w:r w:rsidRPr="00C76AAF">
        <w:rPr>
          <w:rFonts w:eastAsia="Calibri"/>
        </w:rPr>
        <w:t xml:space="preserve">opravce požadovat v souvislosti s touto </w:t>
      </w:r>
      <w:r w:rsidR="003F2F71">
        <w:rPr>
          <w:rFonts w:eastAsia="Calibri"/>
        </w:rPr>
        <w:t>S</w:t>
      </w:r>
      <w:r w:rsidRPr="00C76AAF">
        <w:rPr>
          <w:rFonts w:eastAsia="Calibri"/>
        </w:rPr>
        <w:t xml:space="preserve">mlouvou), a to za podmínky, že </w:t>
      </w:r>
      <w:r w:rsidR="00E97CCC">
        <w:rPr>
          <w:rFonts w:eastAsia="Calibri"/>
        </w:rPr>
        <w:t>D</w:t>
      </w:r>
      <w:r w:rsidRPr="00C76AAF">
        <w:rPr>
          <w:rFonts w:eastAsia="Calibri"/>
        </w:rPr>
        <w:t xml:space="preserve">opravce řádně a včas nesplnil některou z povinností vyplývajících pro </w:t>
      </w:r>
      <w:r w:rsidR="00E97CCC">
        <w:rPr>
          <w:rFonts w:eastAsia="Calibri"/>
        </w:rPr>
        <w:t>D</w:t>
      </w:r>
      <w:r w:rsidRPr="00C76AAF">
        <w:rPr>
          <w:rFonts w:eastAsia="Calibri"/>
        </w:rPr>
        <w:t xml:space="preserve">opravce z této </w:t>
      </w:r>
      <w:r w:rsidR="00E97CCC">
        <w:rPr>
          <w:rFonts w:eastAsia="Calibri"/>
        </w:rPr>
        <w:t>S</w:t>
      </w:r>
      <w:r w:rsidRPr="00C76AAF">
        <w:rPr>
          <w:rFonts w:eastAsia="Calibri"/>
        </w:rPr>
        <w:t>mlouvy a právních předpisů. Objednatel je oprávněn čerpat peněžní prostředky z Bankovní záruky</w:t>
      </w:r>
      <w:r w:rsidR="00C76AAF">
        <w:rPr>
          <w:rFonts w:eastAsia="Calibri"/>
        </w:rPr>
        <w:t xml:space="preserve"> </w:t>
      </w:r>
      <w:r w:rsidRPr="00C76AAF">
        <w:rPr>
          <w:rFonts w:eastAsia="Calibri"/>
        </w:rPr>
        <w:t xml:space="preserve">v případě, že </w:t>
      </w:r>
      <w:r w:rsidR="00B66A61">
        <w:rPr>
          <w:rFonts w:eastAsia="Calibri"/>
        </w:rPr>
        <w:t>D</w:t>
      </w:r>
      <w:r w:rsidRPr="00C76AAF">
        <w:rPr>
          <w:rFonts w:eastAsia="Calibri"/>
        </w:rPr>
        <w:t xml:space="preserve">opravce řádně a včas nesplní svou povinnost Zahájit provoz dle podmínek této </w:t>
      </w:r>
      <w:r w:rsidR="00E97CCC">
        <w:rPr>
          <w:rFonts w:eastAsia="Calibri"/>
        </w:rPr>
        <w:t>S</w:t>
      </w:r>
      <w:r w:rsidRPr="00C76AAF">
        <w:rPr>
          <w:rFonts w:eastAsia="Calibri"/>
        </w:rPr>
        <w:t xml:space="preserve">mlouvy, resp. nesplní další povinnosti vyplývající pro </w:t>
      </w:r>
      <w:r w:rsidR="00B66A61">
        <w:rPr>
          <w:rFonts w:eastAsia="Calibri"/>
        </w:rPr>
        <w:t>D</w:t>
      </w:r>
      <w:r w:rsidRPr="00C76AAF">
        <w:rPr>
          <w:rFonts w:eastAsia="Calibri"/>
        </w:rPr>
        <w:t xml:space="preserve">opravce z této </w:t>
      </w:r>
      <w:r w:rsidR="00E97CCC">
        <w:rPr>
          <w:rFonts w:eastAsia="Calibri"/>
        </w:rPr>
        <w:t>S</w:t>
      </w:r>
      <w:r w:rsidRPr="00C76AAF">
        <w:rPr>
          <w:rFonts w:eastAsia="Calibri"/>
        </w:rPr>
        <w:t xml:space="preserve">mlouvy a právních předpisů. </w:t>
      </w:r>
    </w:p>
    <w:p w14:paraId="31C13B2C" w14:textId="77777777" w:rsidR="00C76AAF" w:rsidRDefault="00B84623">
      <w:pPr>
        <w:pStyle w:val="Odstavec1"/>
        <w:numPr>
          <w:ilvl w:val="1"/>
          <w:numId w:val="20"/>
        </w:numPr>
        <w:tabs>
          <w:tab w:val="clear" w:pos="644"/>
        </w:tabs>
        <w:ind w:left="567" w:hanging="567"/>
      </w:pPr>
      <w:r w:rsidRPr="00C76AAF">
        <w:rPr>
          <w:rFonts w:eastAsia="Calibri"/>
        </w:rPr>
        <w:t xml:space="preserve">Objednatel je povinen bez odkladu informovat </w:t>
      </w:r>
      <w:r w:rsidR="00B66A61">
        <w:rPr>
          <w:rFonts w:eastAsia="Calibri"/>
        </w:rPr>
        <w:t>D</w:t>
      </w:r>
      <w:r w:rsidRPr="00C76AAF">
        <w:rPr>
          <w:rFonts w:eastAsia="Calibri"/>
        </w:rPr>
        <w:t>opravce o jakémkoli čerpání peněžních prostředků z Bankovní záruky.</w:t>
      </w:r>
      <w:r w:rsidRPr="00C76AAF">
        <w:t xml:space="preserve"> Dopravce je povinen zajistit, aby byla Bankovní záruka přiměřeně upravována tak, aby její hodnota nikdy během </w:t>
      </w:r>
      <w:r w:rsidR="00C76AAF">
        <w:t>doby</w:t>
      </w:r>
      <w:r w:rsidRPr="00C76AAF">
        <w:t xml:space="preserve"> platnosti neklesla pod požadovanou výši zajištění.</w:t>
      </w:r>
    </w:p>
    <w:p w14:paraId="5D07D62F" w14:textId="77777777" w:rsidR="00C76AAF" w:rsidRPr="00C76AAF" w:rsidRDefault="00B84623">
      <w:pPr>
        <w:pStyle w:val="Odstavec1"/>
        <w:numPr>
          <w:ilvl w:val="1"/>
          <w:numId w:val="20"/>
        </w:numPr>
        <w:tabs>
          <w:tab w:val="clear" w:pos="644"/>
        </w:tabs>
        <w:ind w:left="567" w:hanging="567"/>
      </w:pPr>
      <w:r w:rsidRPr="00C76AAF">
        <w:rPr>
          <w:rFonts w:eastAsia="Calibri"/>
        </w:rPr>
        <w:t xml:space="preserve">V případě Bankovní záruky vydané zahraniční bankou nesmí být postavení </w:t>
      </w:r>
      <w:r w:rsidR="00B66A61">
        <w:rPr>
          <w:rFonts w:eastAsia="Calibri"/>
        </w:rPr>
        <w:t>O</w:t>
      </w:r>
      <w:r w:rsidRPr="00C76AAF">
        <w:rPr>
          <w:rFonts w:eastAsia="Calibri"/>
        </w:rPr>
        <w:t xml:space="preserve">bjednatele v případě čerpání z Bankovní záruky a vymáhání jeho práv z Bankovní záruky méně výhodné, než by tomu bylo v případě čerpání a vymáhání </w:t>
      </w:r>
      <w:r w:rsidR="00824AE5">
        <w:rPr>
          <w:rFonts w:eastAsia="Calibri"/>
        </w:rPr>
        <w:t>B</w:t>
      </w:r>
      <w:r w:rsidRPr="00C76AAF">
        <w:rPr>
          <w:rFonts w:eastAsia="Calibri"/>
        </w:rPr>
        <w:t>ankovní záruky vydané českou bankou (tj.</w:t>
      </w:r>
      <w:r w:rsidR="00E03673">
        <w:rPr>
          <w:rFonts w:eastAsia="Calibri"/>
        </w:rPr>
        <w:t> </w:t>
      </w:r>
      <w:r w:rsidRPr="00C76AAF">
        <w:rPr>
          <w:rFonts w:eastAsia="Calibri"/>
        </w:rPr>
        <w:t>zejména, že rozhodné právo, postup čerpání a proces vymáhání nejsou méně výhodné).</w:t>
      </w:r>
    </w:p>
    <w:p w14:paraId="10B0A2B1" w14:textId="77777777" w:rsidR="00B84623" w:rsidRPr="00C76AAF" w:rsidRDefault="00B84623">
      <w:pPr>
        <w:pStyle w:val="Odstavec1"/>
        <w:numPr>
          <w:ilvl w:val="1"/>
          <w:numId w:val="20"/>
        </w:numPr>
        <w:tabs>
          <w:tab w:val="clear" w:pos="644"/>
        </w:tabs>
        <w:ind w:left="567" w:hanging="567"/>
      </w:pPr>
      <w:r w:rsidRPr="00C76AAF">
        <w:rPr>
          <w:rFonts w:eastAsia="Calibri"/>
        </w:rPr>
        <w:t xml:space="preserve">Dopravce je povinen v rámci součinnosti před podpisem </w:t>
      </w:r>
      <w:r w:rsidR="003F2F71">
        <w:rPr>
          <w:rFonts w:eastAsia="Calibri"/>
        </w:rPr>
        <w:t>S</w:t>
      </w:r>
      <w:r w:rsidRPr="00C76AAF">
        <w:rPr>
          <w:rFonts w:eastAsia="Calibri"/>
        </w:rPr>
        <w:t xml:space="preserve">mlouvy, tj. nejpozději kde dni podpisu Smlouvy ze strany Dopravce, předat </w:t>
      </w:r>
      <w:r w:rsidR="00B66A61">
        <w:rPr>
          <w:rFonts w:eastAsia="Calibri"/>
        </w:rPr>
        <w:t>O</w:t>
      </w:r>
      <w:r w:rsidRPr="00C76AAF">
        <w:rPr>
          <w:rFonts w:eastAsia="Calibri"/>
        </w:rPr>
        <w:t xml:space="preserve">bjednateli Bankovní záruku obsahující písemné prohlášení banky, že bezpodmínečně uspokojí pohledávky </w:t>
      </w:r>
      <w:r w:rsidR="00B66A61">
        <w:rPr>
          <w:rFonts w:eastAsia="Calibri"/>
        </w:rPr>
        <w:t>O</w:t>
      </w:r>
      <w:r w:rsidRPr="00C76AAF">
        <w:rPr>
          <w:rFonts w:eastAsia="Calibri"/>
        </w:rPr>
        <w:t xml:space="preserve">bjednatele za </w:t>
      </w:r>
      <w:r w:rsidR="003957FF">
        <w:rPr>
          <w:rFonts w:eastAsia="Calibri"/>
        </w:rPr>
        <w:t>Do</w:t>
      </w:r>
      <w:r w:rsidR="003957FF" w:rsidRPr="00C76AAF">
        <w:rPr>
          <w:rFonts w:eastAsia="Calibri"/>
        </w:rPr>
        <w:t>pravcem</w:t>
      </w:r>
      <w:r w:rsidRPr="00C76AAF">
        <w:rPr>
          <w:rFonts w:eastAsia="Calibri"/>
        </w:rPr>
        <w:t xml:space="preserve"> vyplývající ze </w:t>
      </w:r>
      <w:r w:rsidR="003F2F71">
        <w:rPr>
          <w:rFonts w:eastAsia="Calibri"/>
        </w:rPr>
        <w:t>S</w:t>
      </w:r>
      <w:r w:rsidRPr="00C76AAF">
        <w:rPr>
          <w:rFonts w:eastAsia="Calibri"/>
        </w:rPr>
        <w:t>mlouvy, a to na první požádání Objednatele a bez toho, aby banka zkoumala důvody požadovaného čerpání.</w:t>
      </w:r>
    </w:p>
    <w:p w14:paraId="635E1D11" w14:textId="77777777" w:rsidR="00B84623" w:rsidRPr="00B84623" w:rsidRDefault="00B84623">
      <w:pPr>
        <w:pStyle w:val="Odstavec1"/>
        <w:numPr>
          <w:ilvl w:val="1"/>
          <w:numId w:val="20"/>
        </w:numPr>
        <w:tabs>
          <w:tab w:val="clear" w:pos="644"/>
        </w:tabs>
        <w:ind w:left="567" w:hanging="567"/>
      </w:pPr>
      <w:r w:rsidRPr="00C76AAF">
        <w:rPr>
          <w:rFonts w:eastAsia="Calibri"/>
        </w:rPr>
        <w:t xml:space="preserve">Bankovní záruka musí být sjednána ve </w:t>
      </w:r>
      <w:r w:rsidRPr="00B84623">
        <w:t xml:space="preserve">výši </w:t>
      </w:r>
      <w:r w:rsidR="003B097A" w:rsidRPr="00C76AAF">
        <w:rPr>
          <w:highlight w:val="yellow"/>
        </w:rPr>
        <w:t xml:space="preserve">K </w:t>
      </w:r>
      <w:proofErr w:type="gramStart"/>
      <w:r w:rsidR="003B097A" w:rsidRPr="00C76AAF">
        <w:rPr>
          <w:highlight w:val="yellow"/>
        </w:rPr>
        <w:t>DOPLNĚNÍ</w:t>
      </w:r>
      <w:r w:rsidRPr="00B84623">
        <w:t>- Kč</w:t>
      </w:r>
      <w:proofErr w:type="gramEnd"/>
      <w:r w:rsidRPr="00B84623">
        <w:t xml:space="preserve"> (slovy </w:t>
      </w:r>
      <w:r w:rsidR="00C76AAF" w:rsidRPr="001006E2">
        <w:rPr>
          <w:highlight w:val="yellow"/>
        </w:rPr>
        <w:t>K DOPLNĚNÍ</w:t>
      </w:r>
      <w:r w:rsidR="00C76AAF" w:rsidRPr="00B84623">
        <w:t xml:space="preserve"> </w:t>
      </w:r>
      <w:r w:rsidRPr="00B84623">
        <w:t xml:space="preserve">Kč). Pokud dojde v průběhu </w:t>
      </w:r>
      <w:r w:rsidRPr="00170904">
        <w:rPr>
          <w:rFonts w:eastAsia="Calibri"/>
        </w:rPr>
        <w:t>platnosti</w:t>
      </w:r>
      <w:r w:rsidRPr="00B84623">
        <w:t xml:space="preserve"> Smlouvy k čerpání Bankovní</w:t>
      </w:r>
      <w:r w:rsidRPr="00C76AAF">
        <w:rPr>
          <w:rFonts w:eastAsia="Calibri"/>
        </w:rPr>
        <w:t xml:space="preserve"> záruky tak, že disponibilní částka Bankovní záruky klesne pod požadovanou výši Bankovní záruky, bude Dopravce povinen do třiceti (30) dnů ode dne, kdy mu byla informace o čerpání peněžních prostředků z Bankovní záruky Objednatelem oznámena, povinen doplnit Bankovní záruku tak, aby dosahovala požadované výše Bankovní záruky.</w:t>
      </w:r>
    </w:p>
    <w:p w14:paraId="2C8DFAEE" w14:textId="77777777" w:rsidR="00A81E8F" w:rsidRDefault="00A81E8F" w:rsidP="000B3135">
      <w:pPr>
        <w:pStyle w:val="slo"/>
        <w:keepNext/>
        <w:spacing w:before="360"/>
        <w:ind w:left="567"/>
      </w:pPr>
      <w:r>
        <w:t xml:space="preserve">Článek </w:t>
      </w:r>
      <w:r w:rsidR="00AA128F">
        <w:t>X</w:t>
      </w:r>
      <w:r w:rsidR="005B0A64">
        <w:t>X</w:t>
      </w:r>
    </w:p>
    <w:p w14:paraId="5DE04990" w14:textId="77777777" w:rsidR="00A81E8F" w:rsidRDefault="00A81E8F" w:rsidP="000B3135">
      <w:pPr>
        <w:pStyle w:val="lnekIbezsla"/>
        <w:keepNext/>
        <w:spacing w:before="0"/>
        <w:ind w:left="567" w:firstLine="0"/>
        <w:rPr>
          <w:bCs/>
        </w:rPr>
      </w:pPr>
      <w:r>
        <w:t xml:space="preserve">Kontrola plnění </w:t>
      </w:r>
      <w:r w:rsidR="00F44F14">
        <w:t>S</w:t>
      </w:r>
      <w:r>
        <w:t>mlouvy</w:t>
      </w:r>
    </w:p>
    <w:p w14:paraId="0072EFA2" w14:textId="246527B6" w:rsidR="00A81E8F" w:rsidRPr="001C7654" w:rsidRDefault="00A81E8F">
      <w:pPr>
        <w:pStyle w:val="Odstavec1"/>
        <w:numPr>
          <w:ilvl w:val="1"/>
          <w:numId w:val="20"/>
        </w:numPr>
        <w:tabs>
          <w:tab w:val="clear" w:pos="644"/>
        </w:tabs>
        <w:ind w:left="567" w:hanging="567"/>
      </w:pPr>
      <w:r w:rsidRPr="001C7654">
        <w:t>Obj</w:t>
      </w:r>
      <w:r>
        <w:t xml:space="preserve">ednatel je oprávněn k provádění kontroly plnění této </w:t>
      </w:r>
      <w:r w:rsidR="00F92EEB">
        <w:t>S</w:t>
      </w:r>
      <w:r>
        <w:t xml:space="preserve">mlouvy </w:t>
      </w:r>
      <w:r w:rsidR="00B66A61">
        <w:t>D</w:t>
      </w:r>
      <w:r>
        <w:t>opravcem</w:t>
      </w:r>
      <w:r w:rsidR="009451F4">
        <w:t xml:space="preserve">. </w:t>
      </w:r>
      <w:r w:rsidR="009451F4" w:rsidRPr="009451F4">
        <w:t>Kontro</w:t>
      </w:r>
      <w:r w:rsidR="009451F4">
        <w:t xml:space="preserve">ly podle tohoto článku provádí </w:t>
      </w:r>
      <w:r w:rsidR="00E97CCC">
        <w:t>O</w:t>
      </w:r>
      <w:r w:rsidR="009451F4" w:rsidRPr="009451F4">
        <w:t>bjednatel prostřednictvím vlastních zaměstnanců, prostřednictvím zaměstnanců Magistrátu HMP</w:t>
      </w:r>
      <w:r w:rsidR="003F2F71">
        <w:t xml:space="preserve">, </w:t>
      </w:r>
      <w:r w:rsidR="00C76AAF">
        <w:t xml:space="preserve">Krajského úřadu </w:t>
      </w:r>
      <w:proofErr w:type="spellStart"/>
      <w:r w:rsidR="00C76AAF">
        <w:t>SčK</w:t>
      </w:r>
      <w:proofErr w:type="spellEnd"/>
      <w:r w:rsidR="003F2F71">
        <w:t>, krajského úřadu jiného kraje nebo organizátora jiného kraje</w:t>
      </w:r>
      <w:r w:rsidR="009451F4" w:rsidRPr="009451F4">
        <w:t xml:space="preserve"> </w:t>
      </w:r>
      <w:r w:rsidR="003F2F71">
        <w:t xml:space="preserve">(tyto dva subjekty pouze na </w:t>
      </w:r>
      <w:r w:rsidR="0039518C">
        <w:t>M</w:t>
      </w:r>
      <w:r w:rsidR="003F2F71">
        <w:t xml:space="preserve">ezikrajských linkách, na základě písemného pověření IDSK a ROPID; v případě, že </w:t>
      </w:r>
      <w:r w:rsidR="0039518C">
        <w:t>M</w:t>
      </w:r>
      <w:r w:rsidR="003F2F71">
        <w:t xml:space="preserve">ezikrajská linka nezajíždí do pásem 0,B vydává pověření ke kontrole pouze IDSK) </w:t>
      </w:r>
      <w:r w:rsidR="009451F4" w:rsidRPr="009451F4">
        <w:t xml:space="preserve">nebo prostřednictvím specializované právnické či fyzické osoby, kterou k provádění kontrol v definovaném rozsahu </w:t>
      </w:r>
      <w:r w:rsidR="00E97CCC">
        <w:t xml:space="preserve">Objednatel </w:t>
      </w:r>
      <w:r w:rsidR="009451F4" w:rsidRPr="009451F4">
        <w:t>písemně</w:t>
      </w:r>
      <w:r w:rsidR="009451F4">
        <w:t xml:space="preserve"> pověří. Kontrolní zaměstnanec </w:t>
      </w:r>
      <w:r w:rsidR="00E9533A">
        <w:t>O</w:t>
      </w:r>
      <w:r w:rsidR="009451F4">
        <w:t xml:space="preserve">bjednatele nebo </w:t>
      </w:r>
      <w:r w:rsidR="009451F4" w:rsidRPr="00F92EEB">
        <w:t>specializovan</w:t>
      </w:r>
      <w:r w:rsidR="00510D8F" w:rsidRPr="00F92EEB">
        <w:t>á</w:t>
      </w:r>
      <w:r w:rsidR="009451F4" w:rsidRPr="00F92EEB">
        <w:t xml:space="preserve"> právnick</w:t>
      </w:r>
      <w:r w:rsidR="00510D8F" w:rsidRPr="00F92EEB">
        <w:t>á</w:t>
      </w:r>
      <w:r w:rsidR="009451F4" w:rsidRPr="00F92EEB">
        <w:t xml:space="preserve"> nebo fyzick</w:t>
      </w:r>
      <w:r w:rsidR="00510D8F" w:rsidRPr="00F92EEB">
        <w:t>á</w:t>
      </w:r>
      <w:r w:rsidR="009451F4" w:rsidRPr="00F92EEB">
        <w:t xml:space="preserve"> osoby</w:t>
      </w:r>
      <w:r w:rsidR="00FB5AE8" w:rsidRPr="00F92EEB">
        <w:t xml:space="preserve"> </w:t>
      </w:r>
      <w:r w:rsidR="00510D8F" w:rsidRPr="00F92EEB">
        <w:t xml:space="preserve">písemně pověřená Objednatelem k výkonu kontroly </w:t>
      </w:r>
      <w:r w:rsidR="00FB5AE8" w:rsidRPr="00F92EEB">
        <w:t>(dále jen „</w:t>
      </w:r>
      <w:r w:rsidR="00FB5AE8" w:rsidRPr="00F92EEB">
        <w:rPr>
          <w:b/>
        </w:rPr>
        <w:t>oprávněná osoba</w:t>
      </w:r>
      <w:r w:rsidR="00FB5AE8" w:rsidRPr="00F92EEB">
        <w:t>“)</w:t>
      </w:r>
      <w:r w:rsidR="009451F4" w:rsidRPr="00F92EEB">
        <w:t xml:space="preserve"> jsou k provádění kontroly vybaveni k tomu vystavenými doklady. </w:t>
      </w:r>
      <w:r w:rsidR="00510D8F" w:rsidRPr="00F92EEB">
        <w:t>Objednatelem pověřená externí osoba</w:t>
      </w:r>
      <w:r w:rsidR="009451F4" w:rsidRPr="00F92EEB">
        <w:t xml:space="preserve"> se navíc prokazuje písemným pověřením od </w:t>
      </w:r>
      <w:r w:rsidR="00E9533A" w:rsidRPr="00F92EEB">
        <w:t>O</w:t>
      </w:r>
      <w:r w:rsidR="009451F4" w:rsidRPr="00F92EEB">
        <w:t>bjednatele</w:t>
      </w:r>
      <w:r w:rsidRPr="00F92EEB">
        <w:t>. Postihy za zjištěné závady a</w:t>
      </w:r>
      <w:r w:rsidR="00174D5A">
        <w:t> </w:t>
      </w:r>
      <w:r>
        <w:t xml:space="preserve">porušení jednotlivých závazků </w:t>
      </w:r>
      <w:r w:rsidR="00E9533A">
        <w:t>D</w:t>
      </w:r>
      <w:r>
        <w:t xml:space="preserve">opravce podle této </w:t>
      </w:r>
      <w:r w:rsidR="003F2F71">
        <w:t>S</w:t>
      </w:r>
      <w:r>
        <w:t xml:space="preserve">mlouvy uděluje </w:t>
      </w:r>
      <w:r w:rsidR="00E9533A">
        <w:t>O</w:t>
      </w:r>
      <w:r>
        <w:t xml:space="preserve">bjednatel. Postihy za zjištěné závady jsou uvedeny </w:t>
      </w:r>
      <w:r w:rsidRPr="001C7654">
        <w:t xml:space="preserve">v příloze č. 12 této </w:t>
      </w:r>
      <w:r w:rsidR="00F44F14" w:rsidRPr="001C7654">
        <w:t>S</w:t>
      </w:r>
      <w:r w:rsidRPr="001C7654">
        <w:t>mlouvy (Sazebník postihů)</w:t>
      </w:r>
      <w:r w:rsidRPr="00F60D69">
        <w:t xml:space="preserve"> a </w:t>
      </w:r>
      <w:r w:rsidRPr="001C7654">
        <w:t>v </w:t>
      </w:r>
      <w:r w:rsidR="00F92EEB" w:rsidRPr="001C7654">
        <w:t>čl.</w:t>
      </w:r>
      <w:r w:rsidR="006204DC" w:rsidRPr="001C7654">
        <w:t xml:space="preserve"> XXIV této Smlouvy</w:t>
      </w:r>
      <w:r w:rsidR="001C7654">
        <w:t>.</w:t>
      </w:r>
    </w:p>
    <w:p w14:paraId="545FD6EB" w14:textId="77777777" w:rsidR="007170D1" w:rsidRPr="007170D1" w:rsidRDefault="00A81E8F">
      <w:pPr>
        <w:pStyle w:val="Odstavec1"/>
        <w:numPr>
          <w:ilvl w:val="1"/>
          <w:numId w:val="20"/>
        </w:numPr>
        <w:tabs>
          <w:tab w:val="clear" w:pos="644"/>
        </w:tabs>
        <w:ind w:left="567" w:hanging="567"/>
      </w:pPr>
      <w:r>
        <w:lastRenderedPageBreak/>
        <w:t xml:space="preserve">Kontrola plnění ustanovení </w:t>
      </w:r>
      <w:r w:rsidR="003F2F71">
        <w:t>S</w:t>
      </w:r>
      <w:r>
        <w:t xml:space="preserve">mlouvy a jejích příloh z hlediska kvality služby a provozu (provozní kontrola) je prováděna oprávněnými osobami vybavenými kontrolním průkazem, jehož vzor je uveden </w:t>
      </w:r>
      <w:r w:rsidRPr="001C7654">
        <w:t xml:space="preserve">v příloze č. 13 této </w:t>
      </w:r>
      <w:r w:rsidR="003F2F71" w:rsidRPr="001C7654">
        <w:t>S</w:t>
      </w:r>
      <w:r w:rsidRPr="001C7654">
        <w:t>mlouvy.</w:t>
      </w:r>
      <w:r>
        <w:t xml:space="preserve"> Kontrolní průkaz při provádění kontroly nahrazuje platný jízdní doklad PID. Tyto oprávněné osoby provádějí zejména, nikoli však výlučně, kontroly plnění </w:t>
      </w:r>
      <w:r w:rsidR="001C1812" w:rsidRPr="001C1812">
        <w:t>povinností provozní</w:t>
      </w:r>
      <w:r w:rsidR="003F2F71">
        <w:t>c</w:t>
      </w:r>
      <w:r w:rsidR="001C1812" w:rsidRPr="001C1812">
        <w:t xml:space="preserve">h </w:t>
      </w:r>
      <w:r w:rsidR="003F2F71">
        <w:t xml:space="preserve">zaměstnanců </w:t>
      </w:r>
      <w:r w:rsidR="0060075C">
        <w:t>D</w:t>
      </w:r>
      <w:r w:rsidR="001C1812" w:rsidRPr="001C1812">
        <w:t>opravce</w:t>
      </w:r>
      <w:r>
        <w:t xml:space="preserve">, kontroly pravidelnosti PID, odbavování cestujících, </w:t>
      </w:r>
      <w:r w:rsidR="00CE0B21">
        <w:t xml:space="preserve">ověřování správné funkcionality </w:t>
      </w:r>
      <w:r>
        <w:t xml:space="preserve">odbavovacího a informačního systému, mohou nahlížet do </w:t>
      </w:r>
      <w:r w:rsidR="00562263">
        <w:t>V</w:t>
      </w:r>
      <w:r>
        <w:t xml:space="preserve">ozových jízdních řádů </w:t>
      </w:r>
      <w:r w:rsidR="0001292E">
        <w:t xml:space="preserve">autobusů </w:t>
      </w:r>
      <w:r>
        <w:t xml:space="preserve">a provádět zápisy o zjištěných skutečnostech do záznamů o provozu vozidla. </w:t>
      </w:r>
      <w:r w:rsidR="007170D1" w:rsidRPr="007170D1">
        <w:t>Provozní kontrola může být sp</w:t>
      </w:r>
      <w:r w:rsidR="00083449">
        <w:t>o</w:t>
      </w:r>
      <w:r w:rsidR="007170D1" w:rsidRPr="007170D1">
        <w:t>j</w:t>
      </w:r>
      <w:r w:rsidR="00083449">
        <w:t>ena</w:t>
      </w:r>
      <w:r w:rsidR="007170D1" w:rsidRPr="007170D1">
        <w:t xml:space="preserve"> s </w:t>
      </w:r>
      <w:r w:rsidR="00480700">
        <w:t>kontrolou</w:t>
      </w:r>
      <w:r w:rsidR="00480700" w:rsidRPr="007170D1">
        <w:t xml:space="preserve"> </w:t>
      </w:r>
      <w:r w:rsidR="007170D1" w:rsidRPr="007170D1">
        <w:t>standardů kvality v režimu fiktivního zákazníka nebo s přepravní kontrolou cestujících pověřenou osobou.</w:t>
      </w:r>
    </w:p>
    <w:p w14:paraId="7BC4D0A2" w14:textId="77777777" w:rsidR="009451F4" w:rsidRDefault="00A81E8F">
      <w:pPr>
        <w:pStyle w:val="Odstavec1"/>
        <w:numPr>
          <w:ilvl w:val="1"/>
          <w:numId w:val="20"/>
        </w:numPr>
        <w:tabs>
          <w:tab w:val="clear" w:pos="644"/>
        </w:tabs>
        <w:ind w:left="567" w:hanging="567"/>
      </w:pPr>
      <w:r>
        <w:t xml:space="preserve">Dopravce je povinen umožnit </w:t>
      </w:r>
      <w:r w:rsidR="00E9533A">
        <w:t>O</w:t>
      </w:r>
      <w:r w:rsidR="00FD0DB6">
        <w:t xml:space="preserve">bjednateli </w:t>
      </w:r>
      <w:r>
        <w:t xml:space="preserve">kontrolu plnění </w:t>
      </w:r>
      <w:r w:rsidR="00083449">
        <w:t xml:space="preserve">všech </w:t>
      </w:r>
      <w:r>
        <w:t xml:space="preserve">svých povinností dle této </w:t>
      </w:r>
      <w:r w:rsidR="00352B35">
        <w:t>S</w:t>
      </w:r>
      <w:r>
        <w:t xml:space="preserve">mlouvy včetně skutečnosti, zda </w:t>
      </w:r>
      <w:r w:rsidR="00352B35">
        <w:t>D</w:t>
      </w:r>
      <w:r>
        <w:t xml:space="preserve">opravce splňuje veškeré zákonné požadavky pro provozování veřejné dopravy v režimu </w:t>
      </w:r>
      <w:r w:rsidR="00B21252">
        <w:t>V</w:t>
      </w:r>
      <w:r>
        <w:t xml:space="preserve">eřejné služby. </w:t>
      </w:r>
      <w:r w:rsidR="00A55119" w:rsidRPr="00A23B21">
        <w:t xml:space="preserve">Kontrolní činnosti </w:t>
      </w:r>
      <w:r w:rsidR="00A55119">
        <w:t>O</w:t>
      </w:r>
      <w:r w:rsidR="00A55119" w:rsidRPr="00A23B21">
        <w:t>bjednatele mimo provozní kontrolu uvedenou v odstavci 2 tohoto</w:t>
      </w:r>
      <w:r w:rsidR="00A55119">
        <w:t xml:space="preserve"> článku budou</w:t>
      </w:r>
      <w:r w:rsidR="00A55119" w:rsidRPr="00A23B21">
        <w:t xml:space="preserve"> prováděn</w:t>
      </w:r>
      <w:r w:rsidR="00A55119">
        <w:t>y</w:t>
      </w:r>
      <w:r w:rsidR="00A55119" w:rsidRPr="00A23B21">
        <w:t xml:space="preserve"> </w:t>
      </w:r>
      <w:r w:rsidR="00CB1BAC">
        <w:t>oprávněnou osobou</w:t>
      </w:r>
      <w:r w:rsidR="00A55119" w:rsidRPr="00A23B21">
        <w:t xml:space="preserve"> ve spolupráci s příslušným odborným útvarem</w:t>
      </w:r>
      <w:r w:rsidR="00A55119">
        <w:t xml:space="preserve"> nebo zaměstnanci/zaměstnancem</w:t>
      </w:r>
      <w:r w:rsidR="00A55119" w:rsidRPr="00A23B21">
        <w:t xml:space="preserve"> </w:t>
      </w:r>
      <w:r w:rsidR="00A55119">
        <w:t>D</w:t>
      </w:r>
      <w:r w:rsidR="00A55119" w:rsidRPr="00A23B21">
        <w:t>opravce</w:t>
      </w:r>
      <w:r w:rsidR="00A23B21" w:rsidRPr="00A23B21">
        <w:t xml:space="preserve">. </w:t>
      </w:r>
      <w:r>
        <w:t xml:space="preserve">Při kontrolách je </w:t>
      </w:r>
      <w:r w:rsidR="00E9533A">
        <w:t>D</w:t>
      </w:r>
      <w:r>
        <w:t xml:space="preserve">opravce povinen poskytnout oprávněným osobám veškerou požadovanou součinnost, zejména jim poskytnout veškeré vyžádané dokumenty relevantní pro plnění této </w:t>
      </w:r>
      <w:r w:rsidR="00F44F14">
        <w:t>S</w:t>
      </w:r>
      <w:r>
        <w:t xml:space="preserve">mlouvy včetně výročních zpráv, účetních závěrek a jiných účetních dokladů, </w:t>
      </w:r>
      <w:r w:rsidR="009866A2">
        <w:t xml:space="preserve">umožnit kontrolu tržeb v backoffice Dopravce, </w:t>
      </w:r>
      <w:r>
        <w:t xml:space="preserve">zpřístupnit jim objekty a dopravní prostředky používané k plnění této </w:t>
      </w:r>
      <w:r w:rsidR="00F44F14">
        <w:t>S</w:t>
      </w:r>
      <w:r>
        <w:t xml:space="preserve">mlouvy a zajistit přítomnost vedoucích zaměstnanců či členů orgánů </w:t>
      </w:r>
      <w:r w:rsidR="00EC7BAC">
        <w:t>D</w:t>
      </w:r>
      <w:r>
        <w:t>opravce na jednáních, která budou v rámci kontroly požadována.</w:t>
      </w:r>
      <w:r w:rsidR="009451F4" w:rsidRPr="009451F4">
        <w:t xml:space="preserve"> </w:t>
      </w:r>
    </w:p>
    <w:p w14:paraId="4884C54C" w14:textId="77777777" w:rsidR="00654D05" w:rsidRPr="0084240D" w:rsidRDefault="009451F4">
      <w:pPr>
        <w:pStyle w:val="Odstavec1"/>
        <w:numPr>
          <w:ilvl w:val="1"/>
          <w:numId w:val="20"/>
        </w:numPr>
        <w:tabs>
          <w:tab w:val="clear" w:pos="644"/>
        </w:tabs>
        <w:ind w:left="567" w:hanging="567"/>
      </w:pPr>
      <w:r w:rsidRPr="009451F4">
        <w:t xml:space="preserve">Objednatel je povinen provádět kontroly způsobem, který nebude </w:t>
      </w:r>
      <w:r>
        <w:t xml:space="preserve">nad nezbytnou míru </w:t>
      </w:r>
      <w:r w:rsidRPr="009451F4">
        <w:t xml:space="preserve">zatěžovat běžný provoz </w:t>
      </w:r>
      <w:r w:rsidR="00E9533A">
        <w:t>D</w:t>
      </w:r>
      <w:r w:rsidRPr="009451F4">
        <w:t>opravce. Součinnost požad</w:t>
      </w:r>
      <w:r>
        <w:t xml:space="preserve">ovaná po pověřeném zaměstnanci </w:t>
      </w:r>
      <w:r w:rsidR="00E9533A">
        <w:t>D</w:t>
      </w:r>
      <w:r w:rsidRPr="009451F4">
        <w:t xml:space="preserve">opravce nesmí být v rozporu s pravidly pro bezpečné provozování </w:t>
      </w:r>
      <w:r>
        <w:t>veřejné linkové dopravy</w:t>
      </w:r>
      <w:r w:rsidRPr="009451F4">
        <w:t xml:space="preserve">. </w:t>
      </w:r>
      <w:r w:rsidR="0084240D" w:rsidRPr="0084240D">
        <w:t xml:space="preserve">Objednatel při provádění kontroly dbá na to, aby výkon </w:t>
      </w:r>
      <w:proofErr w:type="gramStart"/>
      <w:r w:rsidR="0084240D" w:rsidRPr="0084240D">
        <w:t>kontroly</w:t>
      </w:r>
      <w:proofErr w:type="gramEnd"/>
      <w:r w:rsidR="0084240D" w:rsidRPr="0084240D">
        <w:t xml:space="preserve"> </w:t>
      </w:r>
      <w:r w:rsidR="003E7940">
        <w:t xml:space="preserve">pokud možno </w:t>
      </w:r>
      <w:r w:rsidR="0084240D" w:rsidRPr="0084240D">
        <w:t>nezpůsobil zpoždění autobusu a nebránil plnění pracovních povinností zaměstnanc</w:t>
      </w:r>
      <w:r w:rsidR="003E7940">
        <w:t>ů</w:t>
      </w:r>
      <w:r w:rsidR="0084240D" w:rsidRPr="0084240D">
        <w:t xml:space="preserve"> </w:t>
      </w:r>
      <w:r w:rsidR="00E9533A">
        <w:t>D</w:t>
      </w:r>
      <w:r w:rsidR="0084240D" w:rsidRPr="0084240D">
        <w:t>opravce. O způsobu provedení kontroly však rozhoduje oprávněná osoba</w:t>
      </w:r>
      <w:r w:rsidR="0092186F">
        <w:t xml:space="preserve">, </w:t>
      </w:r>
      <w:r w:rsidR="0084240D" w:rsidRPr="0084240D">
        <w:t xml:space="preserve">a pokud vlivem součinnosti </w:t>
      </w:r>
      <w:r w:rsidR="003E7940" w:rsidRPr="0084240D">
        <w:t xml:space="preserve">vyžádané </w:t>
      </w:r>
      <w:r w:rsidR="0084240D" w:rsidRPr="0084240D">
        <w:t xml:space="preserve">ze strany oprávněné osoby </w:t>
      </w:r>
      <w:r w:rsidR="003E7940">
        <w:t>dojde ke</w:t>
      </w:r>
      <w:r w:rsidR="0084240D" w:rsidRPr="0084240D">
        <w:t xml:space="preserve"> zpoždění autobusu nebo porušení jiných povinností </w:t>
      </w:r>
      <w:r w:rsidR="00E9533A">
        <w:t>D</w:t>
      </w:r>
      <w:r w:rsidR="0084240D" w:rsidRPr="0084240D">
        <w:t xml:space="preserve">opravce dle této </w:t>
      </w:r>
      <w:r w:rsidR="00F44F14">
        <w:t>S</w:t>
      </w:r>
      <w:r w:rsidR="0084240D" w:rsidRPr="0084240D">
        <w:t xml:space="preserve">mlouvy, </w:t>
      </w:r>
      <w:r w:rsidR="00E9533A">
        <w:t>O</w:t>
      </w:r>
      <w:r w:rsidR="0084240D" w:rsidRPr="0084240D">
        <w:t xml:space="preserve">bjednatel není oprávněn </w:t>
      </w:r>
      <w:r w:rsidR="003E7940">
        <w:t xml:space="preserve">na </w:t>
      </w:r>
      <w:r w:rsidR="00E9533A">
        <w:t>D</w:t>
      </w:r>
      <w:r w:rsidR="003E7940">
        <w:t xml:space="preserve">opravci </w:t>
      </w:r>
      <w:r w:rsidR="0084240D" w:rsidRPr="0084240D">
        <w:t>uplatnit</w:t>
      </w:r>
      <w:r w:rsidR="003E7940">
        <w:t xml:space="preserve"> za takové porušení povinnosti</w:t>
      </w:r>
      <w:r w:rsidR="0084240D" w:rsidRPr="0084240D">
        <w:t xml:space="preserve"> smluvní pokutu.</w:t>
      </w:r>
      <w:r w:rsidR="00654D05" w:rsidRPr="00654D05">
        <w:t xml:space="preserve"> </w:t>
      </w:r>
      <w:r w:rsidR="00654D05">
        <w:t>V případě provozní kontroly na spoji, který lze vzhledem k frekvenci zastávek charakterizovat jako rychlíkový (tj. některé zastávky spoj v soula</w:t>
      </w:r>
      <w:r w:rsidR="001A1485">
        <w:t>du s jízdním řádem projíždí), je řidič povinen po dokončení kontroly umožnit oprávněné osobě na její žádost výstup</w:t>
      </w:r>
      <w:r w:rsidR="00654D05">
        <w:t xml:space="preserve"> na kterékoliv zastávce ostatních </w:t>
      </w:r>
      <w:r w:rsidR="00824AE5">
        <w:t>L</w:t>
      </w:r>
      <w:r w:rsidR="00654D05">
        <w:t>inek po trase spoje</w:t>
      </w:r>
      <w:r w:rsidR="001A1485">
        <w:t>,</w:t>
      </w:r>
      <w:r w:rsidR="00654D05">
        <w:t xml:space="preserve"> a to i v zastávce, kterou </w:t>
      </w:r>
      <w:r w:rsidR="001A1485">
        <w:t xml:space="preserve">má </w:t>
      </w:r>
      <w:r w:rsidR="00EE1ECB">
        <w:t>daný spoj</w:t>
      </w:r>
      <w:r w:rsidR="00654D05">
        <w:t xml:space="preserve"> </w:t>
      </w:r>
      <w:r w:rsidR="00EE1ECB">
        <w:t>projíždět</w:t>
      </w:r>
      <w:r w:rsidR="00654D05">
        <w:t>.</w:t>
      </w:r>
    </w:p>
    <w:p w14:paraId="2891C48F" w14:textId="42EC8059" w:rsidR="009451F4" w:rsidRPr="0084240D" w:rsidRDefault="0084240D">
      <w:pPr>
        <w:pStyle w:val="Odstavec1"/>
        <w:numPr>
          <w:ilvl w:val="1"/>
          <w:numId w:val="20"/>
        </w:numPr>
        <w:tabs>
          <w:tab w:val="clear" w:pos="644"/>
        </w:tabs>
        <w:ind w:left="567" w:hanging="567"/>
      </w:pPr>
      <w:r w:rsidRPr="0084240D">
        <w:t xml:space="preserve">Objednatel z provedené kontroly sestaví služební hlášení obsahující všechny zjištěné závady či porušení povinností </w:t>
      </w:r>
      <w:r w:rsidR="007663BD">
        <w:t>D</w:t>
      </w:r>
      <w:r w:rsidRPr="0084240D">
        <w:t xml:space="preserve">opravce, s uvedením data, času a místa kontroly a vyčíslením případného postihu </w:t>
      </w:r>
      <w:r w:rsidRPr="00291E36">
        <w:t xml:space="preserve">dle této </w:t>
      </w:r>
      <w:r w:rsidR="00352B35" w:rsidRPr="00291E36">
        <w:t>S</w:t>
      </w:r>
      <w:r w:rsidRPr="00291E36">
        <w:t xml:space="preserve">mlouvy a </w:t>
      </w:r>
      <w:r w:rsidR="000C7380" w:rsidRPr="00291E36">
        <w:t xml:space="preserve">její </w:t>
      </w:r>
      <w:r w:rsidRPr="00291E36">
        <w:t>přílohy č. 12.</w:t>
      </w:r>
      <w:r w:rsidRPr="0084240D">
        <w:t xml:space="preserve"> Toto služební hlášení </w:t>
      </w:r>
      <w:r w:rsidR="00990F23">
        <w:t>O</w:t>
      </w:r>
      <w:r w:rsidR="00990F23" w:rsidRPr="0084240D">
        <w:t xml:space="preserve">bjednatel </w:t>
      </w:r>
      <w:r w:rsidRPr="0084240D">
        <w:t xml:space="preserve">zašle </w:t>
      </w:r>
      <w:r w:rsidR="007663BD">
        <w:t>D</w:t>
      </w:r>
      <w:r w:rsidRPr="0084240D">
        <w:t xml:space="preserve">opravci v elektronické </w:t>
      </w:r>
      <w:r w:rsidR="00D1132F">
        <w:t>podobě</w:t>
      </w:r>
      <w:r w:rsidR="00D1132F" w:rsidRPr="0084240D">
        <w:t xml:space="preserve"> </w:t>
      </w:r>
      <w:r w:rsidRPr="0084240D">
        <w:t xml:space="preserve">do 3 pracovních dnů. V případě společné provozní kontroly s přepravní kontrolou cestujících </w:t>
      </w:r>
      <w:r w:rsidR="007663BD">
        <w:t>O</w:t>
      </w:r>
      <w:r w:rsidRPr="0084240D">
        <w:t xml:space="preserve">bjednatel vedle služebního hlášení </w:t>
      </w:r>
      <w:r w:rsidR="007663BD">
        <w:t>D</w:t>
      </w:r>
      <w:r w:rsidRPr="0084240D">
        <w:t>opravci zašle také hlášení o</w:t>
      </w:r>
      <w:r w:rsidR="00174D5A">
        <w:t> </w:t>
      </w:r>
      <w:r w:rsidRPr="0084240D">
        <w:t xml:space="preserve">provedené přepravní kontrole obsahující výsledek kontroly jízdních dokladů cestujících. Dále je </w:t>
      </w:r>
      <w:r w:rsidR="007663BD">
        <w:t>D</w:t>
      </w:r>
      <w:r w:rsidRPr="0084240D">
        <w:t>opravce průběžně (zpravidla 1x týdně) souhrnně informován o výsledcích měření standardů kvality v příslušném uplynulém období ve formě elektronicky rozesílané tabulky plnění vybraných ukazatelů.</w:t>
      </w:r>
    </w:p>
    <w:p w14:paraId="7B2E7484" w14:textId="7A6C163C" w:rsidR="00AA6312" w:rsidRDefault="0084240D">
      <w:pPr>
        <w:pStyle w:val="Odstavec1"/>
        <w:numPr>
          <w:ilvl w:val="1"/>
          <w:numId w:val="20"/>
        </w:numPr>
        <w:tabs>
          <w:tab w:val="clear" w:pos="644"/>
        </w:tabs>
        <w:ind w:left="567" w:hanging="567"/>
      </w:pPr>
      <w:r>
        <w:t>Dopravce je povinen zjištěné závady prošetřit a zajistit bez prodlení nápravu. Závěry šetření a</w:t>
      </w:r>
      <w:r w:rsidR="00174D5A">
        <w:t> </w:t>
      </w:r>
      <w:r>
        <w:t xml:space="preserve">způsob nápravy </w:t>
      </w:r>
      <w:r w:rsidR="007663BD">
        <w:t>D</w:t>
      </w:r>
      <w:r>
        <w:t xml:space="preserve">opravce sdělí odesilateli služebního hlášení v elektronické podobě </w:t>
      </w:r>
      <w:r w:rsidR="00512C11">
        <w:t xml:space="preserve">případně na vyžádání Objednatele doplněné fotodokumentací </w:t>
      </w:r>
      <w:r>
        <w:t xml:space="preserve">do 30 </w:t>
      </w:r>
      <w:r w:rsidR="008804F7">
        <w:t xml:space="preserve">kalendářních </w:t>
      </w:r>
      <w:r>
        <w:t xml:space="preserve">dnů ode dne, kdy bylo </w:t>
      </w:r>
      <w:r w:rsidR="00DF6405">
        <w:t xml:space="preserve">služební </w:t>
      </w:r>
      <w:r w:rsidRPr="00DF6405">
        <w:t>hlášení</w:t>
      </w:r>
      <w:r>
        <w:t xml:space="preserve"> </w:t>
      </w:r>
      <w:r w:rsidR="007663BD">
        <w:t>D</w:t>
      </w:r>
      <w:r>
        <w:t>opravci doručeno.</w:t>
      </w:r>
    </w:p>
    <w:p w14:paraId="4038F299" w14:textId="77777777" w:rsidR="0084240D" w:rsidRDefault="0084240D">
      <w:pPr>
        <w:pStyle w:val="Odstavec1"/>
        <w:numPr>
          <w:ilvl w:val="1"/>
          <w:numId w:val="20"/>
        </w:numPr>
        <w:tabs>
          <w:tab w:val="clear" w:pos="644"/>
        </w:tabs>
        <w:ind w:left="567" w:hanging="567"/>
      </w:pPr>
      <w:r>
        <w:t xml:space="preserve">Dopravce je oprávněn vznést </w:t>
      </w:r>
      <w:r w:rsidR="00AA6312">
        <w:t>proti</w:t>
      </w:r>
      <w:r>
        <w:t xml:space="preserve"> obsahu služebního hlášení</w:t>
      </w:r>
      <w:r w:rsidR="00AA6312">
        <w:t xml:space="preserve"> dle </w:t>
      </w:r>
      <w:r w:rsidR="00AA6312" w:rsidRPr="003B5BD7">
        <w:t>odstavce 5</w:t>
      </w:r>
      <w:r w:rsidR="00AA6312">
        <w:t xml:space="preserve"> tohoto článku</w:t>
      </w:r>
      <w:r>
        <w:t xml:space="preserve"> námitky, které musí být zdůvodněny, případně doplněny o vyjádření zúčastněného řidiče</w:t>
      </w:r>
      <w:r w:rsidR="007663BD">
        <w:t xml:space="preserve"> nebo jiného zaměst</w:t>
      </w:r>
      <w:r w:rsidR="00E40801">
        <w:t>n</w:t>
      </w:r>
      <w:r w:rsidR="007663BD">
        <w:t>ance</w:t>
      </w:r>
      <w:r>
        <w:t>, týká-li se závada jeho výkonu. Námitky mohou být vzneseny nejpozději do 30 dnů od</w:t>
      </w:r>
      <w:r w:rsidR="00AA6312">
        <w:t>e</w:t>
      </w:r>
      <w:r>
        <w:t xml:space="preserve"> d</w:t>
      </w:r>
      <w:r w:rsidR="00AA6312">
        <w:t>ne</w:t>
      </w:r>
      <w:r>
        <w:t xml:space="preserve"> zaslání služebního hlášení; k opožděně podaným námitkám </w:t>
      </w:r>
      <w:r w:rsidR="007663BD">
        <w:t>O</w:t>
      </w:r>
      <w:r>
        <w:t xml:space="preserve">bjednatel </w:t>
      </w:r>
      <w:r>
        <w:lastRenderedPageBreak/>
        <w:t xml:space="preserve">nepřihlíží. Námitky </w:t>
      </w:r>
      <w:r w:rsidR="007663BD">
        <w:t>O</w:t>
      </w:r>
      <w:r>
        <w:t xml:space="preserve">bjednatel </w:t>
      </w:r>
      <w:r w:rsidR="00BC1379">
        <w:t>posoudí</w:t>
      </w:r>
      <w:r>
        <w:t xml:space="preserve"> a nejpozději do 30 dnů po jejich obdržení zašle </w:t>
      </w:r>
      <w:r w:rsidR="007663BD">
        <w:t>D</w:t>
      </w:r>
      <w:r>
        <w:t xml:space="preserve">opravci stanovisko. V rámci </w:t>
      </w:r>
      <w:r w:rsidR="00AA6312">
        <w:t xml:space="preserve">posuzování námitek může </w:t>
      </w:r>
      <w:r w:rsidR="007663BD">
        <w:t>O</w:t>
      </w:r>
      <w:r w:rsidR="00AA6312">
        <w:t>bjednatel přistoupit k</w:t>
      </w:r>
      <w:r>
        <w:t xml:space="preserve"> i osobní</w:t>
      </w:r>
      <w:r w:rsidR="00AA6312">
        <w:t>mu</w:t>
      </w:r>
      <w:r>
        <w:t xml:space="preserve"> jednání </w:t>
      </w:r>
      <w:r w:rsidRPr="00EF2A95">
        <w:t xml:space="preserve">odpovědných osob </w:t>
      </w:r>
      <w:r w:rsidR="007663BD" w:rsidRPr="00EF2A95">
        <w:t>D</w:t>
      </w:r>
      <w:r w:rsidRPr="00EF2A95">
        <w:t xml:space="preserve">opravce a </w:t>
      </w:r>
      <w:r w:rsidR="007663BD" w:rsidRPr="00EF2A95">
        <w:t>O</w:t>
      </w:r>
      <w:r w:rsidRPr="00EF2A95">
        <w:t>bjednatele nebo konfrontac</w:t>
      </w:r>
      <w:r w:rsidR="00AA6312" w:rsidRPr="00EF2A95">
        <w:t>i</w:t>
      </w:r>
      <w:r w:rsidRPr="00EF2A95">
        <w:t xml:space="preserve"> zúčastněné</w:t>
      </w:r>
      <w:r w:rsidR="00510D8F" w:rsidRPr="00EF2A95">
        <w:t xml:space="preserve"> oprávněné osoby vykonávající</w:t>
      </w:r>
      <w:r w:rsidRPr="00EF2A95">
        <w:t xml:space="preserve"> kontrol</w:t>
      </w:r>
      <w:r w:rsidR="00510D8F" w:rsidRPr="00EF2A95">
        <w:t>u</w:t>
      </w:r>
      <w:r>
        <w:t xml:space="preserve"> a řidiče za přítomnosti vedoucích pracovníků obou stran. </w:t>
      </w:r>
      <w:r w:rsidR="00E2686F">
        <w:t xml:space="preserve">Nejsou-li námitky podle tohoto odstavce ve stanovené lhůtě vzneseny, platí, že služební hlášení je věcně správné a </w:t>
      </w:r>
      <w:r w:rsidR="0060075C">
        <w:t>D</w:t>
      </w:r>
      <w:r w:rsidR="00E2686F">
        <w:t>opravce s jeho obsahem souhlasí.</w:t>
      </w:r>
    </w:p>
    <w:p w14:paraId="63BFC127" w14:textId="0949CFA7" w:rsidR="001A2DF9" w:rsidRDefault="00A81E8F">
      <w:pPr>
        <w:pStyle w:val="Odstavec1"/>
        <w:numPr>
          <w:ilvl w:val="1"/>
          <w:numId w:val="20"/>
        </w:numPr>
        <w:tabs>
          <w:tab w:val="clear" w:pos="644"/>
        </w:tabs>
        <w:ind w:left="567" w:hanging="567"/>
      </w:pPr>
      <w:r>
        <w:t xml:space="preserve">Oprávněné osoby provádějící přepravní průzkum ve vozidlech </w:t>
      </w:r>
      <w:r w:rsidR="007663BD">
        <w:t>D</w:t>
      </w:r>
      <w:r>
        <w:t xml:space="preserve">opravce se prokazují způsobem </w:t>
      </w:r>
      <w:r w:rsidRPr="00291E36">
        <w:t xml:space="preserve">uvedeným v čl. </w:t>
      </w:r>
      <w:r w:rsidR="00EF60C0" w:rsidRPr="00291E36">
        <w:t>X</w:t>
      </w:r>
      <w:r w:rsidR="005652D8" w:rsidRPr="00291E36">
        <w:t>I</w:t>
      </w:r>
      <w:r w:rsidR="00C5134F" w:rsidRPr="00291E36">
        <w:t>I</w:t>
      </w:r>
      <w:r w:rsidR="007663BD" w:rsidRPr="00291E36">
        <w:t>I</w:t>
      </w:r>
      <w:r w:rsidRPr="00291E36">
        <w:t xml:space="preserve"> odst. </w:t>
      </w:r>
      <w:r w:rsidR="00B80A8C" w:rsidRPr="00291E36">
        <w:t>1</w:t>
      </w:r>
      <w:r w:rsidR="00962397" w:rsidRPr="00291E36">
        <w:t>3</w:t>
      </w:r>
      <w:r w:rsidR="003E7222" w:rsidRPr="00291E36">
        <w:t>.</w:t>
      </w:r>
      <w:r>
        <w:t xml:space="preserve"> Tyto předepsané doklady nahrazují v době výkonu přepravního průzkumu jízdní doklad PID. Tyto osoby mohou </w:t>
      </w:r>
      <w:r w:rsidR="004F7534">
        <w:t xml:space="preserve">za přítomnosti </w:t>
      </w:r>
      <w:r>
        <w:t>řidiče setrvávat v</w:t>
      </w:r>
      <w:r w:rsidR="00174D5A">
        <w:t> </w:t>
      </w:r>
      <w:r>
        <w:t xml:space="preserve">dopravních prostředcích </w:t>
      </w:r>
      <w:r w:rsidR="007663BD">
        <w:t>D</w:t>
      </w:r>
      <w:r>
        <w:t xml:space="preserve">opravce i v manipulačním prostoru konečné zastávky. </w:t>
      </w:r>
    </w:p>
    <w:p w14:paraId="4E61F2BF" w14:textId="77777777" w:rsidR="0011575E" w:rsidRPr="0011575E" w:rsidRDefault="001A2DF9">
      <w:pPr>
        <w:pStyle w:val="Odstavec1"/>
        <w:numPr>
          <w:ilvl w:val="1"/>
          <w:numId w:val="20"/>
        </w:numPr>
        <w:tabs>
          <w:tab w:val="clear" w:pos="644"/>
        </w:tabs>
        <w:ind w:left="567" w:hanging="567"/>
      </w:pPr>
      <w:r>
        <w:t xml:space="preserve">Dopravce je srozuměn s právem </w:t>
      </w:r>
      <w:r w:rsidR="000C4FA9">
        <w:t>O</w:t>
      </w:r>
      <w:r w:rsidR="0011575E" w:rsidRPr="0011575E">
        <w:t>bjednatele vykonávat v souladu s postupem upraveným zákonem č. 320/2001 Sb., o finanční kontrole ve veřejné správě</w:t>
      </w:r>
      <w:r w:rsidR="00BD15C8">
        <w:t xml:space="preserve"> a o změně některých zákonů (zákon o finanční kontrole)</w:t>
      </w:r>
      <w:r w:rsidR="0011575E" w:rsidRPr="0011575E">
        <w:t>, v</w:t>
      </w:r>
      <w:r w:rsidR="00BD15C8">
        <w:t>e</w:t>
      </w:r>
      <w:r w:rsidR="0011575E" w:rsidRPr="0011575E">
        <w:t> znění</w:t>
      </w:r>
      <w:r w:rsidR="00BD15C8">
        <w:t xml:space="preserve"> pozdějších předpisů</w:t>
      </w:r>
      <w:r w:rsidR="0011575E" w:rsidRPr="0011575E">
        <w:t>, finanční kontrolu skutečností rozhodných pro hospodaření s veřejnými prostředky zejména při vynakládání veřejných výdajů vče</w:t>
      </w:r>
      <w:r>
        <w:t xml:space="preserve">tně veřejné finanční podpory </w:t>
      </w:r>
      <w:r w:rsidR="00222DB7">
        <w:t>(</w:t>
      </w:r>
      <w:r w:rsidR="00E67635">
        <w:t>K</w:t>
      </w:r>
      <w:r w:rsidR="00222DB7">
        <w:t xml:space="preserve">ompenzace) </w:t>
      </w:r>
      <w:r>
        <w:t xml:space="preserve">u </w:t>
      </w:r>
      <w:r w:rsidR="000C4FA9">
        <w:t>D</w:t>
      </w:r>
      <w:r w:rsidR="0011575E" w:rsidRPr="0011575E">
        <w:t>opravce, jako kontrolované osoby.</w:t>
      </w:r>
    </w:p>
    <w:p w14:paraId="1EAA73B6" w14:textId="77777777" w:rsidR="000E2E16" w:rsidRDefault="00A81E8F" w:rsidP="000B3135">
      <w:pPr>
        <w:pStyle w:val="slo"/>
        <w:keepNext/>
        <w:spacing w:before="360"/>
        <w:ind w:left="567"/>
      </w:pPr>
      <w:r>
        <w:t xml:space="preserve">Článek </w:t>
      </w:r>
      <w:r w:rsidR="00EF60C0">
        <w:t>X</w:t>
      </w:r>
      <w:r w:rsidR="005652D8">
        <w:t>X</w:t>
      </w:r>
      <w:r w:rsidR="00352B35">
        <w:t>I</w:t>
      </w:r>
    </w:p>
    <w:p w14:paraId="0C25DD4B" w14:textId="77777777" w:rsidR="00A81E8F" w:rsidRDefault="00A81E8F" w:rsidP="000B3135">
      <w:pPr>
        <w:pStyle w:val="slo"/>
        <w:keepNext/>
        <w:spacing w:before="0" w:after="120"/>
        <w:ind w:left="567"/>
        <w:rPr>
          <w:bCs/>
          <w:i/>
          <w:iCs/>
        </w:rPr>
      </w:pPr>
      <w:r>
        <w:t>Nakládání s údaji</w:t>
      </w:r>
    </w:p>
    <w:p w14:paraId="23A7475C" w14:textId="77777777" w:rsidR="00004952" w:rsidRDefault="00004952">
      <w:pPr>
        <w:pStyle w:val="Odstavec1"/>
        <w:numPr>
          <w:ilvl w:val="1"/>
          <w:numId w:val="21"/>
        </w:numPr>
        <w:tabs>
          <w:tab w:val="clear" w:pos="644"/>
        </w:tabs>
        <w:ind w:left="567" w:hanging="567"/>
      </w:pPr>
      <w:r>
        <w:t xml:space="preserve">Objednatel je povinen v rozsahu dle příslušných právních předpisů chránit obchodní tajemství </w:t>
      </w:r>
      <w:r w:rsidR="00D81CCF">
        <w:t>D</w:t>
      </w:r>
      <w:r>
        <w:t>opravce (dále jen „</w:t>
      </w:r>
      <w:r w:rsidR="00772727" w:rsidRPr="00BB7F0A">
        <w:rPr>
          <w:b/>
        </w:rPr>
        <w:t>Obchodní tajemství</w:t>
      </w:r>
      <w:r>
        <w:t xml:space="preserve">“). Za Obchodní tajemství ve smyslu této </w:t>
      </w:r>
      <w:r w:rsidR="00F44F14">
        <w:t>S</w:t>
      </w:r>
      <w:r>
        <w:t>mlouvy se považují výlučně skutečnosti, které kumulativně splňují následující podmínky:</w:t>
      </w:r>
    </w:p>
    <w:p w14:paraId="63696857" w14:textId="77777777" w:rsidR="00004952" w:rsidRDefault="00004952">
      <w:pPr>
        <w:pStyle w:val="Odstavec1"/>
        <w:numPr>
          <w:ilvl w:val="2"/>
          <w:numId w:val="9"/>
        </w:numPr>
        <w:tabs>
          <w:tab w:val="num" w:pos="1635"/>
          <w:tab w:val="num" w:pos="3294"/>
        </w:tabs>
      </w:pPr>
      <w:r>
        <w:t>naplňují definici obchodního tajemství podle ustanovení § 504 zákona č. 89/2012 Sb., občanský zákoník, ve znění pozdějších předpisů;</w:t>
      </w:r>
    </w:p>
    <w:p w14:paraId="5DD4BC3A" w14:textId="77777777" w:rsidR="00004952" w:rsidRDefault="00D81CCF">
      <w:pPr>
        <w:pStyle w:val="Odstavec1"/>
        <w:numPr>
          <w:ilvl w:val="2"/>
          <w:numId w:val="9"/>
        </w:numPr>
        <w:tabs>
          <w:tab w:val="num" w:pos="1635"/>
          <w:tab w:val="num" w:pos="3294"/>
        </w:tabs>
      </w:pPr>
      <w:r>
        <w:t>O</w:t>
      </w:r>
      <w:r w:rsidR="00004952">
        <w:t xml:space="preserve">bjednatel se o nich dozvěděl od </w:t>
      </w:r>
      <w:r>
        <w:t>D</w:t>
      </w:r>
      <w:r w:rsidR="00004952">
        <w:t xml:space="preserve">opravce v souvislosti s plněním této </w:t>
      </w:r>
      <w:r w:rsidR="00F44F14">
        <w:t>S</w:t>
      </w:r>
      <w:r w:rsidR="00004952">
        <w:t>mlouvy;</w:t>
      </w:r>
    </w:p>
    <w:p w14:paraId="4545E91E" w14:textId="77777777" w:rsidR="00004952" w:rsidRDefault="00D81CCF">
      <w:pPr>
        <w:pStyle w:val="Odstavec1"/>
        <w:numPr>
          <w:ilvl w:val="2"/>
          <w:numId w:val="9"/>
        </w:numPr>
        <w:tabs>
          <w:tab w:val="num" w:pos="1635"/>
          <w:tab w:val="num" w:pos="3294"/>
        </w:tabs>
      </w:pPr>
      <w:r>
        <w:t>D</w:t>
      </w:r>
      <w:r w:rsidR="00004952">
        <w:t xml:space="preserve">opravce tyto skutečnosti </w:t>
      </w:r>
      <w:r>
        <w:t>O</w:t>
      </w:r>
      <w:r w:rsidR="00004952">
        <w:t>bjednateli výslovně označil a zdůvodnil jako obchodní tajemství.</w:t>
      </w:r>
    </w:p>
    <w:p w14:paraId="260CFAE4" w14:textId="77777777" w:rsidR="00004952" w:rsidRDefault="00004952">
      <w:pPr>
        <w:pStyle w:val="Odstavec1"/>
        <w:numPr>
          <w:ilvl w:val="1"/>
          <w:numId w:val="21"/>
        </w:numPr>
        <w:tabs>
          <w:tab w:val="clear" w:pos="644"/>
        </w:tabs>
        <w:ind w:left="567" w:hanging="567"/>
      </w:pPr>
      <w:r>
        <w:t xml:space="preserve">Dopravce je povinen na vyžádání </w:t>
      </w:r>
      <w:r w:rsidR="000C4FA9">
        <w:t>O</w:t>
      </w:r>
      <w:r>
        <w:t xml:space="preserve">bjednatele poskytnout informace nezbytné pro uzavření smluv o veřejných službách, přičemž </w:t>
      </w:r>
      <w:r w:rsidR="000C4FA9">
        <w:t>O</w:t>
      </w:r>
      <w:r>
        <w:t>bjednatel zajistí legitimní ochranu důvěrných obchodních informací. Příslušné orgány všem zúčastněným stranám poskytnou příslušné informace k přípravě nabídky v rámci nabídkového</w:t>
      </w:r>
      <w:r w:rsidR="005208ED">
        <w:t xml:space="preserve"> či zadávacího</w:t>
      </w:r>
      <w:r>
        <w:t xml:space="preserve"> řízení</w:t>
      </w:r>
      <w:r w:rsidR="005208ED">
        <w:t xml:space="preserve"> či přímého zadání</w:t>
      </w:r>
      <w:r>
        <w:t xml:space="preserve">, přičemž zajistí legitimní ochranu důvěrných obchodních informací. Tyto informace zahrnují údaje o poptávce cestujících, jízdném, nákladech a příjmech souvisejících s veřejnou přepravou cestujících, která bude předmětem nabídkového řízení, a podrobnosti o specifikacích infrastruktury, jež jsou důležité pro provoz požadovaných vozidel, aby zúčastněné strany mohly na základě dobré informovanosti vypracovat obchodní plány. Na zpracování takových informací musí </w:t>
      </w:r>
      <w:r w:rsidR="000C4FA9">
        <w:t>O</w:t>
      </w:r>
      <w:r>
        <w:t xml:space="preserve">bjednatel </w:t>
      </w:r>
      <w:r w:rsidR="000C4FA9">
        <w:t>D</w:t>
      </w:r>
      <w:r>
        <w:t xml:space="preserve">opravci poskytnout přiměřenou lhůtu, která nebude kratší než 2 měsíce. V případě, že informace budou požadovány za několik let najednou nebo celé období trvání </w:t>
      </w:r>
      <w:r w:rsidR="00E4094E">
        <w:t>S</w:t>
      </w:r>
      <w:r>
        <w:t xml:space="preserve">mlouvy, je </w:t>
      </w:r>
      <w:r w:rsidR="000C4FA9">
        <w:t>O</w:t>
      </w:r>
      <w:r>
        <w:t xml:space="preserve">bjednatel povinen lhůtu pro jejich zpracování přiměřeně prodloužit. Informace dle tohoto odstavce je </w:t>
      </w:r>
      <w:r w:rsidR="000C4FA9">
        <w:t>O</w:t>
      </w:r>
      <w:r>
        <w:t xml:space="preserve">bjednatel oprávněn vyžadovat i průběžně s frekvencí 12 měsíců, vždy po skončení kalendářního roku. Požadované údaje dle tohoto odstavce je </w:t>
      </w:r>
      <w:r w:rsidR="000C4FA9">
        <w:t>D</w:t>
      </w:r>
      <w:r>
        <w:t xml:space="preserve">opravce povinen </w:t>
      </w:r>
      <w:r w:rsidR="000C4FA9">
        <w:t>O</w:t>
      </w:r>
      <w:r>
        <w:t xml:space="preserve">bjednateli předat v elektronické podobě ve formátu </w:t>
      </w:r>
      <w:proofErr w:type="spellStart"/>
      <w:r w:rsidR="00885E5D">
        <w:t>xlsx</w:t>
      </w:r>
      <w:proofErr w:type="spellEnd"/>
      <w:r w:rsidR="00885E5D">
        <w:t xml:space="preserve"> </w:t>
      </w:r>
      <w:r>
        <w:t xml:space="preserve">(nebo jiném srovnatelném strojově čitelném formátu). </w:t>
      </w:r>
      <w:r w:rsidRPr="0095365D">
        <w:t xml:space="preserve">Poskytnutí informací zúčastněným stranám podle věty druhé tohoto odstavce je plněním zákonné povinnosti </w:t>
      </w:r>
      <w:r w:rsidR="000C4FA9">
        <w:t>O</w:t>
      </w:r>
      <w:r w:rsidRPr="0095365D">
        <w:t>bjednatele a nepředstavuje porušení jeho povinnosti chránit Obchodní tajemství</w:t>
      </w:r>
      <w:r>
        <w:t>.</w:t>
      </w:r>
    </w:p>
    <w:p w14:paraId="5B01D23F" w14:textId="77777777" w:rsidR="00004952" w:rsidRDefault="00004952">
      <w:pPr>
        <w:pStyle w:val="Odstavec1"/>
        <w:numPr>
          <w:ilvl w:val="1"/>
          <w:numId w:val="21"/>
        </w:numPr>
        <w:tabs>
          <w:tab w:val="clear" w:pos="644"/>
        </w:tabs>
        <w:ind w:left="567" w:hanging="567"/>
      </w:pPr>
      <w:r>
        <w:t>Dopravce je seznámen se skutečností, že</w:t>
      </w:r>
    </w:p>
    <w:p w14:paraId="6FEB976C" w14:textId="4AB39B6A" w:rsidR="00004952" w:rsidRDefault="00004952" w:rsidP="00941757">
      <w:pPr>
        <w:pStyle w:val="Odstavec1"/>
        <w:numPr>
          <w:ilvl w:val="2"/>
          <w:numId w:val="32"/>
        </w:numPr>
        <w:tabs>
          <w:tab w:val="clear" w:pos="1440"/>
        </w:tabs>
        <w:ind w:left="2127" w:hanging="426"/>
      </w:pPr>
      <w:r>
        <w:t xml:space="preserve">tato </w:t>
      </w:r>
      <w:r w:rsidR="00E4094E">
        <w:t>S</w:t>
      </w:r>
      <w:r>
        <w:t xml:space="preserve">mlouva podléhá povinnému uveřejnění v registru smluv podle </w:t>
      </w:r>
      <w:r w:rsidR="003B3FB8">
        <w:t>Z</w:t>
      </w:r>
      <w:r>
        <w:t>ákona o</w:t>
      </w:r>
      <w:r w:rsidR="00174D5A">
        <w:t> </w:t>
      </w:r>
      <w:r>
        <w:t>registru smluv;</w:t>
      </w:r>
    </w:p>
    <w:p w14:paraId="3C1CF096" w14:textId="202ACCE2" w:rsidR="00004952" w:rsidRDefault="000C4FA9" w:rsidP="00941757">
      <w:pPr>
        <w:pStyle w:val="Odstavec1"/>
        <w:numPr>
          <w:ilvl w:val="2"/>
          <w:numId w:val="32"/>
        </w:numPr>
        <w:ind w:left="2127" w:hanging="426"/>
      </w:pPr>
      <w:r>
        <w:t>O</w:t>
      </w:r>
      <w:r w:rsidR="00004952">
        <w:t xml:space="preserve">bjednatel je mimo jiné povinen poskytovat informace vztahující se k jeho působnosti dle zákona č. 106/1999 Sb., o svobodném přístupu k informacím, </w:t>
      </w:r>
      <w:r w:rsidR="00004952">
        <w:lastRenderedPageBreak/>
        <w:t>ve znění pozdějších předpisů, a poskytovat informace kontrolním orgánům a</w:t>
      </w:r>
      <w:r w:rsidR="00174D5A">
        <w:t> </w:t>
      </w:r>
      <w:r w:rsidR="00004952">
        <w:t>dalším orgánům veřejné moci v souladu s příslušnými právními předpisy.</w:t>
      </w:r>
    </w:p>
    <w:p w14:paraId="3D468921" w14:textId="77777777" w:rsidR="00004952" w:rsidRDefault="00004952" w:rsidP="007D75F8">
      <w:pPr>
        <w:pStyle w:val="Odstavec1"/>
        <w:numPr>
          <w:ilvl w:val="0"/>
          <w:numId w:val="0"/>
        </w:numPr>
        <w:ind w:left="567"/>
      </w:pPr>
      <w:r>
        <w:t xml:space="preserve">Poskytnutí jakýchkoliv informací o </w:t>
      </w:r>
      <w:r w:rsidR="000C4FA9">
        <w:t>D</w:t>
      </w:r>
      <w:r>
        <w:t xml:space="preserve">opravci, včetně Obchodního tajemství, v rozsahu vyplývajícím ze </w:t>
      </w:r>
      <w:r w:rsidR="003B3FB8">
        <w:t>Z</w:t>
      </w:r>
      <w:r>
        <w:t xml:space="preserve">ákona o registru smluv anebo k němuž je </w:t>
      </w:r>
      <w:r w:rsidR="000C4FA9">
        <w:t>O</w:t>
      </w:r>
      <w:r>
        <w:t xml:space="preserve">bjednatel povinen podle příslušných právních předpisů, je plněním zákonné povinnosti </w:t>
      </w:r>
      <w:r w:rsidR="000C4FA9">
        <w:t>O</w:t>
      </w:r>
      <w:r>
        <w:t>bjednatele a nepředstavuje porušení jeho povinnosti chránit Obchodní tajemství.</w:t>
      </w:r>
    </w:p>
    <w:p w14:paraId="56077A46" w14:textId="77777777" w:rsidR="00E96187" w:rsidRDefault="00E96187">
      <w:pPr>
        <w:pStyle w:val="Odstavec1"/>
        <w:numPr>
          <w:ilvl w:val="1"/>
          <w:numId w:val="21"/>
        </w:numPr>
        <w:tabs>
          <w:tab w:val="clear" w:pos="644"/>
        </w:tabs>
        <w:ind w:left="567" w:hanging="567"/>
      </w:pPr>
      <w:r>
        <w:t xml:space="preserve">Dopravce výslovně souhlasí s poskytnutím informací tvořících Obchodní tajemství druhému objednateli, tj. Dopravce výslovně souhlasí s tím, aby mezi sebou </w:t>
      </w:r>
      <w:r w:rsidR="005F5309">
        <w:t>o</w:t>
      </w:r>
      <w:r>
        <w:t xml:space="preserve">bjednatelé (HMP a </w:t>
      </w:r>
      <w:proofErr w:type="spellStart"/>
      <w:r>
        <w:t>SčK</w:t>
      </w:r>
      <w:proofErr w:type="spellEnd"/>
      <w:r>
        <w:t xml:space="preserve">) sdíleli rovněž informace, které mají povahu Obchodního tajemství. Povinnost </w:t>
      </w:r>
      <w:r w:rsidR="00E81E4C">
        <w:t xml:space="preserve">objednatelů </w:t>
      </w:r>
      <w:r>
        <w:t>chránit Obchodní tajemství vůči třetím osobám tím není dotčena.</w:t>
      </w:r>
    </w:p>
    <w:p w14:paraId="77EAAD9D" w14:textId="77777777" w:rsidR="00A81E8F" w:rsidRDefault="00A81E8F" w:rsidP="000B3135">
      <w:pPr>
        <w:pStyle w:val="slo"/>
        <w:keepNext/>
        <w:tabs>
          <w:tab w:val="left" w:pos="3869"/>
        </w:tabs>
        <w:spacing w:before="360"/>
        <w:ind w:left="567"/>
      </w:pPr>
      <w:r>
        <w:t xml:space="preserve">Článek </w:t>
      </w:r>
      <w:r w:rsidR="00EF60C0">
        <w:t>X</w:t>
      </w:r>
      <w:r w:rsidR="005B0A64">
        <w:t>X</w:t>
      </w:r>
      <w:r w:rsidR="00F81D9F">
        <w:t>I</w:t>
      </w:r>
      <w:r w:rsidR="00640351">
        <w:t>I</w:t>
      </w:r>
    </w:p>
    <w:p w14:paraId="0113463E" w14:textId="77777777" w:rsidR="00A81E8F" w:rsidRDefault="00A81E8F" w:rsidP="000B3135">
      <w:pPr>
        <w:pStyle w:val="lnekIbezsla"/>
        <w:keepNext/>
        <w:spacing w:before="0"/>
        <w:ind w:left="567" w:firstLine="0"/>
        <w:rPr>
          <w:bCs/>
          <w:i/>
          <w:iCs/>
        </w:rPr>
      </w:pPr>
      <w:r>
        <w:t xml:space="preserve">Ukončení </w:t>
      </w:r>
      <w:r w:rsidR="00E4094E">
        <w:t>S</w:t>
      </w:r>
      <w:r>
        <w:t>mlouvy</w:t>
      </w:r>
    </w:p>
    <w:p w14:paraId="5B7A62B5" w14:textId="77777777" w:rsidR="00A81E8F" w:rsidRDefault="00A81E8F">
      <w:pPr>
        <w:pStyle w:val="Odstavec1"/>
        <w:numPr>
          <w:ilvl w:val="1"/>
          <w:numId w:val="21"/>
        </w:numPr>
        <w:tabs>
          <w:tab w:val="clear" w:pos="644"/>
        </w:tabs>
        <w:ind w:left="567" w:hanging="567"/>
      </w:pPr>
      <w:r>
        <w:t xml:space="preserve">Tato </w:t>
      </w:r>
      <w:r w:rsidR="00F81D9F">
        <w:t>S</w:t>
      </w:r>
      <w:r>
        <w:t>mlouva končí:</w:t>
      </w:r>
    </w:p>
    <w:p w14:paraId="01299DB7" w14:textId="7473454B" w:rsidR="00A81E8F" w:rsidRDefault="00A81E8F">
      <w:pPr>
        <w:pStyle w:val="Odstaveca"/>
        <w:numPr>
          <w:ilvl w:val="0"/>
          <w:numId w:val="27"/>
        </w:numPr>
        <w:ind w:left="1418" w:hanging="284"/>
      </w:pPr>
      <w:r>
        <w:t>uplynutím doby stan</w:t>
      </w:r>
      <w:r w:rsidRPr="00291E36">
        <w:t>ovené v čl. IV odst. 1</w:t>
      </w:r>
      <w:r w:rsidR="00C00FC7" w:rsidRPr="00291E36">
        <w:t>, případně</w:t>
      </w:r>
      <w:r w:rsidR="00BC6FDF" w:rsidRPr="00291E36">
        <w:t xml:space="preserve"> upravené v souladu s čl. IV odst.</w:t>
      </w:r>
      <w:r w:rsidR="00174D5A">
        <w:t> </w:t>
      </w:r>
      <w:r w:rsidR="00BC6FDF" w:rsidRPr="00291E36">
        <w:t>2</w:t>
      </w:r>
      <w:r w:rsidRPr="00291E36">
        <w:t xml:space="preserve"> této </w:t>
      </w:r>
      <w:r w:rsidR="00E4094E" w:rsidRPr="00291E36">
        <w:t>S</w:t>
      </w:r>
      <w:r w:rsidRPr="00291E36">
        <w:t>mlouvy,</w:t>
      </w:r>
      <w:r>
        <w:t xml:space="preserve"> </w:t>
      </w:r>
    </w:p>
    <w:p w14:paraId="349419E6" w14:textId="77777777" w:rsidR="00A81E8F" w:rsidRDefault="00A81E8F">
      <w:pPr>
        <w:pStyle w:val="Odstaveca"/>
        <w:numPr>
          <w:ilvl w:val="0"/>
          <w:numId w:val="27"/>
        </w:numPr>
        <w:ind w:left="1418" w:hanging="284"/>
      </w:pPr>
      <w:r>
        <w:t>písemnou dohodou obou smluvních stran,</w:t>
      </w:r>
    </w:p>
    <w:p w14:paraId="30B24AAC" w14:textId="77777777" w:rsidR="00A81E8F" w:rsidRDefault="00A81E8F">
      <w:pPr>
        <w:pStyle w:val="Odstaveca"/>
        <w:numPr>
          <w:ilvl w:val="0"/>
          <w:numId w:val="27"/>
        </w:numPr>
        <w:ind w:left="1418" w:hanging="284"/>
      </w:pPr>
      <w:r>
        <w:t>uplynutím výpovědní doby v případě podání výpovědi, nebo</w:t>
      </w:r>
    </w:p>
    <w:p w14:paraId="42E77DB7" w14:textId="77777777" w:rsidR="00A81E8F" w:rsidRPr="00EF06FD" w:rsidRDefault="00A81E8F">
      <w:pPr>
        <w:pStyle w:val="Odstaveca"/>
        <w:numPr>
          <w:ilvl w:val="0"/>
          <w:numId w:val="27"/>
        </w:numPr>
        <w:ind w:left="1418" w:hanging="284"/>
      </w:pPr>
      <w:r>
        <w:t xml:space="preserve">odstoupením od této </w:t>
      </w:r>
      <w:r w:rsidR="00F81D9F">
        <w:t>S</w:t>
      </w:r>
      <w:r>
        <w:t xml:space="preserve">mlouvy </w:t>
      </w:r>
      <w:r w:rsidR="000C4FA9">
        <w:t>O</w:t>
      </w:r>
      <w:r w:rsidRPr="00EF06FD">
        <w:t xml:space="preserve">bjednatelem </w:t>
      </w:r>
      <w:r w:rsidRPr="003B5BD7">
        <w:t>dle odst</w:t>
      </w:r>
      <w:r w:rsidR="000749D2" w:rsidRPr="003B5BD7">
        <w:t>avce</w:t>
      </w:r>
      <w:r w:rsidRPr="003B5BD7">
        <w:t xml:space="preserve"> 5 tohoto</w:t>
      </w:r>
      <w:r w:rsidRPr="00EF06FD">
        <w:t xml:space="preserve"> článku. </w:t>
      </w:r>
    </w:p>
    <w:p w14:paraId="45CEB3C7" w14:textId="77777777" w:rsidR="00A81E8F" w:rsidRDefault="00A81E8F">
      <w:pPr>
        <w:pStyle w:val="Odstavec1"/>
        <w:numPr>
          <w:ilvl w:val="1"/>
          <w:numId w:val="21"/>
        </w:numPr>
        <w:tabs>
          <w:tab w:val="clear" w:pos="644"/>
        </w:tabs>
        <w:ind w:left="567" w:hanging="567"/>
      </w:pPr>
      <w:r w:rsidRPr="00EF06FD">
        <w:t xml:space="preserve">Smluvní strany jsou oprávněny tuto </w:t>
      </w:r>
      <w:r w:rsidR="00F81D9F">
        <w:t>S</w:t>
      </w:r>
      <w:r w:rsidRPr="00EF06FD">
        <w:t xml:space="preserve">mlouvu vypovědět, a to z důvodů uvedených </w:t>
      </w:r>
      <w:r w:rsidRPr="003B5BD7">
        <w:t>v odst</w:t>
      </w:r>
      <w:r w:rsidR="001E65CE" w:rsidRPr="003B5BD7">
        <w:t>avci</w:t>
      </w:r>
      <w:r w:rsidRPr="003B5BD7">
        <w:t xml:space="preserve"> 3 </w:t>
      </w:r>
      <w:r w:rsidR="001E65CE" w:rsidRPr="003B5BD7">
        <w:t>nebo</w:t>
      </w:r>
      <w:r w:rsidRPr="003B5BD7">
        <w:t xml:space="preserve"> 4 tohoto článku.</w:t>
      </w:r>
      <w:r w:rsidRPr="00EF06FD">
        <w:t xml:space="preserve"> Výpověď </w:t>
      </w:r>
      <w:r w:rsidR="00F81D9F">
        <w:t>S</w:t>
      </w:r>
      <w:r w:rsidRPr="00EF06FD">
        <w:t>mlouvy musí být realizována písemnou formou a její účinky mohou</w:t>
      </w:r>
      <w:r w:rsidR="003D3D74">
        <w:t xml:space="preserve"> nastat</w:t>
      </w:r>
      <w:r w:rsidRPr="00EF06FD">
        <w:t xml:space="preserve"> </w:t>
      </w:r>
      <w:r w:rsidR="00B02AF7">
        <w:t>za 12</w:t>
      </w:r>
      <w:r w:rsidR="00792E24">
        <w:t xml:space="preserve"> měsíců od doručení výpovědi druhé smluvní straně</w:t>
      </w:r>
      <w:r>
        <w:t xml:space="preserve">. Výpověď se považuje za doručenou i v případě, že příslušná smluvní strana odmítne písemnou výpověď převzít, a to dnem tohoto odmítnutí. </w:t>
      </w:r>
    </w:p>
    <w:p w14:paraId="25D3B6CE" w14:textId="77777777" w:rsidR="00A81E8F" w:rsidRDefault="00A81E8F">
      <w:pPr>
        <w:pStyle w:val="Odstavec1"/>
        <w:numPr>
          <w:ilvl w:val="1"/>
          <w:numId w:val="21"/>
        </w:numPr>
        <w:tabs>
          <w:tab w:val="clear" w:pos="644"/>
        </w:tabs>
        <w:ind w:left="567" w:hanging="567"/>
      </w:pPr>
      <w:r>
        <w:t xml:space="preserve">Objednatel je oprávněn tuto </w:t>
      </w:r>
      <w:r w:rsidR="00F81D9F">
        <w:t>S</w:t>
      </w:r>
      <w:r>
        <w:t>mlouvu vypovědět z následujících důvodů:</w:t>
      </w:r>
    </w:p>
    <w:p w14:paraId="4618CAB0" w14:textId="77777777" w:rsidR="00A81E8F" w:rsidRDefault="00A81E8F">
      <w:pPr>
        <w:pStyle w:val="Odstaveca"/>
        <w:numPr>
          <w:ilvl w:val="0"/>
          <w:numId w:val="28"/>
        </w:numPr>
        <w:ind w:left="1418" w:hanging="284"/>
      </w:pPr>
      <w:r>
        <w:t xml:space="preserve">v případě přerušení poskytování </w:t>
      </w:r>
      <w:r w:rsidR="00AC2AD6">
        <w:t>V</w:t>
      </w:r>
      <w:r w:rsidR="000C4FA9">
        <w:t xml:space="preserve">eřejných služeb </w:t>
      </w:r>
      <w:r>
        <w:t xml:space="preserve">podle této </w:t>
      </w:r>
      <w:r w:rsidR="00F81D9F">
        <w:t>S</w:t>
      </w:r>
      <w:r>
        <w:t xml:space="preserve">mlouvy ze zavinění </w:t>
      </w:r>
      <w:r w:rsidR="000C4FA9">
        <w:t>D</w:t>
      </w:r>
      <w:r>
        <w:t>opravce alespoň po dobu 3</w:t>
      </w:r>
      <w:r w:rsidR="00721432">
        <w:t xml:space="preserve"> (tří)</w:t>
      </w:r>
      <w:r>
        <w:t xml:space="preserve"> </w:t>
      </w:r>
      <w:r w:rsidR="00721432" w:rsidRPr="00721432">
        <w:t>po sobě následujíc</w:t>
      </w:r>
      <w:r w:rsidR="009530F5">
        <w:t>íc</w:t>
      </w:r>
      <w:r w:rsidR="00721432" w:rsidRPr="00721432">
        <w:t xml:space="preserve">h provozních </w:t>
      </w:r>
      <w:r>
        <w:t>dnů</w:t>
      </w:r>
      <w:r w:rsidR="00792E24">
        <w:t>;</w:t>
      </w:r>
      <w:r>
        <w:t xml:space="preserve"> </w:t>
      </w:r>
      <w:r w:rsidR="00185052">
        <w:t>D</w:t>
      </w:r>
      <w:r>
        <w:t xml:space="preserve">opravce není odpovědný za přerušení poskytování dopravní obslužnosti podle této </w:t>
      </w:r>
      <w:r w:rsidR="00F81D9F">
        <w:t>S</w:t>
      </w:r>
      <w:r>
        <w:t>mlouvy, je-li způsobeno v důsledku vyšší moci</w:t>
      </w:r>
      <w:r w:rsidR="00792E24">
        <w:t>, přičemž</w:t>
      </w:r>
      <w:r>
        <w:t xml:space="preserve"> </w:t>
      </w:r>
      <w:r w:rsidR="00792E24">
        <w:t>z</w:t>
      </w:r>
      <w:r>
        <w:t>a vyšší moc se</w:t>
      </w:r>
      <w:r w:rsidR="00A61062">
        <w:t xml:space="preserve"> pro tyto účely</w:t>
      </w:r>
      <w:r>
        <w:t xml:space="preserve"> považují zejména živelné události, požár, exploze a stávka zaměstnanců vyhlášená odborovými organizacemi působícími u </w:t>
      </w:r>
      <w:r w:rsidR="000C4FA9">
        <w:t>D</w:t>
      </w:r>
      <w:r>
        <w:t xml:space="preserve">opravce, pokud </w:t>
      </w:r>
      <w:r w:rsidR="000C4FA9">
        <w:t>D</w:t>
      </w:r>
      <w:r>
        <w:t>opravce, byl-li s dostatečným předstihem o stávce informován, ve spolupráci s </w:t>
      </w:r>
      <w:r w:rsidR="000C4FA9">
        <w:t>O</w:t>
      </w:r>
      <w:r>
        <w:t>bjednatelem přijal opatření k minimalizaci dopadu takové stávky v </w:t>
      </w:r>
      <w:r w:rsidRPr="00291E36">
        <w:t>souladu s čl. V</w:t>
      </w:r>
      <w:r w:rsidR="003F1EDF" w:rsidRPr="00291E36">
        <w:t>I</w:t>
      </w:r>
      <w:r w:rsidRPr="00291E36">
        <w:t xml:space="preserve"> odst. </w:t>
      </w:r>
      <w:r w:rsidR="003F1EDF" w:rsidRPr="00291E36">
        <w:t xml:space="preserve">2 </w:t>
      </w:r>
      <w:r w:rsidRPr="00291E36">
        <w:t xml:space="preserve">této </w:t>
      </w:r>
      <w:r w:rsidR="00F81D9F" w:rsidRPr="00291E36">
        <w:t>S</w:t>
      </w:r>
      <w:r w:rsidRPr="00291E36">
        <w:t>mlouvy</w:t>
      </w:r>
      <w:r w:rsidR="00792E24">
        <w:t>;</w:t>
      </w:r>
    </w:p>
    <w:p w14:paraId="40249136" w14:textId="77777777" w:rsidR="00A81E8F" w:rsidRPr="00EF06FD" w:rsidRDefault="00A81E8F">
      <w:pPr>
        <w:pStyle w:val="Odstaveca"/>
        <w:numPr>
          <w:ilvl w:val="0"/>
          <w:numId w:val="28"/>
        </w:numPr>
        <w:ind w:left="1418" w:hanging="284"/>
      </w:pPr>
      <w:r>
        <w:t xml:space="preserve">v případě, že </w:t>
      </w:r>
      <w:r w:rsidR="00FC55CC">
        <w:t>D</w:t>
      </w:r>
      <w:r>
        <w:t xml:space="preserve">opravce nepožádá bez zbytečného odkladu </w:t>
      </w:r>
      <w:r w:rsidR="00A61062">
        <w:t xml:space="preserve">a ani v dodatečné přiměřené lhůtě stanovené </w:t>
      </w:r>
      <w:r w:rsidR="00FC55CC">
        <w:t>O</w:t>
      </w:r>
      <w:r w:rsidR="00A61062">
        <w:t xml:space="preserve">bjednatelem </w:t>
      </w:r>
      <w:r>
        <w:t xml:space="preserve">o vydání licence nebo schválení jízdního řádu </w:t>
      </w:r>
      <w:r w:rsidR="009139ED">
        <w:t>L</w:t>
      </w:r>
      <w:r>
        <w:t xml:space="preserve">inky v souladu se závazným jízdním řádem, který mu byl oznámen </w:t>
      </w:r>
      <w:r w:rsidR="00FC55CC">
        <w:t>O</w:t>
      </w:r>
      <w:r>
        <w:t xml:space="preserve">bjednatelem </w:t>
      </w:r>
      <w:r w:rsidRPr="00EF06FD">
        <w:t xml:space="preserve">postupem </w:t>
      </w:r>
      <w:r w:rsidR="002E64A9" w:rsidRPr="003B5BD7">
        <w:t xml:space="preserve">podle </w:t>
      </w:r>
      <w:r w:rsidR="002E64A9" w:rsidRPr="00291E36">
        <w:t>čl. III</w:t>
      </w:r>
      <w:r w:rsidRPr="00291E36">
        <w:t xml:space="preserve"> této </w:t>
      </w:r>
      <w:r w:rsidR="00DB71C8" w:rsidRPr="00291E36">
        <w:t>S</w:t>
      </w:r>
      <w:r w:rsidRPr="00291E36">
        <w:t>mlouvy</w:t>
      </w:r>
      <w:r w:rsidR="00792E24" w:rsidRPr="00EF06FD">
        <w:t>;</w:t>
      </w:r>
      <w:r w:rsidRPr="00EF06FD">
        <w:t xml:space="preserve"> </w:t>
      </w:r>
    </w:p>
    <w:p w14:paraId="55E3A533" w14:textId="77777777" w:rsidR="00A81E8F" w:rsidRPr="003A33B5" w:rsidRDefault="00A81E8F">
      <w:pPr>
        <w:pStyle w:val="Odstaveca"/>
        <w:numPr>
          <w:ilvl w:val="0"/>
          <w:numId w:val="28"/>
        </w:numPr>
        <w:ind w:left="1418" w:hanging="284"/>
      </w:pPr>
      <w:r w:rsidRPr="00EF06FD">
        <w:t xml:space="preserve">v případě, že v období kalendářního </w:t>
      </w:r>
      <w:r w:rsidRPr="003A33B5">
        <w:t xml:space="preserve">čtvrtletí nebyly alespoň na </w:t>
      </w:r>
      <w:r w:rsidR="00772727" w:rsidRPr="003A33B5">
        <w:t xml:space="preserve">75 % spojů </w:t>
      </w:r>
      <w:r w:rsidRPr="003A33B5">
        <w:t xml:space="preserve">nasazeny autobusy, které splňují požadavky na kvalitu vozidlového parku </w:t>
      </w:r>
      <w:r w:rsidR="00185052" w:rsidRPr="003A33B5">
        <w:t>D</w:t>
      </w:r>
      <w:r w:rsidRPr="003A33B5">
        <w:t xml:space="preserve">opravce stanoveného touto </w:t>
      </w:r>
      <w:r w:rsidR="00DB71C8" w:rsidRPr="003A33B5">
        <w:t>S</w:t>
      </w:r>
      <w:r w:rsidRPr="003A33B5">
        <w:t>mlouvou</w:t>
      </w:r>
      <w:r w:rsidR="00792E24" w:rsidRPr="003A33B5">
        <w:t>;</w:t>
      </w:r>
    </w:p>
    <w:p w14:paraId="1945748A" w14:textId="77777777" w:rsidR="00A81E8F" w:rsidRPr="003A33B5" w:rsidRDefault="00792E24">
      <w:pPr>
        <w:pStyle w:val="Odstaveca"/>
        <w:numPr>
          <w:ilvl w:val="0"/>
          <w:numId w:val="28"/>
        </w:numPr>
        <w:ind w:left="1418" w:hanging="284"/>
      </w:pPr>
      <w:r w:rsidRPr="003A33B5">
        <w:t xml:space="preserve">v případě </w:t>
      </w:r>
      <w:r w:rsidR="00A81E8F" w:rsidRPr="003A33B5">
        <w:t xml:space="preserve">neuzavření některé ze smluv nezbytných pro fungování systému PID uvedených v čl. </w:t>
      </w:r>
      <w:r w:rsidR="003F1EDF" w:rsidRPr="003A33B5">
        <w:t xml:space="preserve">XI </w:t>
      </w:r>
      <w:r w:rsidR="00A81E8F" w:rsidRPr="003A33B5">
        <w:t>odst. 3, 4, 5</w:t>
      </w:r>
      <w:r w:rsidRPr="003A33B5">
        <w:t xml:space="preserve"> nebo</w:t>
      </w:r>
      <w:r w:rsidR="00A81E8F" w:rsidRPr="003A33B5">
        <w:t xml:space="preserve"> 6</w:t>
      </w:r>
      <w:r w:rsidRPr="003A33B5">
        <w:t xml:space="preserve"> anebo nezajištění </w:t>
      </w:r>
      <w:r w:rsidR="00816F33" w:rsidRPr="003A33B5">
        <w:t>využívání zastávkových zařízení</w:t>
      </w:r>
      <w:r w:rsidRPr="003A33B5">
        <w:t xml:space="preserve"> podle čl. </w:t>
      </w:r>
      <w:r w:rsidR="003F1EDF" w:rsidRPr="003A33B5">
        <w:t xml:space="preserve">XI </w:t>
      </w:r>
      <w:r w:rsidRPr="003A33B5">
        <w:t>odst.</w:t>
      </w:r>
      <w:r w:rsidR="000B411F" w:rsidRPr="003A33B5">
        <w:t xml:space="preserve"> 7</w:t>
      </w:r>
      <w:r w:rsidR="00A81E8F" w:rsidRPr="003A33B5">
        <w:t xml:space="preserve"> z důvodů na straně </w:t>
      </w:r>
      <w:r w:rsidR="00FC55CC" w:rsidRPr="003A33B5">
        <w:t>D</w:t>
      </w:r>
      <w:r w:rsidR="00A81E8F" w:rsidRPr="003A33B5">
        <w:t xml:space="preserve">opravce, a to po uplynutí dodatečně stanovené lhůty pro uzavření smlouvy </w:t>
      </w:r>
      <w:r w:rsidR="0013506D" w:rsidRPr="003A33B5">
        <w:t xml:space="preserve">nebo zajištění potřebného právního titulu </w:t>
      </w:r>
      <w:r w:rsidR="00A81E8F" w:rsidRPr="003A33B5">
        <w:t>v délce alespoň 30 dnů</w:t>
      </w:r>
      <w:r w:rsidR="0013506D" w:rsidRPr="003A33B5">
        <w:t>;</w:t>
      </w:r>
    </w:p>
    <w:p w14:paraId="189491E6" w14:textId="77777777" w:rsidR="00A81E8F" w:rsidRPr="00B01E69" w:rsidRDefault="00A81E8F">
      <w:pPr>
        <w:pStyle w:val="Odstaveca"/>
        <w:numPr>
          <w:ilvl w:val="0"/>
          <w:numId w:val="28"/>
        </w:numPr>
        <w:ind w:left="1418" w:hanging="284"/>
      </w:pPr>
      <w:r w:rsidRPr="003A33B5">
        <w:t xml:space="preserve">v případě, že souhrnná výše smluvních sankcí uplatněných </w:t>
      </w:r>
      <w:r w:rsidR="00FC55CC" w:rsidRPr="003A33B5">
        <w:t>O</w:t>
      </w:r>
      <w:r w:rsidRPr="003A33B5">
        <w:t xml:space="preserve">bjednatelem v souladu s touto </w:t>
      </w:r>
      <w:r w:rsidR="00E4094E" w:rsidRPr="003A33B5">
        <w:t>S</w:t>
      </w:r>
      <w:r w:rsidRPr="003A33B5">
        <w:t xml:space="preserve">mlouvou v průběhu posledních 12 po sobě jdoucích měsíců </w:t>
      </w:r>
      <w:r w:rsidR="00772727" w:rsidRPr="003A33B5">
        <w:t xml:space="preserve">převýší </w:t>
      </w:r>
      <w:r w:rsidR="00832B8F" w:rsidRPr="003A33B5">
        <w:t>10</w:t>
      </w:r>
      <w:r w:rsidR="00772727" w:rsidRPr="003A33B5">
        <w:t xml:space="preserve"> % </w:t>
      </w:r>
      <w:r w:rsidR="00F64C4C" w:rsidRPr="003A33B5">
        <w:t xml:space="preserve">hodnoty zakázky </w:t>
      </w:r>
      <w:r w:rsidRPr="003A33B5">
        <w:t xml:space="preserve">za </w:t>
      </w:r>
      <w:r w:rsidR="00FF6F83" w:rsidRPr="003A33B5">
        <w:t>posledních 12 po sobě jdoucích měsíců</w:t>
      </w:r>
      <w:r w:rsidRPr="00B01E69">
        <w:t xml:space="preserve">; </w:t>
      </w:r>
      <w:r w:rsidR="00F64C4C">
        <w:t xml:space="preserve">hodnotou zakázky </w:t>
      </w:r>
      <w:r w:rsidRPr="00B01E69">
        <w:t xml:space="preserve">pro </w:t>
      </w:r>
      <w:r w:rsidRPr="00B01E69">
        <w:lastRenderedPageBreak/>
        <w:t xml:space="preserve">účely tohoto ustanovení se rozumí součet skutečné výše </w:t>
      </w:r>
      <w:r w:rsidR="00E67635">
        <w:t>K</w:t>
      </w:r>
      <w:r w:rsidRPr="00B01E69">
        <w:t xml:space="preserve">ompenzace a tržeb </w:t>
      </w:r>
      <w:r w:rsidR="003F1EDF">
        <w:t>D</w:t>
      </w:r>
      <w:r w:rsidRPr="00B01E69">
        <w:t>opravce pro poslední kalendářní rok podle r</w:t>
      </w:r>
      <w:r w:rsidR="00156019" w:rsidRPr="00B01E69">
        <w:t xml:space="preserve">očního vyhodnocení </w:t>
      </w:r>
      <w:r w:rsidR="003F1EDF">
        <w:t>O</w:t>
      </w:r>
      <w:r w:rsidR="00156019" w:rsidRPr="00B01E69">
        <w:t>bjednatelem</w:t>
      </w:r>
      <w:r w:rsidR="0013506D" w:rsidRPr="00B01E69">
        <w:t>;</w:t>
      </w:r>
    </w:p>
    <w:p w14:paraId="16ADEE23" w14:textId="77777777" w:rsidR="001B6111" w:rsidRDefault="00A81E8F">
      <w:pPr>
        <w:pStyle w:val="Odstaveca"/>
        <w:numPr>
          <w:ilvl w:val="0"/>
          <w:numId w:val="28"/>
        </w:numPr>
        <w:ind w:left="1418" w:hanging="284"/>
      </w:pPr>
      <w:r w:rsidRPr="00B01E69">
        <w:t xml:space="preserve">v případě opakovaného odmítnutí kontroly </w:t>
      </w:r>
      <w:r w:rsidR="00FC55CC" w:rsidRPr="00D95A19">
        <w:t>O</w:t>
      </w:r>
      <w:r w:rsidRPr="00D95A19">
        <w:t xml:space="preserve">bjednatele podle čl. </w:t>
      </w:r>
      <w:r w:rsidR="00EF60C0" w:rsidRPr="00D95A19">
        <w:t>X</w:t>
      </w:r>
      <w:r w:rsidR="00FC55CC" w:rsidRPr="00D95A19">
        <w:t>V</w:t>
      </w:r>
      <w:r w:rsidRPr="00D95A19">
        <w:t xml:space="preserve"> odst. </w:t>
      </w:r>
      <w:r w:rsidR="000A0D0E" w:rsidRPr="00D95A19">
        <w:t>7</w:t>
      </w:r>
      <w:r w:rsidR="00E93A1B" w:rsidRPr="00D95A19">
        <w:t>,</w:t>
      </w:r>
      <w:r w:rsidR="001F4804" w:rsidRPr="00D95A19">
        <w:t xml:space="preserve"> 8, </w:t>
      </w:r>
      <w:r w:rsidR="00B23083" w:rsidRPr="00D95A19">
        <w:t>9</w:t>
      </w:r>
      <w:r w:rsidR="00F467AC" w:rsidRPr="00D95A19">
        <w:t xml:space="preserve"> a</w:t>
      </w:r>
      <w:r w:rsidR="009F6C7F">
        <w:t xml:space="preserve"> </w:t>
      </w:r>
      <w:r w:rsidR="00F467AC" w:rsidRPr="00D95A19">
        <w:t>10</w:t>
      </w:r>
      <w:r w:rsidR="008E425F" w:rsidRPr="00D95A19">
        <w:t xml:space="preserve"> </w:t>
      </w:r>
      <w:r w:rsidRPr="00D95A19">
        <w:t xml:space="preserve">této </w:t>
      </w:r>
      <w:r w:rsidR="00E4094E" w:rsidRPr="00D95A19">
        <w:t>S</w:t>
      </w:r>
      <w:r w:rsidRPr="00D95A19">
        <w:t>mlouvy, vztahujícího se ke kontrole tržeb</w:t>
      </w:r>
      <w:r w:rsidR="00156019" w:rsidRPr="00D95A19">
        <w:t xml:space="preserve"> z</w:t>
      </w:r>
      <w:r w:rsidR="00B23083" w:rsidRPr="00D95A19">
        <w:t> </w:t>
      </w:r>
      <w:r w:rsidR="00156019" w:rsidRPr="00D95A19">
        <w:t>jízdn</w:t>
      </w:r>
      <w:r w:rsidR="00156019" w:rsidRPr="00B01E69">
        <w:t>ého</w:t>
      </w:r>
      <w:r w:rsidR="00B23083">
        <w:t>, dotací slev a SJT</w:t>
      </w:r>
      <w:r w:rsidR="00156019" w:rsidRPr="00B01E69">
        <w:t xml:space="preserve">, ze strany </w:t>
      </w:r>
      <w:r w:rsidR="00FC55CC">
        <w:t>D</w:t>
      </w:r>
      <w:r w:rsidR="00156019" w:rsidRPr="00B01E69">
        <w:t>opravce;</w:t>
      </w:r>
      <w:r w:rsidRPr="00B01E69">
        <w:t xml:space="preserve"> </w:t>
      </w:r>
      <w:r w:rsidR="00156019" w:rsidRPr="00B01E69">
        <w:t>p</w:t>
      </w:r>
      <w:r w:rsidR="0013506D" w:rsidRPr="00B01E69">
        <w:t>ro účely</w:t>
      </w:r>
      <w:r w:rsidR="0013506D">
        <w:t xml:space="preserve"> tohoto ustanovení se stanoví, že za opakované odmítnutí kontroly se považují 3 případy odmítnutí za období trvání </w:t>
      </w:r>
      <w:r w:rsidR="003F1EDF">
        <w:t>S</w:t>
      </w:r>
      <w:r w:rsidR="0013506D">
        <w:t>mlouvy;</w:t>
      </w:r>
    </w:p>
    <w:p w14:paraId="2995766E" w14:textId="77777777" w:rsidR="00A81E8F" w:rsidRDefault="00A81E8F">
      <w:pPr>
        <w:pStyle w:val="Odstaveca"/>
        <w:numPr>
          <w:ilvl w:val="0"/>
          <w:numId w:val="28"/>
        </w:numPr>
        <w:ind w:left="1418" w:hanging="284"/>
      </w:pPr>
      <w:r>
        <w:t xml:space="preserve">v případě, že </w:t>
      </w:r>
      <w:r w:rsidR="00FC55CC">
        <w:t>D</w:t>
      </w:r>
      <w:r>
        <w:t>opravce poruší záva</w:t>
      </w:r>
      <w:r w:rsidR="008B3D25">
        <w:t>ž</w:t>
      </w:r>
      <w:r>
        <w:t xml:space="preserve">ným způsobem povinnosti stanovené </w:t>
      </w:r>
      <w:r w:rsidR="00D00B0E">
        <w:t xml:space="preserve">Tarifní smlouvou, </w:t>
      </w:r>
      <w:r>
        <w:t>zejména pokud nepřizná tržby realizované na dopravních výkonech</w:t>
      </w:r>
      <w:r w:rsidR="00511D44">
        <w:t xml:space="preserve"> (má-li </w:t>
      </w:r>
      <w:r w:rsidR="00185052">
        <w:t>D</w:t>
      </w:r>
      <w:r w:rsidR="00511D44">
        <w:t xml:space="preserve">opravce povinnost na </w:t>
      </w:r>
      <w:r w:rsidR="009139ED">
        <w:t>L</w:t>
      </w:r>
      <w:r w:rsidR="00511D44">
        <w:t>inkách prodávat jízdenky)</w:t>
      </w:r>
      <w:r>
        <w:t xml:space="preserve">, které jsou </w:t>
      </w:r>
      <w:r w:rsidR="00511D44">
        <w:t xml:space="preserve">VS </w:t>
      </w:r>
      <w:r>
        <w:t xml:space="preserve">podle této </w:t>
      </w:r>
      <w:r w:rsidR="00E4094E">
        <w:t>S</w:t>
      </w:r>
      <w:r>
        <w:t xml:space="preserve">mlouvy, nebo bude </w:t>
      </w:r>
      <w:r w:rsidR="00FC55CC">
        <w:t>O</w:t>
      </w:r>
      <w:r>
        <w:t xml:space="preserve">bjednatelem zjištěno použití odbavovacího zařízení nenahlášeného </w:t>
      </w:r>
      <w:r w:rsidR="00FC55CC">
        <w:t>D</w:t>
      </w:r>
      <w:r>
        <w:t xml:space="preserve">opravcem </w:t>
      </w:r>
      <w:r w:rsidR="00110950">
        <w:t>O</w:t>
      </w:r>
      <w:r>
        <w:t xml:space="preserve">bjednateli postupem podle Tarifní smlouvy, jejíž principy jsou uvedeny </w:t>
      </w:r>
      <w:r w:rsidRPr="005971D8">
        <w:t xml:space="preserve">v příloze č. 8 této </w:t>
      </w:r>
      <w:r w:rsidR="00E4094E" w:rsidRPr="005971D8">
        <w:t>S</w:t>
      </w:r>
      <w:r w:rsidRPr="005971D8">
        <w:t>mlouvy.</w:t>
      </w:r>
      <w:r>
        <w:t xml:space="preserve"> </w:t>
      </w:r>
    </w:p>
    <w:p w14:paraId="65ED18E6" w14:textId="77777777" w:rsidR="00A81E8F" w:rsidRDefault="00A81E8F">
      <w:pPr>
        <w:pStyle w:val="Odstavec1"/>
        <w:numPr>
          <w:ilvl w:val="1"/>
          <w:numId w:val="21"/>
        </w:numPr>
        <w:tabs>
          <w:tab w:val="clear" w:pos="644"/>
        </w:tabs>
        <w:ind w:left="567" w:hanging="567"/>
      </w:pPr>
      <w:r>
        <w:t xml:space="preserve">Dopravce je oprávněn tuto </w:t>
      </w:r>
      <w:r w:rsidR="00B23083">
        <w:t>S</w:t>
      </w:r>
      <w:r>
        <w:t>mlouvu vypovědět,</w:t>
      </w:r>
      <w:r w:rsidR="009960BF">
        <w:t xml:space="preserve"> </w:t>
      </w:r>
      <w:r w:rsidR="0095470F">
        <w:t xml:space="preserve">je-li </w:t>
      </w:r>
      <w:r w:rsidR="00FC55CC">
        <w:t>O</w:t>
      </w:r>
      <w:r w:rsidR="0095470F">
        <w:t>bjednatel</w:t>
      </w:r>
      <w:r w:rsidR="0095470F" w:rsidRPr="0095470F">
        <w:t xml:space="preserve"> </w:t>
      </w:r>
      <w:r w:rsidR="0095470F">
        <w:t>v prodlení s hrazením jakéhokoliv peněžitého závazku delším než 30 dnů v případě, že tento peněžitý závazek nebyl uhrazen ani přes písemnou výzvu v náhradní lhůtě 30 dnů ode dne doručení výzvy.</w:t>
      </w:r>
    </w:p>
    <w:p w14:paraId="53E11F92" w14:textId="77777777" w:rsidR="00A81E8F" w:rsidRDefault="00A81E8F">
      <w:pPr>
        <w:pStyle w:val="Odstavec1"/>
        <w:numPr>
          <w:ilvl w:val="1"/>
          <w:numId w:val="21"/>
        </w:numPr>
        <w:tabs>
          <w:tab w:val="clear" w:pos="644"/>
        </w:tabs>
        <w:ind w:left="567" w:hanging="567"/>
      </w:pPr>
      <w:r>
        <w:t xml:space="preserve">Objednatel je oprávněn od </w:t>
      </w:r>
      <w:r w:rsidR="00B23083">
        <w:t>S</w:t>
      </w:r>
      <w:r>
        <w:t xml:space="preserve">mlouvy odstoupit </w:t>
      </w:r>
      <w:r w:rsidR="006A14FC">
        <w:t xml:space="preserve">též </w:t>
      </w:r>
      <w:r>
        <w:t xml:space="preserve">v případě, že </w:t>
      </w:r>
      <w:r w:rsidR="00FC55CC">
        <w:t>D</w:t>
      </w:r>
      <w:r>
        <w:t>opravce ztratí oprávnění k provozování veřejné linkové autobusové dopravy (koncese, licence) podle zvláštního právního předpisu (zákon o silniční dopravě)</w:t>
      </w:r>
      <w:r w:rsidR="00640351">
        <w:t xml:space="preserve">. </w:t>
      </w:r>
      <w:r>
        <w:t xml:space="preserve">Odstoupení od </w:t>
      </w:r>
      <w:r w:rsidR="00B23083">
        <w:t>S</w:t>
      </w:r>
      <w:r>
        <w:t xml:space="preserve">mlouvy musí být učiněno písemnou formou a jeho účinky nastávají dnem doručení odstoupení </w:t>
      </w:r>
      <w:r w:rsidR="00FC55CC">
        <w:t>D</w:t>
      </w:r>
      <w:r>
        <w:t xml:space="preserve">opravci. Odstoupení se považuje za doručené i v případě, že </w:t>
      </w:r>
      <w:r w:rsidR="00FC55CC">
        <w:t>D</w:t>
      </w:r>
      <w:r>
        <w:t>opravce odmítne písemné odstoupení převzít, a to dnem tohoto odmítnutí.</w:t>
      </w:r>
      <w:r w:rsidR="006A14FC">
        <w:t xml:space="preserve"> Zákonné důvody pro dostoupení od Smlouvy nejsou tímto odstavcem dotčeny.</w:t>
      </w:r>
    </w:p>
    <w:p w14:paraId="7E851314" w14:textId="77777777" w:rsidR="00A81E8F" w:rsidRDefault="00A81E8F">
      <w:pPr>
        <w:pStyle w:val="Odstavec1"/>
        <w:numPr>
          <w:ilvl w:val="1"/>
          <w:numId w:val="21"/>
        </w:numPr>
        <w:tabs>
          <w:tab w:val="clear" w:pos="644"/>
        </w:tabs>
        <w:ind w:left="567" w:hanging="567"/>
      </w:pPr>
      <w:r>
        <w:t xml:space="preserve">Výpovědí </w:t>
      </w:r>
      <w:r w:rsidR="00B23083">
        <w:t>S</w:t>
      </w:r>
      <w:r>
        <w:t xml:space="preserve">mlouvy ani odstoupením od </w:t>
      </w:r>
      <w:r w:rsidR="00B23083">
        <w:t>S</w:t>
      </w:r>
      <w:r>
        <w:t xml:space="preserve">mlouvy </w:t>
      </w:r>
      <w:r w:rsidR="006D0E35">
        <w:t xml:space="preserve">nezaniká právo </w:t>
      </w:r>
      <w:r>
        <w:t>na smluvní pokut</w:t>
      </w:r>
      <w:r w:rsidR="006D0E35">
        <w:t>u</w:t>
      </w:r>
      <w:r>
        <w:t xml:space="preserve">, </w:t>
      </w:r>
      <w:r w:rsidR="006D0E35">
        <w:t>byly-li podmínky pro její uplatnění naplněny</w:t>
      </w:r>
      <w:r>
        <w:t xml:space="preserve"> </w:t>
      </w:r>
      <w:r w:rsidR="00A22093">
        <w:t>již před</w:t>
      </w:r>
      <w:r>
        <w:t xml:space="preserve"> ukončení</w:t>
      </w:r>
      <w:r w:rsidR="00A22093">
        <w:t>m</w:t>
      </w:r>
      <w:r>
        <w:t xml:space="preserve"> </w:t>
      </w:r>
      <w:r w:rsidR="00B23083">
        <w:t>S</w:t>
      </w:r>
      <w:r>
        <w:t>mlouvy.</w:t>
      </w:r>
    </w:p>
    <w:p w14:paraId="5239EDCF" w14:textId="77777777" w:rsidR="00A81E8F" w:rsidRDefault="00A81E8F">
      <w:pPr>
        <w:pStyle w:val="Odstavec1"/>
        <w:numPr>
          <w:ilvl w:val="1"/>
          <w:numId w:val="21"/>
        </w:numPr>
        <w:tabs>
          <w:tab w:val="clear" w:pos="644"/>
        </w:tabs>
        <w:ind w:left="567" w:hanging="567"/>
      </w:pPr>
      <w:r>
        <w:t xml:space="preserve">Veškerá nevypořádaná práva a povinnosti vyplývající z této </w:t>
      </w:r>
      <w:r w:rsidR="00B23083">
        <w:t>S</w:t>
      </w:r>
      <w:r>
        <w:t xml:space="preserve">mlouvy </w:t>
      </w:r>
      <w:r w:rsidR="00110950">
        <w:t>O</w:t>
      </w:r>
      <w:r>
        <w:t xml:space="preserve">bjednateli nebo </w:t>
      </w:r>
      <w:r w:rsidR="00185052">
        <w:t>D</w:t>
      </w:r>
      <w:r>
        <w:t xml:space="preserve">opravci ke dni ukončení </w:t>
      </w:r>
      <w:r w:rsidR="00B23083">
        <w:t>S</w:t>
      </w:r>
      <w:r>
        <w:t xml:space="preserve">mlouvy jsou </w:t>
      </w:r>
      <w:r w:rsidR="00FC55CC">
        <w:t>O</w:t>
      </w:r>
      <w:r>
        <w:t xml:space="preserve">bjednatel a </w:t>
      </w:r>
      <w:r w:rsidR="00185052">
        <w:t>D</w:t>
      </w:r>
      <w:r>
        <w:t xml:space="preserve">opravce povinni vypořádat obdobně podle příslušných ustanovení této </w:t>
      </w:r>
      <w:r w:rsidR="00B23083">
        <w:t>S</w:t>
      </w:r>
      <w:r>
        <w:t>mlouvy bez zbytečného odkladu.</w:t>
      </w:r>
    </w:p>
    <w:p w14:paraId="13650EAB" w14:textId="77777777" w:rsidR="00A81E8F" w:rsidRDefault="00B01E69" w:rsidP="000B3135">
      <w:pPr>
        <w:pStyle w:val="slo"/>
        <w:keepNext/>
        <w:spacing w:before="360"/>
        <w:ind w:left="567"/>
      </w:pPr>
      <w:r>
        <w:t>Č</w:t>
      </w:r>
      <w:r w:rsidR="00A81E8F">
        <w:t xml:space="preserve">lánek </w:t>
      </w:r>
      <w:r w:rsidR="00EF60C0">
        <w:t>X</w:t>
      </w:r>
      <w:r w:rsidR="00AF48AA">
        <w:t>X</w:t>
      </w:r>
      <w:r w:rsidR="00885E5D">
        <w:t>I</w:t>
      </w:r>
      <w:r w:rsidR="005B0A64">
        <w:t>I</w:t>
      </w:r>
      <w:r w:rsidR="001231C4">
        <w:t>I</w:t>
      </w:r>
    </w:p>
    <w:p w14:paraId="26F08240" w14:textId="77777777" w:rsidR="00A81E8F" w:rsidRDefault="00A81E8F" w:rsidP="000B3135">
      <w:pPr>
        <w:pStyle w:val="lnekIbezsla"/>
        <w:keepNext/>
        <w:tabs>
          <w:tab w:val="clear" w:pos="720"/>
        </w:tabs>
        <w:spacing w:before="0"/>
        <w:ind w:left="567" w:firstLine="0"/>
        <w:rPr>
          <w:i/>
        </w:rPr>
      </w:pPr>
      <w:r>
        <w:t>Úrok z prodlení</w:t>
      </w:r>
    </w:p>
    <w:p w14:paraId="73C199B4" w14:textId="77777777" w:rsidR="00A81E8F" w:rsidRDefault="00A81E8F">
      <w:pPr>
        <w:pStyle w:val="Odstavec1"/>
        <w:numPr>
          <w:ilvl w:val="1"/>
          <w:numId w:val="21"/>
        </w:numPr>
        <w:tabs>
          <w:tab w:val="clear" w:pos="644"/>
        </w:tabs>
        <w:ind w:left="567" w:hanging="567"/>
      </w:pPr>
      <w:r>
        <w:t xml:space="preserve">V případě, že </w:t>
      </w:r>
      <w:r w:rsidR="00FC55CC">
        <w:t>O</w:t>
      </w:r>
      <w:r>
        <w:t xml:space="preserve">bjednatel plní opožděně finanční závazky vůči </w:t>
      </w:r>
      <w:r w:rsidR="00FC55CC">
        <w:t>D</w:t>
      </w:r>
      <w:r>
        <w:t xml:space="preserve">opravci vyplývající z této </w:t>
      </w:r>
      <w:r w:rsidR="00F31650">
        <w:t>S</w:t>
      </w:r>
      <w:r>
        <w:t xml:space="preserve">mlouvy, je </w:t>
      </w:r>
      <w:r w:rsidR="00FC55CC">
        <w:t>O</w:t>
      </w:r>
      <w:r>
        <w:t xml:space="preserve">bjednatel povinen zaplatit </w:t>
      </w:r>
      <w:r w:rsidR="00FC55CC">
        <w:t>D</w:t>
      </w:r>
      <w:r>
        <w:t>opravci úrok z prodlení dle platných právních předpisů.</w:t>
      </w:r>
    </w:p>
    <w:p w14:paraId="65328107" w14:textId="77777777" w:rsidR="00A81E8F" w:rsidRDefault="00A81E8F">
      <w:pPr>
        <w:pStyle w:val="Odstavec1"/>
        <w:numPr>
          <w:ilvl w:val="1"/>
          <w:numId w:val="21"/>
        </w:numPr>
        <w:tabs>
          <w:tab w:val="clear" w:pos="644"/>
        </w:tabs>
        <w:ind w:left="567" w:hanging="567"/>
      </w:pPr>
      <w:r>
        <w:t xml:space="preserve">V případě, že </w:t>
      </w:r>
      <w:r w:rsidR="00FC55CC">
        <w:t>D</w:t>
      </w:r>
      <w:r>
        <w:t xml:space="preserve">opravce plní opožděně finanční závazky vůči </w:t>
      </w:r>
      <w:r w:rsidR="00FC55CC">
        <w:t>O</w:t>
      </w:r>
      <w:r>
        <w:t xml:space="preserve">bjednateli vyplývající z této </w:t>
      </w:r>
      <w:r w:rsidR="00E4094E">
        <w:t>S</w:t>
      </w:r>
      <w:r>
        <w:t xml:space="preserve">mlouvy, je </w:t>
      </w:r>
      <w:r w:rsidR="00FC55CC">
        <w:t>D</w:t>
      </w:r>
      <w:r>
        <w:t xml:space="preserve">opravce povinen zaplatit </w:t>
      </w:r>
      <w:r w:rsidR="00FC55CC">
        <w:t>O</w:t>
      </w:r>
      <w:r>
        <w:t>bjednateli úrok z prodlení dle platných právních předpisů ze zadržených finančních prostředků.</w:t>
      </w:r>
    </w:p>
    <w:p w14:paraId="5D8CE672" w14:textId="77777777" w:rsidR="00A81E8F" w:rsidRPr="00640351" w:rsidRDefault="00A81E8F" w:rsidP="000B3135">
      <w:pPr>
        <w:pStyle w:val="slo"/>
        <w:keepNext/>
        <w:spacing w:before="360"/>
        <w:ind w:left="567"/>
      </w:pPr>
      <w:r w:rsidRPr="00640351">
        <w:t xml:space="preserve">Článek </w:t>
      </w:r>
      <w:r w:rsidR="00F9157A" w:rsidRPr="00640351">
        <w:t>X</w:t>
      </w:r>
      <w:r w:rsidR="00EF60C0" w:rsidRPr="00640351">
        <w:t>X</w:t>
      </w:r>
      <w:r w:rsidR="00885E5D">
        <w:t>I</w:t>
      </w:r>
      <w:r w:rsidR="00873C67">
        <w:t>V</w:t>
      </w:r>
    </w:p>
    <w:p w14:paraId="01719BC1" w14:textId="77777777" w:rsidR="00A81E8F" w:rsidRPr="00640351" w:rsidRDefault="00A81E8F" w:rsidP="000B3135">
      <w:pPr>
        <w:pStyle w:val="slo"/>
        <w:keepNext/>
        <w:spacing w:before="0" w:after="120"/>
        <w:ind w:left="567"/>
        <w:rPr>
          <w:bCs/>
          <w:i/>
        </w:rPr>
      </w:pPr>
      <w:r w:rsidRPr="00640351">
        <w:t>Smluvní pokuty</w:t>
      </w:r>
    </w:p>
    <w:p w14:paraId="7E70E3A5" w14:textId="77777777" w:rsidR="00A81E8F" w:rsidRDefault="00A81E8F" w:rsidP="00011052">
      <w:pPr>
        <w:pStyle w:val="Odstavec1"/>
        <w:numPr>
          <w:ilvl w:val="1"/>
          <w:numId w:val="33"/>
        </w:numPr>
        <w:tabs>
          <w:tab w:val="clear" w:pos="644"/>
        </w:tabs>
        <w:ind w:left="567" w:hanging="567"/>
      </w:pPr>
      <w:r w:rsidRPr="00640351">
        <w:t xml:space="preserve">V případě nedodržení níže uvedených závazků sjednaných touto </w:t>
      </w:r>
      <w:r w:rsidR="00E4094E">
        <w:t>S</w:t>
      </w:r>
      <w:r w:rsidRPr="00640351">
        <w:t xml:space="preserve">mlouvou ze strany </w:t>
      </w:r>
      <w:r w:rsidR="00185052">
        <w:t>D</w:t>
      </w:r>
      <w:r w:rsidRPr="00640351">
        <w:t>opravce</w:t>
      </w:r>
      <w:r w:rsidR="00EA6DB6" w:rsidRPr="00EA6DB6">
        <w:t xml:space="preserve"> </w:t>
      </w:r>
      <w:r w:rsidR="00EA6DB6">
        <w:t>a za předpokladu, že Dopravce nesplnil povinnost ani v náhradní lhůtě stanovené Objednatelem</w:t>
      </w:r>
      <w:r w:rsidRPr="00640351">
        <w:t xml:space="preserve">, má </w:t>
      </w:r>
      <w:r w:rsidR="00110950">
        <w:t>O</w:t>
      </w:r>
      <w:r w:rsidRPr="00640351">
        <w:t xml:space="preserve">bjednatel proti </w:t>
      </w:r>
      <w:r w:rsidR="00185052">
        <w:t>D</w:t>
      </w:r>
      <w:r w:rsidRPr="00640351">
        <w:t>opravci právo na zaplacení smluvní</w:t>
      </w:r>
      <w:r>
        <w:t xml:space="preserve"> pokuty</w:t>
      </w:r>
      <w:r w:rsidR="00754C7E">
        <w:t>:</w:t>
      </w:r>
    </w:p>
    <w:p w14:paraId="4BDA3B69" w14:textId="77777777" w:rsidR="00A81E8F" w:rsidRPr="003B5BD7" w:rsidRDefault="00754C7E">
      <w:pPr>
        <w:pStyle w:val="Odstaveca"/>
        <w:numPr>
          <w:ilvl w:val="0"/>
          <w:numId w:val="29"/>
        </w:numPr>
        <w:ind w:left="1418" w:hanging="284"/>
      </w:pPr>
      <w:r>
        <w:t xml:space="preserve">ve </w:t>
      </w:r>
      <w:r w:rsidRPr="003B5BD7">
        <w:t xml:space="preserve">výši </w:t>
      </w:r>
      <w:r w:rsidR="00A81E8F" w:rsidRPr="003B5BD7">
        <w:t>5 000 Kč</w:t>
      </w:r>
    </w:p>
    <w:p w14:paraId="0E2603F0" w14:textId="0FF09D94" w:rsidR="00A81E8F" w:rsidRPr="003B5BD7" w:rsidRDefault="00A81E8F" w:rsidP="001537C6">
      <w:pPr>
        <w:pStyle w:val="Odstavecaodrky"/>
        <w:tabs>
          <w:tab w:val="clear" w:pos="1361"/>
        </w:tabs>
        <w:ind w:left="1701" w:hanging="283"/>
      </w:pPr>
      <w:r w:rsidRPr="003B5BD7">
        <w:t xml:space="preserve">za nepředložení požadovaných údajů dohodnutých v této </w:t>
      </w:r>
      <w:r w:rsidR="00E4094E">
        <w:t>S</w:t>
      </w:r>
      <w:r w:rsidRPr="003B5BD7">
        <w:t>mlouvě v elektronické podobě ve stanovených termínech, a to za každý jednotlivý případ</w:t>
      </w:r>
      <w:r w:rsidR="00640351" w:rsidRPr="003B5BD7">
        <w:t xml:space="preserve">, </w:t>
      </w:r>
      <w:r w:rsidR="00C213C0" w:rsidRPr="003B5BD7">
        <w:t>nejedná-li se o</w:t>
      </w:r>
      <w:r w:rsidR="00174D5A">
        <w:t> </w:t>
      </w:r>
      <w:r w:rsidR="00C213C0" w:rsidRPr="003B5BD7">
        <w:t>některý z případů výslovně</w:t>
      </w:r>
      <w:r w:rsidR="00640351" w:rsidRPr="003B5BD7">
        <w:t xml:space="preserve"> uveden</w:t>
      </w:r>
      <w:r w:rsidR="00C213C0" w:rsidRPr="003B5BD7">
        <w:t>ých</w:t>
      </w:r>
      <w:r w:rsidR="00640351" w:rsidRPr="003B5BD7">
        <w:t xml:space="preserve"> v příloze č. 12 této </w:t>
      </w:r>
      <w:r w:rsidR="00E4094E">
        <w:t>S</w:t>
      </w:r>
      <w:r w:rsidR="00640351" w:rsidRPr="003B5BD7">
        <w:t>mlouvy</w:t>
      </w:r>
      <w:r w:rsidRPr="003B5BD7">
        <w:t xml:space="preserve">, </w:t>
      </w:r>
    </w:p>
    <w:p w14:paraId="6371CB07" w14:textId="77777777" w:rsidR="006F6D80" w:rsidRDefault="00A81E8F" w:rsidP="001537C6">
      <w:pPr>
        <w:pStyle w:val="Odstavecaodrky"/>
        <w:tabs>
          <w:tab w:val="clear" w:pos="1361"/>
        </w:tabs>
        <w:ind w:left="1701" w:hanging="283"/>
      </w:pPr>
      <w:r w:rsidRPr="003B5BD7">
        <w:t xml:space="preserve">za nepředložení výkazů </w:t>
      </w:r>
      <w:r w:rsidR="00185052">
        <w:t>D</w:t>
      </w:r>
      <w:r w:rsidRPr="003B5BD7">
        <w:t xml:space="preserve">opravcem dohodnutých v této </w:t>
      </w:r>
      <w:r w:rsidR="00E4094E">
        <w:t>S</w:t>
      </w:r>
      <w:r w:rsidRPr="003B5BD7">
        <w:t>mlouvě ve stanovených termínech, a to za každý nepředložený výkaz</w:t>
      </w:r>
      <w:r w:rsidR="00200C31" w:rsidRPr="003B5BD7">
        <w:t>;</w:t>
      </w:r>
    </w:p>
    <w:p w14:paraId="1F86B844" w14:textId="77777777" w:rsidR="006F6D80" w:rsidRPr="006F6D80" w:rsidRDefault="006F6D80" w:rsidP="001537C6">
      <w:pPr>
        <w:pStyle w:val="Odstavecaodrky"/>
        <w:tabs>
          <w:tab w:val="clear" w:pos="1361"/>
        </w:tabs>
        <w:ind w:left="1701" w:hanging="283"/>
      </w:pPr>
      <w:r w:rsidRPr="006F6D80">
        <w:lastRenderedPageBreak/>
        <w:t xml:space="preserve">za nepředložení </w:t>
      </w:r>
      <w:r w:rsidR="00F61EDE">
        <w:t>P</w:t>
      </w:r>
      <w:r w:rsidR="00F61EDE" w:rsidRPr="006F6D80">
        <w:t xml:space="preserve">lánu </w:t>
      </w:r>
      <w:r w:rsidRPr="006F6D80">
        <w:t>obnovy vozidel ve stanovených termínech</w:t>
      </w:r>
      <w:r w:rsidR="00E60392">
        <w:t xml:space="preserve"> dle čl. </w:t>
      </w:r>
      <w:r w:rsidR="00E60392" w:rsidRPr="00476FC9">
        <w:t>XV</w:t>
      </w:r>
      <w:r w:rsidR="00B23083" w:rsidRPr="00476FC9">
        <w:t>I</w:t>
      </w:r>
      <w:r w:rsidR="00E60392" w:rsidRPr="00476FC9">
        <w:t xml:space="preserve"> odst. </w:t>
      </w:r>
      <w:r w:rsidR="00476FC9">
        <w:t>8 a 9</w:t>
      </w:r>
      <w:r w:rsidR="00E60392">
        <w:t xml:space="preserve"> této </w:t>
      </w:r>
      <w:r w:rsidR="00E4094E">
        <w:t>S</w:t>
      </w:r>
      <w:r w:rsidR="00E60392">
        <w:t>mlouvy</w:t>
      </w:r>
      <w:r w:rsidRPr="006F6D80">
        <w:t>,</w:t>
      </w:r>
      <w:r>
        <w:t xml:space="preserve"> a to ani po uplynutí 30denní </w:t>
      </w:r>
      <w:r w:rsidR="00EF2A95">
        <w:t xml:space="preserve">dodatečné </w:t>
      </w:r>
      <w:r>
        <w:t>lhůty stanované Objednatelem</w:t>
      </w:r>
    </w:p>
    <w:p w14:paraId="0E57D1B0" w14:textId="77777777" w:rsidR="00A81E8F" w:rsidRPr="003B5BD7" w:rsidRDefault="00754C7E">
      <w:pPr>
        <w:pStyle w:val="Odstaveca"/>
        <w:numPr>
          <w:ilvl w:val="0"/>
          <w:numId w:val="29"/>
        </w:numPr>
        <w:ind w:left="1418" w:hanging="284"/>
      </w:pPr>
      <w:r w:rsidRPr="005F3285">
        <w:t xml:space="preserve">ve výši </w:t>
      </w:r>
      <w:r w:rsidR="00A81E8F" w:rsidRPr="003B5BD7">
        <w:t>50 000 Kč</w:t>
      </w:r>
    </w:p>
    <w:p w14:paraId="5A13FD44" w14:textId="77777777" w:rsidR="00A81E8F" w:rsidRPr="003B5BD7" w:rsidRDefault="00F648FE" w:rsidP="001537C6">
      <w:pPr>
        <w:pStyle w:val="Odstavecaodrky"/>
        <w:tabs>
          <w:tab w:val="clear" w:pos="1361"/>
        </w:tabs>
        <w:ind w:left="1701" w:hanging="283"/>
      </w:pPr>
      <w:r w:rsidRPr="003B5BD7">
        <w:t xml:space="preserve">za nepředložení požadovaných </w:t>
      </w:r>
      <w:r w:rsidR="00A81E8F" w:rsidRPr="003B5BD7">
        <w:t xml:space="preserve">podkladů čtvrtletního finančního vyhodnocení dle této </w:t>
      </w:r>
      <w:r w:rsidR="00E4094E">
        <w:t>S</w:t>
      </w:r>
      <w:r w:rsidR="00A81E8F" w:rsidRPr="003B5BD7">
        <w:t>mlouvy ve stanovených termínech</w:t>
      </w:r>
      <w:r w:rsidR="00200C31" w:rsidRPr="003B5BD7">
        <w:t>,</w:t>
      </w:r>
      <w:r w:rsidR="00A81E8F" w:rsidRPr="003B5BD7">
        <w:t xml:space="preserve">  </w:t>
      </w:r>
    </w:p>
    <w:p w14:paraId="4BE7F99C" w14:textId="77777777" w:rsidR="00A81E8F" w:rsidRPr="003B5BD7" w:rsidRDefault="00A81E8F" w:rsidP="001537C6">
      <w:pPr>
        <w:pStyle w:val="Odstavecaodrky"/>
        <w:tabs>
          <w:tab w:val="clear" w:pos="1361"/>
        </w:tabs>
        <w:ind w:left="1701" w:hanging="283"/>
      </w:pPr>
      <w:r w:rsidRPr="003B5BD7">
        <w:t>za opakované porušení povinností dle písm. a) tohoto odstavce</w:t>
      </w:r>
      <w:r w:rsidR="00200C31" w:rsidRPr="003B5BD7">
        <w:t>;</w:t>
      </w:r>
    </w:p>
    <w:p w14:paraId="1D5FC2B2" w14:textId="77777777" w:rsidR="00A81E8F" w:rsidRDefault="00754C7E">
      <w:pPr>
        <w:pStyle w:val="Odstaveca"/>
        <w:numPr>
          <w:ilvl w:val="0"/>
          <w:numId w:val="29"/>
        </w:numPr>
        <w:ind w:left="1418" w:hanging="284"/>
      </w:pPr>
      <w:r w:rsidRPr="003B5BD7">
        <w:t>ve výši</w:t>
      </w:r>
      <w:r w:rsidR="00A81E8F" w:rsidRPr="003B5BD7">
        <w:t xml:space="preserve"> 100 000 Kč</w:t>
      </w:r>
      <w:r w:rsidR="00A81E8F">
        <w:t xml:space="preserve">   </w:t>
      </w:r>
    </w:p>
    <w:p w14:paraId="7DBCE527" w14:textId="77777777" w:rsidR="00A81E8F" w:rsidRDefault="00A81E8F" w:rsidP="001537C6">
      <w:pPr>
        <w:pStyle w:val="Odstavecaodrky"/>
        <w:tabs>
          <w:tab w:val="clear" w:pos="1361"/>
        </w:tabs>
        <w:ind w:left="1701" w:hanging="283"/>
      </w:pPr>
      <w:r>
        <w:t xml:space="preserve">za nepředložení požadovaných podkladů ročního finančního vyúčtování dle této </w:t>
      </w:r>
      <w:r w:rsidR="00F31650">
        <w:t>S</w:t>
      </w:r>
      <w:r>
        <w:t>mlouvy</w:t>
      </w:r>
      <w:r w:rsidR="00200C31">
        <w:t>,</w:t>
      </w:r>
    </w:p>
    <w:p w14:paraId="52AFF5BD" w14:textId="77777777" w:rsidR="00A81E8F" w:rsidRDefault="00A81E8F" w:rsidP="001537C6">
      <w:pPr>
        <w:pStyle w:val="Odstavecaodrky"/>
        <w:tabs>
          <w:tab w:val="clear" w:pos="1361"/>
        </w:tabs>
        <w:ind w:left="1701" w:hanging="283"/>
      </w:pPr>
      <w:r>
        <w:t xml:space="preserve">za nepředložení požadovaných podkladů finančního vyúčtování při ukončení </w:t>
      </w:r>
      <w:r w:rsidR="00F31650">
        <w:t>S</w:t>
      </w:r>
      <w:r>
        <w:t xml:space="preserve">mlouvy dle této </w:t>
      </w:r>
      <w:r w:rsidR="00F31650">
        <w:t>S</w:t>
      </w:r>
      <w:r>
        <w:t>mlouvy</w:t>
      </w:r>
      <w:r w:rsidR="00200C31">
        <w:t>,</w:t>
      </w:r>
    </w:p>
    <w:p w14:paraId="43733524" w14:textId="77777777" w:rsidR="00A81E8F" w:rsidRDefault="00A81E8F" w:rsidP="001537C6">
      <w:pPr>
        <w:pStyle w:val="Odstavecaodrky"/>
        <w:tabs>
          <w:tab w:val="clear" w:pos="1361"/>
        </w:tabs>
        <w:ind w:left="1701" w:hanging="283"/>
      </w:pPr>
      <w:r>
        <w:t xml:space="preserve">za nevedení evidence závazku </w:t>
      </w:r>
      <w:r w:rsidR="00B21252">
        <w:t>V</w:t>
      </w:r>
      <w:r>
        <w:t xml:space="preserve">eřejné služby v souladu s touto </w:t>
      </w:r>
      <w:r w:rsidR="00F31650">
        <w:t>S</w:t>
      </w:r>
      <w:r>
        <w:t xml:space="preserve">mlouvou </w:t>
      </w:r>
      <w:r w:rsidR="00AB0142">
        <w:t>v účetnictví odděleně</w:t>
      </w:r>
      <w:r>
        <w:t xml:space="preserve">.   </w:t>
      </w:r>
    </w:p>
    <w:p w14:paraId="35CA8BFB" w14:textId="77777777" w:rsidR="006B6B9F" w:rsidRDefault="006B6B9F">
      <w:pPr>
        <w:pStyle w:val="Odstavec1"/>
        <w:numPr>
          <w:ilvl w:val="1"/>
          <w:numId w:val="21"/>
        </w:numPr>
        <w:tabs>
          <w:tab w:val="clear" w:pos="644"/>
        </w:tabs>
        <w:ind w:left="567" w:hanging="567"/>
      </w:pPr>
      <w:r>
        <w:rPr>
          <w:rStyle w:val="Odstavec1Char"/>
        </w:rPr>
        <w:t>V </w:t>
      </w:r>
      <w:r w:rsidRPr="002F5F2E">
        <w:t>případě</w:t>
      </w:r>
      <w:r>
        <w:rPr>
          <w:rStyle w:val="Odstavec1Char"/>
        </w:rPr>
        <w:t xml:space="preserve">, že </w:t>
      </w:r>
      <w:r w:rsidR="008E7FAF">
        <w:rPr>
          <w:rStyle w:val="Odstavec1Char"/>
        </w:rPr>
        <w:t>D</w:t>
      </w:r>
      <w:r>
        <w:rPr>
          <w:rStyle w:val="Odstavec1Char"/>
        </w:rPr>
        <w:t>opravce neuzavře</w:t>
      </w:r>
      <w:r w:rsidR="00983B46">
        <w:rPr>
          <w:rStyle w:val="Odstavec1Char"/>
        </w:rPr>
        <w:t xml:space="preserve"> </w:t>
      </w:r>
      <w:r>
        <w:rPr>
          <w:rStyle w:val="Odstavec1Char"/>
        </w:rPr>
        <w:t xml:space="preserve">předepsané </w:t>
      </w:r>
      <w:r w:rsidR="00B23083">
        <w:rPr>
          <w:rStyle w:val="Odstavec1Char"/>
        </w:rPr>
        <w:t xml:space="preserve">Systémové </w:t>
      </w:r>
      <w:r>
        <w:rPr>
          <w:rStyle w:val="Odstavec1Char"/>
        </w:rPr>
        <w:t xml:space="preserve">smlouvy nutné k fungování systému uvedené </w:t>
      </w:r>
      <w:r w:rsidRPr="005971D8">
        <w:rPr>
          <w:rStyle w:val="Odstavec1Char"/>
        </w:rPr>
        <w:t xml:space="preserve">v čl. </w:t>
      </w:r>
      <w:r w:rsidR="00B23083" w:rsidRPr="005971D8">
        <w:rPr>
          <w:rStyle w:val="Odstavec1Char"/>
        </w:rPr>
        <w:t xml:space="preserve">XI </w:t>
      </w:r>
      <w:r w:rsidRPr="005971D8">
        <w:rPr>
          <w:rStyle w:val="Odstavec1Char"/>
        </w:rPr>
        <w:t>odst.</w:t>
      </w:r>
      <w:r w:rsidR="00C5134F" w:rsidRPr="005971D8">
        <w:rPr>
          <w:rStyle w:val="Odstavec1Char"/>
        </w:rPr>
        <w:t xml:space="preserve"> 3,</w:t>
      </w:r>
      <w:r w:rsidRPr="005971D8">
        <w:rPr>
          <w:rStyle w:val="Odstavec1Char"/>
        </w:rPr>
        <w:t xml:space="preserve"> 4, 5, 6</w:t>
      </w:r>
      <w:r w:rsidR="00B23083" w:rsidRPr="005971D8">
        <w:rPr>
          <w:rStyle w:val="Odstavec1Char"/>
        </w:rPr>
        <w:t xml:space="preserve"> a 7</w:t>
      </w:r>
      <w:r w:rsidRPr="000D021E">
        <w:t xml:space="preserve"> této </w:t>
      </w:r>
      <w:r w:rsidR="00B23083">
        <w:t>S</w:t>
      </w:r>
      <w:r w:rsidRPr="000D021E">
        <w:t>mlouvy,</w:t>
      </w:r>
      <w:r w:rsidR="00983B46" w:rsidRPr="00983B46">
        <w:rPr>
          <w:rStyle w:val="Odstavec1Char"/>
        </w:rPr>
        <w:t xml:space="preserve"> </w:t>
      </w:r>
      <w:r w:rsidR="00983B46" w:rsidRPr="00983B46">
        <w:t xml:space="preserve">případně neudržuje </w:t>
      </w:r>
      <w:r w:rsidR="00983B46">
        <w:t xml:space="preserve">je </w:t>
      </w:r>
      <w:r w:rsidR="00983B46" w:rsidRPr="00983B46">
        <w:t xml:space="preserve">v platnosti po celou dobu trvání této </w:t>
      </w:r>
      <w:r w:rsidR="00B23083">
        <w:t>S</w:t>
      </w:r>
      <w:r w:rsidR="00983B46" w:rsidRPr="00983B46">
        <w:t xml:space="preserve">mlouvy, resp. </w:t>
      </w:r>
      <w:r w:rsidR="00983B46">
        <w:t>j</w:t>
      </w:r>
      <w:r w:rsidR="00983B46" w:rsidRPr="00983B46">
        <w:t>ejich platnost neobnoví</w:t>
      </w:r>
      <w:r w:rsidR="00983B46">
        <w:t>, (dále jen „</w:t>
      </w:r>
      <w:r w:rsidR="006122B9" w:rsidRPr="008877BB">
        <w:rPr>
          <w:b/>
          <w:bCs/>
        </w:rPr>
        <w:t>n</w:t>
      </w:r>
      <w:r w:rsidR="00983B46" w:rsidRPr="008877BB">
        <w:rPr>
          <w:b/>
          <w:bCs/>
        </w:rPr>
        <w:t>euzavření smlouvy</w:t>
      </w:r>
      <w:r w:rsidR="00983B46">
        <w:t>“)</w:t>
      </w:r>
      <w:r w:rsidRPr="00983B46">
        <w:t xml:space="preserve"> </w:t>
      </w:r>
      <w:r>
        <w:t xml:space="preserve">má </w:t>
      </w:r>
      <w:r w:rsidR="008E7FAF">
        <w:t>O</w:t>
      </w:r>
      <w:r>
        <w:t xml:space="preserve">bjednatel proti </w:t>
      </w:r>
      <w:r w:rsidR="008E7FAF">
        <w:t>D</w:t>
      </w:r>
      <w:r>
        <w:t>opravci právo na zaplacení smluvní pokuty v této výši:</w:t>
      </w:r>
    </w:p>
    <w:p w14:paraId="3668F739"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B23083">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3 této</w:t>
      </w:r>
      <w:r w:rsidRPr="000D021E">
        <w:rPr>
          <w:sz w:val="24"/>
          <w:szCs w:val="24"/>
        </w:rPr>
        <w:t xml:space="preserve"> </w:t>
      </w:r>
      <w:r w:rsidR="00B23083">
        <w:rPr>
          <w:sz w:val="24"/>
          <w:szCs w:val="24"/>
        </w:rPr>
        <w:t>S</w:t>
      </w:r>
      <w:r w:rsidRPr="000D021E">
        <w:rPr>
          <w:sz w:val="24"/>
          <w:szCs w:val="24"/>
        </w:rPr>
        <w:t>mlouvy</w:t>
      </w:r>
      <w:r w:rsidR="00675F1E">
        <w:rPr>
          <w:sz w:val="24"/>
          <w:szCs w:val="24"/>
        </w:rPr>
        <w:t xml:space="preserve"> ze strany Dopravce</w:t>
      </w:r>
      <w:r w:rsidRPr="000D021E">
        <w:rPr>
          <w:sz w:val="24"/>
          <w:szCs w:val="24"/>
        </w:rPr>
        <w:t xml:space="preserve"> do 30 dnů od obdržení výzvy k podpisu smlouvy činí smluvní pokuta </w:t>
      </w:r>
      <w:r w:rsidRPr="003B5BD7">
        <w:rPr>
          <w:sz w:val="24"/>
          <w:szCs w:val="24"/>
        </w:rPr>
        <w:t>1,00 Kč/</w:t>
      </w:r>
      <w:r w:rsidR="003428DA">
        <w:rPr>
          <w:sz w:val="24"/>
          <w:szCs w:val="24"/>
        </w:rPr>
        <w:t>L</w:t>
      </w:r>
      <w:r w:rsidRPr="003B5BD7">
        <w:rPr>
          <w:sz w:val="24"/>
          <w:szCs w:val="24"/>
        </w:rPr>
        <w:t>inkový km</w:t>
      </w:r>
      <w:r>
        <w:rPr>
          <w:sz w:val="24"/>
          <w:szCs w:val="24"/>
        </w:rPr>
        <w:t xml:space="preserve"> za období od začátku účinnosti </w:t>
      </w:r>
      <w:r w:rsidR="000B35DF">
        <w:rPr>
          <w:sz w:val="24"/>
          <w:szCs w:val="24"/>
        </w:rPr>
        <w:t xml:space="preserve">této Smlouvy </w:t>
      </w:r>
      <w:r>
        <w:rPr>
          <w:sz w:val="24"/>
          <w:szCs w:val="24"/>
        </w:rPr>
        <w:t>do dne podpisu smlouvy</w:t>
      </w:r>
      <w:r w:rsidR="000B35DF">
        <w:rPr>
          <w:sz w:val="24"/>
          <w:szCs w:val="24"/>
        </w:rPr>
        <w:t xml:space="preserve"> </w:t>
      </w:r>
      <w:r w:rsidR="000B35DF" w:rsidRPr="003B5BD7">
        <w:rPr>
          <w:sz w:val="24"/>
          <w:szCs w:val="24"/>
        </w:rPr>
        <w:t xml:space="preserve">dle čl. </w:t>
      </w:r>
      <w:r w:rsidR="000B35DF">
        <w:rPr>
          <w:sz w:val="24"/>
          <w:szCs w:val="24"/>
        </w:rPr>
        <w:t xml:space="preserve">XI </w:t>
      </w:r>
      <w:r w:rsidR="000B35DF" w:rsidRPr="003B5BD7">
        <w:rPr>
          <w:sz w:val="24"/>
          <w:szCs w:val="24"/>
        </w:rPr>
        <w:t>odst. 3 této</w:t>
      </w:r>
      <w:r w:rsidR="000B35DF" w:rsidRPr="000D021E">
        <w:rPr>
          <w:sz w:val="24"/>
          <w:szCs w:val="24"/>
        </w:rPr>
        <w:t xml:space="preserve"> </w:t>
      </w:r>
      <w:r w:rsidR="000B35DF">
        <w:rPr>
          <w:sz w:val="24"/>
          <w:szCs w:val="24"/>
        </w:rPr>
        <w:t>S</w:t>
      </w:r>
      <w:r w:rsidR="000B35DF" w:rsidRPr="000D021E">
        <w:rPr>
          <w:sz w:val="24"/>
          <w:szCs w:val="24"/>
        </w:rPr>
        <w:t>mlouvy</w:t>
      </w:r>
      <w:r>
        <w:rPr>
          <w:sz w:val="24"/>
          <w:szCs w:val="24"/>
        </w:rPr>
        <w:t xml:space="preserve">; uhrazením sankce nezaniká povinnost doplatit úhradu za služby PID za celé období platnosti této </w:t>
      </w:r>
      <w:r w:rsidR="00E4094E">
        <w:rPr>
          <w:sz w:val="24"/>
          <w:szCs w:val="24"/>
        </w:rPr>
        <w:t>S</w:t>
      </w:r>
      <w:r>
        <w:rPr>
          <w:sz w:val="24"/>
          <w:szCs w:val="24"/>
        </w:rPr>
        <w:t>mlouvy</w:t>
      </w:r>
      <w:r w:rsidR="00010BE8">
        <w:rPr>
          <w:sz w:val="24"/>
          <w:szCs w:val="24"/>
        </w:rPr>
        <w:t>;</w:t>
      </w:r>
      <w:r>
        <w:rPr>
          <w:sz w:val="24"/>
          <w:szCs w:val="24"/>
        </w:rPr>
        <w:t xml:space="preserve">  </w:t>
      </w:r>
    </w:p>
    <w:p w14:paraId="73E113C8" w14:textId="704C6F10"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dle čl</w:t>
      </w:r>
      <w:r w:rsidR="004A434A" w:rsidRPr="003B5BD7">
        <w:rPr>
          <w:sz w:val="24"/>
          <w:szCs w:val="24"/>
        </w:rPr>
        <w:t xml:space="preserve">. </w:t>
      </w:r>
      <w:r w:rsidR="00B23083">
        <w:rPr>
          <w:sz w:val="24"/>
          <w:szCs w:val="24"/>
        </w:rPr>
        <w:t xml:space="preserve">XI </w:t>
      </w:r>
      <w:r w:rsidRPr="003B5BD7">
        <w:rPr>
          <w:sz w:val="24"/>
          <w:szCs w:val="24"/>
        </w:rPr>
        <w:t>odst. 4</w:t>
      </w:r>
      <w:r>
        <w:rPr>
          <w:sz w:val="24"/>
          <w:szCs w:val="24"/>
        </w:rPr>
        <w:t xml:space="preserve"> této </w:t>
      </w:r>
      <w:r w:rsidR="00B23083">
        <w:rPr>
          <w:sz w:val="24"/>
          <w:szCs w:val="24"/>
        </w:rPr>
        <w:t>S</w:t>
      </w:r>
      <w:r>
        <w:rPr>
          <w:sz w:val="24"/>
          <w:szCs w:val="24"/>
        </w:rPr>
        <w:t>mlouvy</w:t>
      </w:r>
      <w:r w:rsidR="00675F1E">
        <w:rPr>
          <w:sz w:val="24"/>
          <w:szCs w:val="24"/>
        </w:rPr>
        <w:t xml:space="preserve"> </w:t>
      </w:r>
      <w:r w:rsidR="00675F1E" w:rsidRPr="00675F1E">
        <w:rPr>
          <w:sz w:val="24"/>
          <w:szCs w:val="24"/>
        </w:rPr>
        <w:t>ze strany Dopravce</w:t>
      </w:r>
      <w:r>
        <w:rPr>
          <w:sz w:val="24"/>
          <w:szCs w:val="24"/>
        </w:rPr>
        <w:t xml:space="preserve"> do 30 dnů od obdržení výzvy k podpisu smlouvy činí smluvní pokuta výši měsíčního předpokladu tržeb ve všech pásmech PID na </w:t>
      </w:r>
      <w:r w:rsidR="00731E8E">
        <w:rPr>
          <w:sz w:val="24"/>
          <w:szCs w:val="24"/>
        </w:rPr>
        <w:t>L</w:t>
      </w:r>
      <w:r>
        <w:rPr>
          <w:sz w:val="24"/>
          <w:szCs w:val="24"/>
        </w:rPr>
        <w:t xml:space="preserve">ince nebo svazku </w:t>
      </w:r>
      <w:r w:rsidR="00824AE5">
        <w:rPr>
          <w:sz w:val="24"/>
          <w:szCs w:val="24"/>
        </w:rPr>
        <w:t>L</w:t>
      </w:r>
      <w:r>
        <w:rPr>
          <w:sz w:val="24"/>
          <w:szCs w:val="24"/>
        </w:rPr>
        <w:t xml:space="preserve">inek, které jsou předmětem závazku </w:t>
      </w:r>
      <w:r w:rsidR="00B21252">
        <w:rPr>
          <w:sz w:val="24"/>
          <w:szCs w:val="24"/>
        </w:rPr>
        <w:t>V</w:t>
      </w:r>
      <w:r>
        <w:rPr>
          <w:sz w:val="24"/>
          <w:szCs w:val="24"/>
        </w:rPr>
        <w:t xml:space="preserve">eřejné služby dle této </w:t>
      </w:r>
      <w:r w:rsidR="00E4094E">
        <w:rPr>
          <w:sz w:val="24"/>
          <w:szCs w:val="24"/>
        </w:rPr>
        <w:t>S</w:t>
      </w:r>
      <w:r>
        <w:rPr>
          <w:sz w:val="24"/>
          <w:szCs w:val="24"/>
        </w:rPr>
        <w:t>mlouvy a vstupují do dělby tržeb zajištěných Tarifní smlouvou, počínaje měsícem, v němž uplyne lhůta 30 dnů stanovená k uzavření smlouvy</w:t>
      </w:r>
      <w:r w:rsidR="00010BE8">
        <w:rPr>
          <w:sz w:val="24"/>
          <w:szCs w:val="24"/>
        </w:rPr>
        <w:t>;</w:t>
      </w:r>
      <w:r>
        <w:rPr>
          <w:sz w:val="24"/>
          <w:szCs w:val="24"/>
        </w:rPr>
        <w:t xml:space="preserve"> </w:t>
      </w:r>
      <w:r w:rsidR="00010BE8">
        <w:rPr>
          <w:sz w:val="24"/>
          <w:szCs w:val="24"/>
        </w:rPr>
        <w:t>v</w:t>
      </w:r>
      <w:r>
        <w:rPr>
          <w:sz w:val="24"/>
          <w:szCs w:val="24"/>
        </w:rPr>
        <w:t xml:space="preserve">ýpočet výše smluvní pokuty se provede dle </w:t>
      </w:r>
      <w:r w:rsidRPr="003B5BD7">
        <w:rPr>
          <w:sz w:val="24"/>
          <w:szCs w:val="24"/>
        </w:rPr>
        <w:t>přílohy č.</w:t>
      </w:r>
      <w:r w:rsidR="00174D5A">
        <w:rPr>
          <w:sz w:val="24"/>
          <w:szCs w:val="24"/>
        </w:rPr>
        <w:t> </w:t>
      </w:r>
      <w:r w:rsidRPr="003B5BD7">
        <w:rPr>
          <w:sz w:val="24"/>
          <w:szCs w:val="24"/>
        </w:rPr>
        <w:t>5</w:t>
      </w:r>
      <w:r w:rsidRPr="000D021E">
        <w:rPr>
          <w:sz w:val="24"/>
          <w:szCs w:val="24"/>
        </w:rPr>
        <w:t xml:space="preserve"> tét</w:t>
      </w:r>
      <w:r>
        <w:rPr>
          <w:sz w:val="24"/>
          <w:szCs w:val="24"/>
        </w:rPr>
        <w:t xml:space="preserve">o </w:t>
      </w:r>
      <w:r w:rsidR="00E4094E">
        <w:rPr>
          <w:sz w:val="24"/>
          <w:szCs w:val="24"/>
        </w:rPr>
        <w:t>S</w:t>
      </w:r>
      <w:r>
        <w:rPr>
          <w:sz w:val="24"/>
          <w:szCs w:val="24"/>
        </w:rPr>
        <w:t>mlouvy jako dvanáctina z položky př</w:t>
      </w:r>
      <w:r w:rsidR="00E859A8">
        <w:rPr>
          <w:sz w:val="24"/>
          <w:szCs w:val="24"/>
        </w:rPr>
        <w:t xml:space="preserve">edpokládané tržby (bez DPH) pro příslušná tarifní </w:t>
      </w:r>
      <w:r>
        <w:rPr>
          <w:sz w:val="24"/>
          <w:szCs w:val="24"/>
        </w:rPr>
        <w:t>pásm</w:t>
      </w:r>
      <w:r w:rsidR="00E859A8">
        <w:rPr>
          <w:sz w:val="24"/>
          <w:szCs w:val="24"/>
        </w:rPr>
        <w:t>a</w:t>
      </w:r>
      <w:r w:rsidR="00010BE8">
        <w:rPr>
          <w:sz w:val="24"/>
          <w:szCs w:val="24"/>
        </w:rPr>
        <w:t>;</w:t>
      </w:r>
      <w:r>
        <w:rPr>
          <w:sz w:val="24"/>
          <w:szCs w:val="24"/>
        </w:rPr>
        <w:t xml:space="preserve"> </w:t>
      </w:r>
      <w:r w:rsidR="00010BE8">
        <w:rPr>
          <w:sz w:val="24"/>
          <w:szCs w:val="24"/>
        </w:rPr>
        <w:t>d</w:t>
      </w:r>
      <w:r>
        <w:rPr>
          <w:sz w:val="24"/>
          <w:szCs w:val="24"/>
        </w:rPr>
        <w:t>ojde-li, nejpozději do konc</w:t>
      </w:r>
      <w:r w:rsidR="00964E84">
        <w:rPr>
          <w:sz w:val="24"/>
          <w:szCs w:val="24"/>
        </w:rPr>
        <w:t xml:space="preserve">e měsíce, v němž 30denní lhůta </w:t>
      </w:r>
      <w:r>
        <w:rPr>
          <w:sz w:val="24"/>
          <w:szCs w:val="24"/>
        </w:rPr>
        <w:t xml:space="preserve">k podpisu Tarifní smlouvy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1CC0C3D6" w14:textId="77777777" w:rsidR="00A81E8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w:t>
      </w:r>
      <w:r w:rsidRPr="000D021E">
        <w:rPr>
          <w:sz w:val="24"/>
          <w:szCs w:val="24"/>
        </w:rPr>
        <w:t xml:space="preserve">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5</w:t>
      </w:r>
      <w:r w:rsidRPr="000D021E">
        <w:rPr>
          <w:sz w:val="24"/>
          <w:szCs w:val="24"/>
        </w:rPr>
        <w:t xml:space="preserve"> této</w:t>
      </w:r>
      <w:r>
        <w:rPr>
          <w:sz w:val="24"/>
          <w:szCs w:val="24"/>
        </w:rPr>
        <w:t xml:space="preserve"> </w:t>
      </w:r>
      <w:r w:rsidR="00E4094E">
        <w:rPr>
          <w:sz w:val="24"/>
          <w:szCs w:val="24"/>
        </w:rPr>
        <w:t>S</w:t>
      </w:r>
      <w:r>
        <w:rPr>
          <w:sz w:val="24"/>
          <w:szCs w:val="24"/>
        </w:rPr>
        <w:t xml:space="preserve">mlouvy </w:t>
      </w:r>
      <w:r w:rsidR="00675F1E" w:rsidRPr="00675F1E">
        <w:rPr>
          <w:sz w:val="24"/>
          <w:szCs w:val="24"/>
        </w:rPr>
        <w:t xml:space="preserve">ze strany Dopravce </w:t>
      </w:r>
      <w:r>
        <w:rPr>
          <w:sz w:val="24"/>
          <w:szCs w:val="24"/>
        </w:rPr>
        <w:t xml:space="preserve">do 30 dnů od obdržení výzvy k podpisu smlouvy činí smluvní </w:t>
      </w:r>
      <w:r w:rsidRPr="005D671E">
        <w:rPr>
          <w:sz w:val="24"/>
          <w:szCs w:val="24"/>
        </w:rPr>
        <w:t>pokuta 5 000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smlouvy o pověření a vzájemných vztazích při provádění jednotné přepravní kontroly v PID skončila, k jejímu podpisu ze strany </w:t>
      </w:r>
      <w:r w:rsidR="008E7FAF">
        <w:rPr>
          <w:sz w:val="24"/>
          <w:szCs w:val="24"/>
        </w:rPr>
        <w:t>D</w:t>
      </w:r>
      <w:r>
        <w:rPr>
          <w:sz w:val="24"/>
          <w:szCs w:val="24"/>
        </w:rPr>
        <w:t xml:space="preserve">opravce, smluvní pokutu zde uvedenou </w:t>
      </w:r>
      <w:r w:rsidR="008E7FAF">
        <w:rPr>
          <w:sz w:val="24"/>
          <w:szCs w:val="24"/>
        </w:rPr>
        <w:t>O</w:t>
      </w:r>
      <w:r>
        <w:rPr>
          <w:sz w:val="24"/>
          <w:szCs w:val="24"/>
        </w:rPr>
        <w:t>bjednatel neuloží;</w:t>
      </w:r>
    </w:p>
    <w:p w14:paraId="2A25BD0A" w14:textId="77777777" w:rsidR="00C5134F" w:rsidRDefault="00A81E8F" w:rsidP="001537C6">
      <w:pPr>
        <w:numPr>
          <w:ilvl w:val="2"/>
          <w:numId w:val="4"/>
        </w:numPr>
        <w:tabs>
          <w:tab w:val="clear" w:pos="1243"/>
        </w:tabs>
        <w:ind w:left="1418" w:hanging="284"/>
        <w:jc w:val="both"/>
        <w:rPr>
          <w:sz w:val="24"/>
          <w:szCs w:val="24"/>
        </w:rPr>
      </w:pPr>
      <w:r>
        <w:rPr>
          <w:sz w:val="24"/>
          <w:szCs w:val="24"/>
        </w:rPr>
        <w:t xml:space="preserve">v případě </w:t>
      </w:r>
      <w:r w:rsidR="00E60392">
        <w:rPr>
          <w:sz w:val="24"/>
          <w:szCs w:val="24"/>
        </w:rPr>
        <w:t>n</w:t>
      </w:r>
      <w:r>
        <w:rPr>
          <w:sz w:val="24"/>
          <w:szCs w:val="24"/>
        </w:rPr>
        <w:t xml:space="preserve">euzavření smlouvy </w:t>
      </w:r>
      <w:r w:rsidRPr="003B5BD7">
        <w:rPr>
          <w:sz w:val="24"/>
          <w:szCs w:val="24"/>
        </w:rPr>
        <w:t xml:space="preserve">dle čl. </w:t>
      </w:r>
      <w:r w:rsidR="00C5134F">
        <w:rPr>
          <w:sz w:val="24"/>
          <w:szCs w:val="24"/>
        </w:rPr>
        <w:t xml:space="preserve">XI </w:t>
      </w:r>
      <w:r w:rsidRPr="003B5BD7">
        <w:rPr>
          <w:sz w:val="24"/>
          <w:szCs w:val="24"/>
        </w:rPr>
        <w:t>odst</w:t>
      </w:r>
      <w:r w:rsidR="00E859A8" w:rsidRPr="003B5BD7">
        <w:rPr>
          <w:sz w:val="24"/>
          <w:szCs w:val="24"/>
        </w:rPr>
        <w:t>.</w:t>
      </w:r>
      <w:r w:rsidRPr="003B5BD7">
        <w:rPr>
          <w:sz w:val="24"/>
          <w:szCs w:val="24"/>
        </w:rPr>
        <w:t xml:space="preserve"> 6</w:t>
      </w:r>
      <w:r w:rsidRPr="000D021E">
        <w:rPr>
          <w:sz w:val="24"/>
          <w:szCs w:val="24"/>
        </w:rPr>
        <w:t xml:space="preserve"> této</w:t>
      </w:r>
      <w:r>
        <w:rPr>
          <w:sz w:val="24"/>
          <w:szCs w:val="24"/>
        </w:rPr>
        <w:t xml:space="preserve"> </w:t>
      </w:r>
      <w:r w:rsidR="002345CC">
        <w:rPr>
          <w:sz w:val="24"/>
          <w:szCs w:val="24"/>
        </w:rPr>
        <w:t>S</w:t>
      </w:r>
      <w:r>
        <w:rPr>
          <w:sz w:val="24"/>
          <w:szCs w:val="24"/>
        </w:rPr>
        <w:t>mlouvy</w:t>
      </w:r>
      <w:r w:rsidR="00675F1E" w:rsidRPr="00675F1E">
        <w:rPr>
          <w:sz w:val="24"/>
          <w:szCs w:val="24"/>
        </w:rPr>
        <w:t xml:space="preserve"> ze strany Dopravce</w:t>
      </w:r>
      <w:r>
        <w:rPr>
          <w:sz w:val="24"/>
          <w:szCs w:val="24"/>
        </w:rPr>
        <w:t xml:space="preserve"> do 30 dnů od obdržení výzvy k podpisu smlouvy činí smluvní pokuta </w:t>
      </w:r>
      <w:r w:rsidRPr="00881FDE">
        <w:rPr>
          <w:sz w:val="24"/>
          <w:szCs w:val="24"/>
        </w:rPr>
        <w:t>10 000 Kč</w:t>
      </w:r>
      <w:r>
        <w:rPr>
          <w:sz w:val="24"/>
          <w:szCs w:val="24"/>
        </w:rPr>
        <w:t xml:space="preserve"> za každý měsíc</w:t>
      </w:r>
      <w:r w:rsidR="00010BE8">
        <w:rPr>
          <w:sz w:val="24"/>
          <w:szCs w:val="24"/>
        </w:rPr>
        <w:t>;</w:t>
      </w:r>
      <w:r>
        <w:rPr>
          <w:sz w:val="24"/>
          <w:szCs w:val="24"/>
        </w:rPr>
        <w:t xml:space="preserve"> </w:t>
      </w:r>
      <w:r w:rsidR="00010BE8">
        <w:rPr>
          <w:sz w:val="24"/>
          <w:szCs w:val="24"/>
        </w:rPr>
        <w:t>d</w:t>
      </w:r>
      <w:r>
        <w:rPr>
          <w:sz w:val="24"/>
          <w:szCs w:val="24"/>
        </w:rPr>
        <w:t xml:space="preserve">ojde-li nejpozději do konce měsíce, v němž 30denní lhůta k podpisu </w:t>
      </w:r>
      <w:r w:rsidR="00A9710F">
        <w:rPr>
          <w:sz w:val="24"/>
          <w:szCs w:val="24"/>
        </w:rPr>
        <w:t>S</w:t>
      </w:r>
      <w:r>
        <w:rPr>
          <w:sz w:val="24"/>
          <w:szCs w:val="24"/>
        </w:rPr>
        <w:t xml:space="preserve">mlouvy </w:t>
      </w:r>
      <w:r w:rsidR="00E859A8">
        <w:rPr>
          <w:sz w:val="24"/>
          <w:szCs w:val="24"/>
        </w:rPr>
        <w:t xml:space="preserve">MOS </w:t>
      </w:r>
      <w:r>
        <w:rPr>
          <w:sz w:val="24"/>
          <w:szCs w:val="24"/>
        </w:rPr>
        <w:t xml:space="preserve">skončila, </w:t>
      </w:r>
      <w:r w:rsidRPr="00E33F67">
        <w:rPr>
          <w:sz w:val="24"/>
          <w:szCs w:val="24"/>
        </w:rPr>
        <w:t xml:space="preserve">k jejímu podpisu ze strany </w:t>
      </w:r>
      <w:r w:rsidR="008E7FAF">
        <w:rPr>
          <w:sz w:val="24"/>
          <w:szCs w:val="24"/>
        </w:rPr>
        <w:t>D</w:t>
      </w:r>
      <w:r w:rsidRPr="00E33F67">
        <w:rPr>
          <w:sz w:val="24"/>
          <w:szCs w:val="24"/>
        </w:rPr>
        <w:t xml:space="preserve">opravce, smluvní pokutu zde uvedenou </w:t>
      </w:r>
      <w:r w:rsidR="008E7FAF">
        <w:rPr>
          <w:sz w:val="24"/>
          <w:szCs w:val="24"/>
        </w:rPr>
        <w:t>O</w:t>
      </w:r>
      <w:r w:rsidRPr="00E33F67">
        <w:rPr>
          <w:sz w:val="24"/>
          <w:szCs w:val="24"/>
        </w:rPr>
        <w:t>bjednatel neuloží</w:t>
      </w:r>
      <w:r w:rsidR="00C5134F">
        <w:rPr>
          <w:sz w:val="24"/>
          <w:szCs w:val="24"/>
        </w:rPr>
        <w:t>;</w:t>
      </w:r>
    </w:p>
    <w:p w14:paraId="04D1E960" w14:textId="77777777" w:rsidR="00C5134F" w:rsidRDefault="00C5134F" w:rsidP="001537C6">
      <w:pPr>
        <w:numPr>
          <w:ilvl w:val="2"/>
          <w:numId w:val="4"/>
        </w:numPr>
        <w:tabs>
          <w:tab w:val="clear" w:pos="1243"/>
        </w:tabs>
        <w:ind w:left="1418" w:hanging="284"/>
        <w:jc w:val="both"/>
        <w:rPr>
          <w:sz w:val="24"/>
          <w:szCs w:val="24"/>
        </w:rPr>
      </w:pPr>
      <w:r w:rsidRPr="00C5134F">
        <w:rPr>
          <w:sz w:val="24"/>
          <w:szCs w:val="24"/>
        </w:rPr>
        <w:t xml:space="preserve"> </w:t>
      </w:r>
      <w:r>
        <w:rPr>
          <w:sz w:val="24"/>
          <w:szCs w:val="24"/>
        </w:rPr>
        <w:t xml:space="preserve">v případě neuzavření smluv </w:t>
      </w:r>
      <w:r w:rsidRPr="003B5BD7">
        <w:rPr>
          <w:sz w:val="24"/>
          <w:szCs w:val="24"/>
        </w:rPr>
        <w:t xml:space="preserve">dle čl. </w:t>
      </w:r>
      <w:r>
        <w:rPr>
          <w:sz w:val="24"/>
          <w:szCs w:val="24"/>
        </w:rPr>
        <w:t xml:space="preserve">XI </w:t>
      </w:r>
      <w:r w:rsidRPr="003B5BD7">
        <w:rPr>
          <w:sz w:val="24"/>
          <w:szCs w:val="24"/>
        </w:rPr>
        <w:t>odst.</w:t>
      </w:r>
      <w:r>
        <w:rPr>
          <w:sz w:val="24"/>
          <w:szCs w:val="24"/>
        </w:rPr>
        <w:t xml:space="preserve"> 7</w:t>
      </w:r>
      <w:r w:rsidRPr="000D021E">
        <w:rPr>
          <w:sz w:val="24"/>
          <w:szCs w:val="24"/>
        </w:rPr>
        <w:t xml:space="preserve"> této</w:t>
      </w:r>
      <w:r>
        <w:rPr>
          <w:sz w:val="24"/>
          <w:szCs w:val="24"/>
        </w:rPr>
        <w:t xml:space="preserve"> </w:t>
      </w:r>
      <w:r w:rsidR="002345CC">
        <w:rPr>
          <w:sz w:val="24"/>
          <w:szCs w:val="24"/>
        </w:rPr>
        <w:t>S</w:t>
      </w:r>
      <w:r>
        <w:rPr>
          <w:sz w:val="24"/>
          <w:szCs w:val="24"/>
        </w:rPr>
        <w:t>mlouvy</w:t>
      </w:r>
      <w:r w:rsidRPr="00675F1E">
        <w:rPr>
          <w:sz w:val="24"/>
          <w:szCs w:val="24"/>
        </w:rPr>
        <w:t xml:space="preserve"> ze strany Dopravce</w:t>
      </w:r>
      <w:r>
        <w:rPr>
          <w:sz w:val="24"/>
          <w:szCs w:val="24"/>
        </w:rPr>
        <w:t xml:space="preserve"> do 30 dnů od obdržení výzvy k p</w:t>
      </w:r>
      <w:r w:rsidR="00F31650">
        <w:rPr>
          <w:sz w:val="24"/>
          <w:szCs w:val="24"/>
        </w:rPr>
        <w:t>odpisu sml</w:t>
      </w:r>
      <w:r>
        <w:rPr>
          <w:sz w:val="24"/>
          <w:szCs w:val="24"/>
        </w:rPr>
        <w:t xml:space="preserve">uv činí smluvní pokuta </w:t>
      </w:r>
      <w:r w:rsidRPr="00881FDE">
        <w:rPr>
          <w:sz w:val="24"/>
          <w:szCs w:val="24"/>
        </w:rPr>
        <w:t>10 000 Kč</w:t>
      </w:r>
      <w:r>
        <w:rPr>
          <w:sz w:val="24"/>
          <w:szCs w:val="24"/>
        </w:rPr>
        <w:t xml:space="preserve"> za každý měsíc a každou smlouvu; dojde-li nejpozději do konce měsíce, v němž 30denní lhůta k podpisu </w:t>
      </w:r>
      <w:r w:rsidR="006B57F4">
        <w:rPr>
          <w:sz w:val="24"/>
          <w:szCs w:val="24"/>
        </w:rPr>
        <w:t>S</w:t>
      </w:r>
      <w:r>
        <w:rPr>
          <w:sz w:val="24"/>
          <w:szCs w:val="24"/>
        </w:rPr>
        <w:t xml:space="preserve">mluv o využívání zastávkových zařízení skončila, </w:t>
      </w:r>
      <w:r w:rsidRPr="00E33F67">
        <w:rPr>
          <w:sz w:val="24"/>
          <w:szCs w:val="24"/>
        </w:rPr>
        <w:t xml:space="preserve">k jejímu podpisu ze strany </w:t>
      </w:r>
      <w:r>
        <w:rPr>
          <w:sz w:val="24"/>
          <w:szCs w:val="24"/>
        </w:rPr>
        <w:t>D</w:t>
      </w:r>
      <w:r w:rsidRPr="00E33F67">
        <w:rPr>
          <w:sz w:val="24"/>
          <w:szCs w:val="24"/>
        </w:rPr>
        <w:t xml:space="preserve">opravce, smluvní pokutu zde uvedenou </w:t>
      </w:r>
      <w:r>
        <w:rPr>
          <w:sz w:val="24"/>
          <w:szCs w:val="24"/>
        </w:rPr>
        <w:t>O</w:t>
      </w:r>
      <w:r w:rsidRPr="00E33F67">
        <w:rPr>
          <w:sz w:val="24"/>
          <w:szCs w:val="24"/>
        </w:rPr>
        <w:t>bjednatel neuloží</w:t>
      </w:r>
      <w:r>
        <w:rPr>
          <w:sz w:val="24"/>
          <w:szCs w:val="24"/>
        </w:rPr>
        <w:t>.</w:t>
      </w:r>
    </w:p>
    <w:p w14:paraId="03F2B8F5" w14:textId="77777777" w:rsidR="00A81E8F" w:rsidRPr="00E33F67" w:rsidRDefault="00A81E8F" w:rsidP="00754024">
      <w:pPr>
        <w:tabs>
          <w:tab w:val="left" w:pos="1276"/>
          <w:tab w:val="left" w:pos="1985"/>
        </w:tabs>
        <w:ind w:left="1243"/>
        <w:jc w:val="both"/>
        <w:rPr>
          <w:sz w:val="24"/>
          <w:szCs w:val="24"/>
        </w:rPr>
      </w:pPr>
    </w:p>
    <w:p w14:paraId="11AE4182" w14:textId="77777777" w:rsidR="00A81E8F" w:rsidRPr="008C76D2" w:rsidRDefault="00A81E8F">
      <w:pPr>
        <w:pStyle w:val="Odstavec1"/>
        <w:numPr>
          <w:ilvl w:val="1"/>
          <w:numId w:val="21"/>
        </w:numPr>
        <w:tabs>
          <w:tab w:val="clear" w:pos="644"/>
        </w:tabs>
        <w:ind w:left="567" w:hanging="567"/>
      </w:pPr>
      <w:r w:rsidRPr="008C76D2">
        <w:lastRenderedPageBreak/>
        <w:t xml:space="preserve">V případě, že </w:t>
      </w:r>
      <w:r w:rsidR="00185052" w:rsidRPr="00BE09A4">
        <w:t>D</w:t>
      </w:r>
      <w:r w:rsidRPr="00BE09A4">
        <w:t xml:space="preserve">opravce odmítne nebo neumožní kontrolu závazkových vztahů dle této </w:t>
      </w:r>
      <w:r w:rsidR="002345CC" w:rsidRPr="00BE09A4">
        <w:t>S</w:t>
      </w:r>
      <w:r w:rsidRPr="00BE09A4">
        <w:t xml:space="preserve">mlouvy v souladu s čl. </w:t>
      </w:r>
      <w:r w:rsidR="0018704E" w:rsidRPr="00BE09A4">
        <w:t>X</w:t>
      </w:r>
      <w:r w:rsidR="00F75FFD" w:rsidRPr="00BE09A4">
        <w:t>V</w:t>
      </w:r>
      <w:r w:rsidR="00A508E7" w:rsidRPr="00BE09A4">
        <w:t xml:space="preserve"> </w:t>
      </w:r>
      <w:r w:rsidR="001C6356" w:rsidRPr="00BE09A4">
        <w:t>odst. 7</w:t>
      </w:r>
      <w:r w:rsidR="00B17993" w:rsidRPr="00BE09A4">
        <w:t>, 8, 9</w:t>
      </w:r>
      <w:r w:rsidR="001C6356" w:rsidRPr="00BE09A4">
        <w:t xml:space="preserve"> a </w:t>
      </w:r>
      <w:r w:rsidR="00F75FFD" w:rsidRPr="00BE09A4">
        <w:t>10</w:t>
      </w:r>
      <w:r w:rsidRPr="00BE09A4">
        <w:t xml:space="preserve"> této </w:t>
      </w:r>
      <w:r w:rsidR="00CB04E9" w:rsidRPr="00BE09A4">
        <w:t>S</w:t>
      </w:r>
      <w:r w:rsidRPr="00BE09A4">
        <w:t>mlouvy, činí smluvní pokuta 10 000 Kč v případě 1.</w:t>
      </w:r>
      <w:r w:rsidR="00E03673" w:rsidRPr="00BE09A4">
        <w:t> </w:t>
      </w:r>
      <w:r w:rsidRPr="00BE09A4">
        <w:t>odmítnutí</w:t>
      </w:r>
      <w:r w:rsidR="00344E22" w:rsidRPr="00BE09A4">
        <w:t xml:space="preserve"> a</w:t>
      </w:r>
      <w:r w:rsidRPr="00BE09A4">
        <w:t xml:space="preserve"> 100 000 Kč v případě</w:t>
      </w:r>
      <w:r w:rsidRPr="008C76D2">
        <w:t xml:space="preserve"> </w:t>
      </w:r>
      <w:r w:rsidR="00344E22" w:rsidRPr="008C76D2">
        <w:t xml:space="preserve">každého dalšího </w:t>
      </w:r>
      <w:r w:rsidRPr="008C76D2">
        <w:t xml:space="preserve">opakovaného odmítnutí. Uhrazením smluvní pokuty </w:t>
      </w:r>
      <w:r w:rsidR="008E7FAF" w:rsidRPr="008C76D2">
        <w:t>O</w:t>
      </w:r>
      <w:r w:rsidRPr="008C76D2">
        <w:t xml:space="preserve">bjednateli nezaniká právo výpovědi této </w:t>
      </w:r>
      <w:r w:rsidR="002345CC" w:rsidRPr="008C76D2">
        <w:t>S</w:t>
      </w:r>
      <w:r w:rsidRPr="008C76D2">
        <w:t xml:space="preserve">mlouvy dle čl. </w:t>
      </w:r>
      <w:r w:rsidR="0018704E" w:rsidRPr="008C76D2">
        <w:t>X</w:t>
      </w:r>
      <w:r w:rsidR="00885E5D" w:rsidRPr="008C76D2">
        <w:t>X</w:t>
      </w:r>
      <w:r w:rsidR="00CB04E9" w:rsidRPr="008C76D2">
        <w:t>I</w:t>
      </w:r>
      <w:r w:rsidR="0066701A" w:rsidRPr="008C76D2">
        <w:t>I</w:t>
      </w:r>
      <w:r w:rsidR="00675F1E" w:rsidRPr="008C76D2">
        <w:t xml:space="preserve"> </w:t>
      </w:r>
      <w:r w:rsidR="00E859A8" w:rsidRPr="008C76D2">
        <w:t>odst. 3</w:t>
      </w:r>
      <w:r w:rsidRPr="008C76D2">
        <w:t xml:space="preserve"> písm.</w:t>
      </w:r>
      <w:r w:rsidR="000A0D0E" w:rsidRPr="008C76D2">
        <w:t xml:space="preserve"> f) a </w:t>
      </w:r>
      <w:r w:rsidR="00E859A8" w:rsidRPr="008C76D2">
        <w:t>g</w:t>
      </w:r>
      <w:r w:rsidRPr="008C76D2">
        <w:t xml:space="preserve">) této </w:t>
      </w:r>
      <w:r w:rsidR="00CB04E9" w:rsidRPr="008C76D2">
        <w:t>S</w:t>
      </w:r>
      <w:r w:rsidRPr="008C76D2">
        <w:t>mlouvy.</w:t>
      </w:r>
    </w:p>
    <w:p w14:paraId="6513DC09" w14:textId="77777777" w:rsidR="00A81E8F" w:rsidRPr="00E33F67" w:rsidRDefault="00A81E8F">
      <w:pPr>
        <w:pStyle w:val="Odstavec1"/>
        <w:numPr>
          <w:ilvl w:val="1"/>
          <w:numId w:val="21"/>
        </w:numPr>
        <w:tabs>
          <w:tab w:val="clear" w:pos="644"/>
        </w:tabs>
        <w:ind w:left="567" w:hanging="567"/>
      </w:pPr>
      <w:r w:rsidRPr="00E33F67">
        <w:t xml:space="preserve">V případě odmítnutí </w:t>
      </w:r>
      <w:r w:rsidRPr="000F0B3D">
        <w:t xml:space="preserve">kontroly dle čl. III odst. </w:t>
      </w:r>
      <w:r w:rsidR="00B43B75" w:rsidRPr="000F0B3D">
        <w:t xml:space="preserve">10 a </w:t>
      </w:r>
      <w:r w:rsidRPr="000F0B3D">
        <w:t xml:space="preserve">11 </w:t>
      </w:r>
      <w:r w:rsidR="00904034" w:rsidRPr="000F0B3D">
        <w:t xml:space="preserve">této Smlouvy </w:t>
      </w:r>
      <w:r w:rsidRPr="000F0B3D">
        <w:t xml:space="preserve">zaplatí </w:t>
      </w:r>
      <w:r w:rsidR="008E7FAF" w:rsidRPr="000F0B3D">
        <w:t>D</w:t>
      </w:r>
      <w:r w:rsidRPr="000F0B3D">
        <w:t>opravce smluvní pokutu ve výši 50</w:t>
      </w:r>
      <w:r w:rsidR="0073078B" w:rsidRPr="000F0B3D">
        <w:t> </w:t>
      </w:r>
      <w:r w:rsidRPr="000F0B3D">
        <w:t>000 Kč</w:t>
      </w:r>
      <w:r w:rsidR="00344E22" w:rsidRPr="000F0B3D">
        <w:t xml:space="preserve"> a</w:t>
      </w:r>
      <w:r w:rsidRPr="000F0B3D">
        <w:t xml:space="preserve"> v případě </w:t>
      </w:r>
      <w:r w:rsidR="00344E22" w:rsidRPr="000F0B3D">
        <w:t xml:space="preserve">každého </w:t>
      </w:r>
      <w:r w:rsidRPr="000F0B3D">
        <w:t>opakovaného odmítnutí</w:t>
      </w:r>
      <w:r w:rsidRPr="00E33F67">
        <w:t xml:space="preserve"> </w:t>
      </w:r>
      <w:r w:rsidR="00344E22" w:rsidRPr="00E33F67">
        <w:t xml:space="preserve">smluvní </w:t>
      </w:r>
      <w:r w:rsidRPr="00E33F67">
        <w:t>pokutu ve výši 250 000 Kč.</w:t>
      </w:r>
    </w:p>
    <w:p w14:paraId="45ED2DDF" w14:textId="77777777" w:rsidR="00A81E8F" w:rsidRPr="00E33F67" w:rsidRDefault="006A0C49">
      <w:pPr>
        <w:pStyle w:val="Odstavec1"/>
        <w:numPr>
          <w:ilvl w:val="1"/>
          <w:numId w:val="21"/>
        </w:numPr>
        <w:tabs>
          <w:tab w:val="clear" w:pos="644"/>
        </w:tabs>
        <w:ind w:left="567" w:hanging="567"/>
      </w:pPr>
      <w:r w:rsidRPr="00E33F67">
        <w:t xml:space="preserve">V </w:t>
      </w:r>
      <w:r w:rsidRPr="004A1153">
        <w:t xml:space="preserve">případě nenahlášení tržeb </w:t>
      </w:r>
      <w:r w:rsidR="00A81E8F" w:rsidRPr="004A1153">
        <w:t xml:space="preserve">ani v termínu dodatečně stanoveném </w:t>
      </w:r>
      <w:r w:rsidR="008E7FAF" w:rsidRPr="004A1153">
        <w:t>O</w:t>
      </w:r>
      <w:r w:rsidR="00A81E8F" w:rsidRPr="004A1153">
        <w:t xml:space="preserve">bjednatelem postupem podle čl. </w:t>
      </w:r>
      <w:r w:rsidR="0018704E" w:rsidRPr="004A1153">
        <w:t>X</w:t>
      </w:r>
      <w:r w:rsidR="004A1153" w:rsidRPr="004A1153">
        <w:t>V</w:t>
      </w:r>
      <w:r w:rsidR="00A81E8F" w:rsidRPr="004A1153">
        <w:t xml:space="preserve"> odst. </w:t>
      </w:r>
      <w:r w:rsidR="001C666A" w:rsidRPr="004A1153">
        <w:t>7</w:t>
      </w:r>
      <w:r w:rsidR="00A81E8F" w:rsidRPr="004A1153">
        <w:t xml:space="preserve"> </w:t>
      </w:r>
      <w:r w:rsidR="002106AB" w:rsidRPr="004A1153">
        <w:t>této</w:t>
      </w:r>
      <w:r w:rsidR="002106AB" w:rsidRPr="0092186F">
        <w:t xml:space="preserve"> </w:t>
      </w:r>
      <w:r w:rsidR="002345CC">
        <w:t>S</w:t>
      </w:r>
      <w:r w:rsidR="00A81E8F" w:rsidRPr="008271D8">
        <w:t xml:space="preserve">mlouvy zaplatí </w:t>
      </w:r>
      <w:r w:rsidR="008E7FAF">
        <w:t>D</w:t>
      </w:r>
      <w:r w:rsidR="001C666A" w:rsidRPr="008271D8">
        <w:t>opravce smluvní pokutu ve výši</w:t>
      </w:r>
      <w:r w:rsidR="00A81E8F" w:rsidRPr="00E33F67">
        <w:t xml:space="preserve"> </w:t>
      </w:r>
      <w:r w:rsidR="001C666A" w:rsidRPr="00E33F67">
        <w:t>1</w:t>
      </w:r>
      <w:r w:rsidR="00A81E8F" w:rsidRPr="00E33F67">
        <w:t>0 Kč/</w:t>
      </w:r>
      <w:r w:rsidR="00535F38">
        <w:t>L</w:t>
      </w:r>
      <w:r w:rsidR="00A81E8F" w:rsidRPr="00E33F67">
        <w:t>inkový km</w:t>
      </w:r>
      <w:r w:rsidR="00964E84" w:rsidRPr="00E33F67">
        <w:t xml:space="preserve"> ujetý </w:t>
      </w:r>
      <w:r w:rsidR="00A81E8F" w:rsidRPr="00E33F67">
        <w:t xml:space="preserve">na </w:t>
      </w:r>
      <w:r w:rsidR="00731E8E">
        <w:t>L</w:t>
      </w:r>
      <w:r w:rsidR="00A81E8F" w:rsidRPr="00E33F67">
        <w:t xml:space="preserve">ince nebo svazku </w:t>
      </w:r>
      <w:r w:rsidR="00824AE5">
        <w:t>L</w:t>
      </w:r>
      <w:r w:rsidR="00A81E8F" w:rsidRPr="00E33F67">
        <w:t xml:space="preserve">inek, které jsou předmětem závazku </w:t>
      </w:r>
      <w:r w:rsidR="00B21252">
        <w:t>V</w:t>
      </w:r>
      <w:r w:rsidR="00A81E8F" w:rsidRPr="00E33F67">
        <w:t xml:space="preserve">eřejné služby dle této </w:t>
      </w:r>
      <w:r w:rsidR="002345CC">
        <w:t>S</w:t>
      </w:r>
      <w:r w:rsidR="00A81E8F" w:rsidRPr="00E33F67">
        <w:t xml:space="preserve">mlouvy za měsíc, kdy </w:t>
      </w:r>
      <w:r w:rsidR="00185052">
        <w:t>D</w:t>
      </w:r>
      <w:r w:rsidR="00A81E8F" w:rsidRPr="00E33F67">
        <w:t xml:space="preserve">opravce tržby nenahlásil. Tato sankce se nepoužije, byla-li </w:t>
      </w:r>
      <w:r w:rsidR="008E7FAF">
        <w:t>D</w:t>
      </w:r>
      <w:r w:rsidR="00A81E8F" w:rsidRPr="00E33F67">
        <w:t>opravci udělena za stejné období na základě Tarifní smlouvy.</w:t>
      </w:r>
    </w:p>
    <w:p w14:paraId="37058D5E" w14:textId="2069E6B0" w:rsidR="00A81E8F" w:rsidRPr="00E33F67" w:rsidRDefault="00A81E8F">
      <w:pPr>
        <w:pStyle w:val="Odstavec1"/>
        <w:numPr>
          <w:ilvl w:val="1"/>
          <w:numId w:val="21"/>
        </w:numPr>
        <w:tabs>
          <w:tab w:val="clear" w:pos="644"/>
        </w:tabs>
        <w:ind w:left="567" w:hanging="567"/>
      </w:pPr>
      <w:r w:rsidRPr="00E33F67">
        <w:t>V případě odmítnutí kontroly (komisionálního posouzení) vybavení vozidla odbavovacím a</w:t>
      </w:r>
      <w:r w:rsidR="00174D5A">
        <w:t> </w:t>
      </w:r>
      <w:r w:rsidRPr="00E33F67">
        <w:t xml:space="preserve">informačním systémem dle </w:t>
      </w:r>
      <w:r w:rsidRPr="00321F86">
        <w:t xml:space="preserve">článku </w:t>
      </w:r>
      <w:r w:rsidR="0018704E" w:rsidRPr="00321F86">
        <w:t>X</w:t>
      </w:r>
      <w:r w:rsidR="00321F86" w:rsidRPr="00321F86">
        <w:t>X</w:t>
      </w:r>
      <w:r w:rsidRPr="00321F86">
        <w:t xml:space="preserve"> odst. 1 nebo 2 této </w:t>
      </w:r>
      <w:r w:rsidR="002345CC" w:rsidRPr="00321F86">
        <w:t>S</w:t>
      </w:r>
      <w:r w:rsidRPr="00321F86">
        <w:t>mlouvy</w:t>
      </w:r>
      <w:r w:rsidRPr="00E33F67">
        <w:t xml:space="preserve"> zaplatí </w:t>
      </w:r>
      <w:r w:rsidR="008E7FAF">
        <w:t>D</w:t>
      </w:r>
      <w:r w:rsidRPr="00E33F67">
        <w:t>opravce smluvní pokutu ve výši 50 000 Kč za odmítnutí kontroly za každé odmítnuté vozidlo.</w:t>
      </w:r>
    </w:p>
    <w:p w14:paraId="6B0D2251" w14:textId="77777777" w:rsidR="00A81E8F" w:rsidRPr="00E33F67" w:rsidRDefault="00A81E8F">
      <w:pPr>
        <w:pStyle w:val="Odstavec1"/>
        <w:numPr>
          <w:ilvl w:val="1"/>
          <w:numId w:val="21"/>
        </w:numPr>
        <w:tabs>
          <w:tab w:val="clear" w:pos="644"/>
        </w:tabs>
        <w:ind w:left="567" w:hanging="567"/>
      </w:pPr>
      <w:r w:rsidRPr="00E33F67">
        <w:t>V případě</w:t>
      </w:r>
      <w:r w:rsidR="0013650F" w:rsidRPr="00E33F67">
        <w:t>,</w:t>
      </w:r>
      <w:r w:rsidRPr="00E33F67">
        <w:t xml:space="preserve"> že </w:t>
      </w:r>
      <w:r w:rsidR="008E7FAF">
        <w:t>D</w:t>
      </w:r>
      <w:r w:rsidRPr="00E33F67">
        <w:t xml:space="preserve">opravce nepožádá bez zbytečného odkladu o vydání licence nebo schválení závazného jízdního řádu </w:t>
      </w:r>
      <w:r w:rsidR="009139ED">
        <w:t>L</w:t>
      </w:r>
      <w:r w:rsidRPr="00E33F67">
        <w:t>inky nebo jeho změny, který byl projednán a doručen v souladu s čl. III této</w:t>
      </w:r>
      <w:r w:rsidR="001C6356" w:rsidRPr="00E33F67">
        <w:t xml:space="preserve"> </w:t>
      </w:r>
      <w:r w:rsidR="002345CC">
        <w:t>S</w:t>
      </w:r>
      <w:r w:rsidR="001C6356" w:rsidRPr="00E33F67">
        <w:t xml:space="preserve">mlouvy </w:t>
      </w:r>
      <w:r w:rsidR="00110950">
        <w:t>O</w:t>
      </w:r>
      <w:r w:rsidR="001C6356" w:rsidRPr="00E33F67">
        <w:t>bjednatelem</w:t>
      </w:r>
      <w:r w:rsidRPr="00E33F67">
        <w:t>, a nerespektuje-li schválenou změnu jízdních řádů, činí smluvní pokuta 300 000 Kč.</w:t>
      </w:r>
    </w:p>
    <w:p w14:paraId="71EA6F17" w14:textId="77777777" w:rsidR="00E8024D" w:rsidRDefault="00A81E8F">
      <w:pPr>
        <w:pStyle w:val="Odstavec1"/>
        <w:numPr>
          <w:ilvl w:val="1"/>
          <w:numId w:val="21"/>
        </w:numPr>
        <w:tabs>
          <w:tab w:val="clear" w:pos="644"/>
        </w:tabs>
        <w:ind w:left="567" w:hanging="567"/>
      </w:pPr>
      <w:r w:rsidRPr="00E33F67">
        <w:t xml:space="preserve">V případě nedodržení </w:t>
      </w:r>
      <w:r w:rsidRPr="001F47C6">
        <w:t xml:space="preserve">závazného rozsahu jednotného barevného nátěru PID dle článku </w:t>
      </w:r>
      <w:r w:rsidR="0018704E" w:rsidRPr="001F47C6">
        <w:t>X</w:t>
      </w:r>
      <w:r w:rsidR="00885E5D" w:rsidRPr="001F47C6">
        <w:t>V</w:t>
      </w:r>
      <w:r w:rsidR="00321F86" w:rsidRPr="001F47C6">
        <w:t>I</w:t>
      </w:r>
      <w:r w:rsidRPr="001F47C6">
        <w:t xml:space="preserve"> odst. </w:t>
      </w:r>
      <w:r w:rsidR="00321F86" w:rsidRPr="001F47C6">
        <w:t>3</w:t>
      </w:r>
      <w:r w:rsidRPr="001F47C6">
        <w:t xml:space="preserve"> této </w:t>
      </w:r>
      <w:r w:rsidR="002345CC" w:rsidRPr="001F47C6">
        <w:t>S</w:t>
      </w:r>
      <w:r w:rsidRPr="001F47C6">
        <w:t xml:space="preserve">mlouvy </w:t>
      </w:r>
      <w:r w:rsidR="00166F32" w:rsidRPr="001F47C6">
        <w:t>je Dopravce povinen uhradit Objednateli</w:t>
      </w:r>
      <w:r w:rsidRPr="001F47C6">
        <w:t xml:space="preserve"> smluvní </w:t>
      </w:r>
      <w:r w:rsidR="00166F32" w:rsidRPr="001F47C6">
        <w:t xml:space="preserve">pokutu ve výši </w:t>
      </w:r>
      <w:r w:rsidRPr="001F47C6">
        <w:t>20 000 Kč za</w:t>
      </w:r>
      <w:r w:rsidR="00166F32" w:rsidRPr="001F47C6">
        <w:t xml:space="preserve"> každé i započaté kalendářní</w:t>
      </w:r>
      <w:r w:rsidRPr="001F47C6">
        <w:t xml:space="preserve"> čtvrtletí</w:t>
      </w:r>
      <w:r w:rsidR="00166F32" w:rsidRPr="001F47C6">
        <w:t xml:space="preserve">, v němž nedodržel závazný jednotný nátěr PID </w:t>
      </w:r>
      <w:r w:rsidR="001D101E" w:rsidRPr="001F47C6">
        <w:t>dle</w:t>
      </w:r>
      <w:r w:rsidR="00166F32" w:rsidRPr="001F47C6">
        <w:t xml:space="preserve"> článku XV</w:t>
      </w:r>
      <w:r w:rsidR="00CB04E9" w:rsidRPr="001F47C6">
        <w:t>I</w:t>
      </w:r>
      <w:r w:rsidR="00166F32" w:rsidRPr="001F47C6">
        <w:t xml:space="preserve"> odst</w:t>
      </w:r>
      <w:r w:rsidR="001D101E" w:rsidRPr="001F47C6">
        <w:t xml:space="preserve">. </w:t>
      </w:r>
      <w:r w:rsidR="001A611B" w:rsidRPr="001F47C6">
        <w:t>3</w:t>
      </w:r>
      <w:r w:rsidR="001D101E" w:rsidRPr="001F47C6">
        <w:t xml:space="preserve"> této Smlouvy u</w:t>
      </w:r>
      <w:r w:rsidR="001D101E">
        <w:t xml:space="preserve"> více než 5 % vozidel</w:t>
      </w:r>
      <w:r w:rsidRPr="00E33F67">
        <w:t>.</w:t>
      </w:r>
      <w:r w:rsidR="00C8022B" w:rsidRPr="00E33F67">
        <w:t xml:space="preserve"> Vozidla zavedená do provozu v souladu s </w:t>
      </w:r>
      <w:r w:rsidR="00C8022B" w:rsidRPr="00A36882">
        <w:t>článkem X</w:t>
      </w:r>
      <w:r w:rsidR="00D10D00" w:rsidRPr="00A36882">
        <w:t>VI</w:t>
      </w:r>
      <w:r w:rsidR="00C8022B" w:rsidRPr="00A36882">
        <w:t xml:space="preserve"> odst. </w:t>
      </w:r>
      <w:r w:rsidR="00B17993" w:rsidRPr="00A36882">
        <w:t>3</w:t>
      </w:r>
      <w:r w:rsidR="00C8022B" w:rsidRPr="00A36882">
        <w:t xml:space="preserve"> se do povinného rozsahu jednotného barevného nátěru PID zahrnou až po uplynutí lhůty k úpravě jejich</w:t>
      </w:r>
      <w:r w:rsidR="00C8022B" w:rsidRPr="00E33F67">
        <w:t xml:space="preserve"> vzhledu v souladu </w:t>
      </w:r>
      <w:r w:rsidR="008C7458">
        <w:t xml:space="preserve">s </w:t>
      </w:r>
      <w:r w:rsidR="00C8022B" w:rsidRPr="00E33F67">
        <w:t xml:space="preserve">Manuálem jednotného vzhledu vozidel. </w:t>
      </w:r>
    </w:p>
    <w:p w14:paraId="49B4B453" w14:textId="77777777" w:rsidR="00E8024D" w:rsidRDefault="00E8024D">
      <w:pPr>
        <w:pStyle w:val="Odstavec1"/>
        <w:numPr>
          <w:ilvl w:val="1"/>
          <w:numId w:val="21"/>
        </w:numPr>
        <w:tabs>
          <w:tab w:val="clear" w:pos="644"/>
        </w:tabs>
        <w:ind w:left="567" w:hanging="567"/>
      </w:pPr>
      <w:r>
        <w:t xml:space="preserve">V případě, že bude i </w:t>
      </w:r>
      <w:r w:rsidRPr="00A36882">
        <w:t>veřejná linková autobusová doprava součástí SJT a Dopravce nenahlásí tržby ze SJT v souladu s čl.</w:t>
      </w:r>
      <w:r w:rsidR="00754024" w:rsidRPr="00A36882">
        <w:t xml:space="preserve"> XV odst. </w:t>
      </w:r>
      <w:r w:rsidR="00BE0A04" w:rsidRPr="00A36882">
        <w:t xml:space="preserve">10 </w:t>
      </w:r>
      <w:r w:rsidR="00904034" w:rsidRPr="00A36882">
        <w:t>této</w:t>
      </w:r>
      <w:r w:rsidR="00904034">
        <w:t xml:space="preserve"> Smlouvy, </w:t>
      </w:r>
      <w:r w:rsidR="00754024">
        <w:t>j</w:t>
      </w:r>
      <w:r>
        <w:t xml:space="preserve">e povinen zaplatit pokutu ve výši </w:t>
      </w:r>
      <w:r w:rsidR="00580360">
        <w:t>5</w:t>
      </w:r>
      <w:r w:rsidR="00580360" w:rsidRPr="001F47C6">
        <w:t> 000 Kč</w:t>
      </w:r>
      <w:r>
        <w:t xml:space="preserve"> při opakovaném porušení této povinnosti v daném roce </w:t>
      </w:r>
      <w:r w:rsidR="00580360" w:rsidRPr="001F47C6">
        <w:t>20 000 Kč</w:t>
      </w:r>
      <w:r>
        <w:t>.</w:t>
      </w:r>
      <w:r w:rsidR="00EF7198" w:rsidRPr="00E33F67">
        <w:t xml:space="preserve"> </w:t>
      </w:r>
    </w:p>
    <w:p w14:paraId="3476AE71" w14:textId="77777777" w:rsidR="00A81E8F" w:rsidRPr="00E33F67" w:rsidRDefault="00A81E8F">
      <w:pPr>
        <w:pStyle w:val="Odstavec1"/>
        <w:numPr>
          <w:ilvl w:val="1"/>
          <w:numId w:val="21"/>
        </w:numPr>
        <w:tabs>
          <w:tab w:val="clear" w:pos="644"/>
        </w:tabs>
        <w:ind w:left="567" w:hanging="567"/>
      </w:pPr>
      <w:r w:rsidRPr="0092186F">
        <w:t xml:space="preserve">V případě porušení této </w:t>
      </w:r>
      <w:r w:rsidR="00873C67">
        <w:t>S</w:t>
      </w:r>
      <w:r w:rsidRPr="0092186F">
        <w:t>mlouvy</w:t>
      </w:r>
      <w:r w:rsidRPr="0092186F">
        <w:rPr>
          <w:color w:val="FF0000"/>
        </w:rPr>
        <w:t xml:space="preserve"> </w:t>
      </w:r>
      <w:r w:rsidRPr="008271D8">
        <w:t xml:space="preserve">v ostatních případech, kde není touto </w:t>
      </w:r>
      <w:r w:rsidR="00873C67">
        <w:t>S</w:t>
      </w:r>
      <w:r w:rsidRPr="008271D8">
        <w:t xml:space="preserve">mlouvou stanovena jiná výše smluvní pokuty, činí smluvní pokuta </w:t>
      </w:r>
      <w:r w:rsidRPr="00E33F67">
        <w:t>2 000 Kč za každý případ.</w:t>
      </w:r>
    </w:p>
    <w:p w14:paraId="480EFA2B" w14:textId="028CC03E" w:rsidR="003303FA" w:rsidRPr="00E33F67" w:rsidRDefault="00DA6CB5">
      <w:pPr>
        <w:pStyle w:val="Odstavec1"/>
        <w:numPr>
          <w:ilvl w:val="1"/>
          <w:numId w:val="21"/>
        </w:numPr>
        <w:tabs>
          <w:tab w:val="clear" w:pos="644"/>
        </w:tabs>
        <w:ind w:left="567" w:hanging="567"/>
      </w:pPr>
      <w:r w:rsidRPr="00E33F67">
        <w:t xml:space="preserve">Kromě smluvních pokut výslovně uvedených v odstavcích 1 až </w:t>
      </w:r>
      <w:r w:rsidR="00873C67">
        <w:t>11</w:t>
      </w:r>
      <w:r w:rsidRPr="00E33F67">
        <w:t xml:space="preserve"> tohoto článku se </w:t>
      </w:r>
      <w:r w:rsidR="008E7FAF">
        <w:t>D</w:t>
      </w:r>
      <w:r w:rsidRPr="00E33F67">
        <w:t>opravce zavazuje za každé porušení svých povinností hradit též smluvní pokuty</w:t>
      </w:r>
      <w:r w:rsidR="00A81E8F" w:rsidRPr="00E33F67">
        <w:t xml:space="preserve"> </w:t>
      </w:r>
      <w:r w:rsidRPr="00E33F67">
        <w:t xml:space="preserve">uplatňované </w:t>
      </w:r>
      <w:r w:rsidR="00110950">
        <w:t>O</w:t>
      </w:r>
      <w:r w:rsidRPr="00E33F67">
        <w:t xml:space="preserve">bjednatelem </w:t>
      </w:r>
      <w:r w:rsidR="00A81E8F" w:rsidRPr="0092186F">
        <w:t xml:space="preserve">v souladu </w:t>
      </w:r>
      <w:r w:rsidR="00A81E8F" w:rsidRPr="00E33F67">
        <w:t xml:space="preserve">s přílohou č. 12 této </w:t>
      </w:r>
      <w:r w:rsidR="00E06BC6">
        <w:t>S</w:t>
      </w:r>
      <w:r w:rsidR="00E06BC6" w:rsidRPr="00E33F67">
        <w:t xml:space="preserve">mlouvy </w:t>
      </w:r>
      <w:r w:rsidR="00B63305" w:rsidRPr="00E33F67">
        <w:t>– Sazebník</w:t>
      </w:r>
      <w:r w:rsidR="00A81E8F" w:rsidRPr="00E33F67">
        <w:t xml:space="preserve"> postihů</w:t>
      </w:r>
      <w:r w:rsidR="00B33F28">
        <w:t xml:space="preserve"> a přílohou č. 22 této Smlouvy (Harmonogram </w:t>
      </w:r>
      <w:proofErr w:type="spellStart"/>
      <w:r w:rsidR="00BE4145">
        <w:t>P</w:t>
      </w:r>
      <w:r w:rsidR="00B33F28">
        <w:t>ředrealizačního</w:t>
      </w:r>
      <w:proofErr w:type="spellEnd"/>
      <w:r w:rsidR="00B33F28">
        <w:t xml:space="preserve"> období – struktura a milníky</w:t>
      </w:r>
      <w:r w:rsidR="00DB3F05">
        <w:t xml:space="preserve"> vč. smluvních pokut</w:t>
      </w:r>
      <w:r w:rsidR="00B33F28">
        <w:t>)</w:t>
      </w:r>
      <w:r w:rsidR="00A81E8F" w:rsidRPr="00E33F67">
        <w:t>.</w:t>
      </w:r>
      <w:r w:rsidR="004D3F84" w:rsidRPr="00E33F67">
        <w:t xml:space="preserve"> Dopravce bere na vědomí, že pro využití dobrodiní toleranční lhůty a neuplatnění postihu v souladu s poznámkou „z“ uvedenou v Sazebníku postihů (příloha č. 12 této </w:t>
      </w:r>
      <w:r w:rsidR="00873C67">
        <w:t>S</w:t>
      </w:r>
      <w:r w:rsidR="004D3F84" w:rsidRPr="00E33F67">
        <w:t xml:space="preserve">mlouvy) musí veškeré relevantní závady na vybavení vozidla </w:t>
      </w:r>
      <w:r w:rsidR="00E642A9" w:rsidRPr="00E33F67">
        <w:t xml:space="preserve">oznamovat </w:t>
      </w:r>
      <w:r w:rsidR="008E7FAF">
        <w:t>O</w:t>
      </w:r>
      <w:r w:rsidR="00E642A9" w:rsidRPr="00E33F67">
        <w:t>bjednateli ve stanovené lhůtě</w:t>
      </w:r>
      <w:r w:rsidR="004D3F84" w:rsidRPr="00E33F67">
        <w:t xml:space="preserve"> </w:t>
      </w:r>
      <w:r w:rsidR="00E642A9" w:rsidRPr="00E33F67">
        <w:t>a</w:t>
      </w:r>
      <w:r w:rsidR="00174D5A">
        <w:t> </w:t>
      </w:r>
      <w:r w:rsidR="00E642A9" w:rsidRPr="00E33F67">
        <w:t>stanoveným způsobem</w:t>
      </w:r>
      <w:r w:rsidR="004D3F84" w:rsidRPr="00E33F67">
        <w:t>.</w:t>
      </w:r>
      <w:r w:rsidR="00E06BC6">
        <w:t xml:space="preserve"> Smluvní pokuty stanovené v příloze č. 12 této Smlouvy </w:t>
      </w:r>
      <w:r w:rsidR="00E06BC6" w:rsidRPr="00E06BC6">
        <w:t xml:space="preserve">za zpožděné/neodjeté spoje se po dobu 4 měsíců od </w:t>
      </w:r>
      <w:r w:rsidR="00E06BC6">
        <w:t>Z</w:t>
      </w:r>
      <w:r w:rsidR="00E06BC6" w:rsidRPr="00E06BC6">
        <w:t>ahájení provozu zvyšuj</w:t>
      </w:r>
      <w:r w:rsidR="00015BA6">
        <w:t>í</w:t>
      </w:r>
      <w:r w:rsidR="00E06BC6" w:rsidRPr="00E06BC6">
        <w:t xml:space="preserve"> na 1,5násobek</w:t>
      </w:r>
      <w:r w:rsidR="00E06BC6">
        <w:t xml:space="preserve"> výše smluvní pokuty uvedené v </w:t>
      </w:r>
      <w:r w:rsidR="00376F25" w:rsidRPr="00E33F67">
        <w:t xml:space="preserve">Sazebníku postihů (příloha č. 12 této </w:t>
      </w:r>
      <w:r w:rsidR="00376F25">
        <w:t>S</w:t>
      </w:r>
      <w:r w:rsidR="00376F25" w:rsidRPr="00E33F67">
        <w:t>mlouvy)</w:t>
      </w:r>
      <w:r w:rsidR="00376F25">
        <w:t>.</w:t>
      </w:r>
    </w:p>
    <w:p w14:paraId="01A02AA7" w14:textId="77777777" w:rsidR="00A81E8F" w:rsidRPr="00402EB4" w:rsidRDefault="003303FA">
      <w:pPr>
        <w:pStyle w:val="Odstavec1"/>
        <w:numPr>
          <w:ilvl w:val="1"/>
          <w:numId w:val="21"/>
        </w:numPr>
        <w:tabs>
          <w:tab w:val="clear" w:pos="644"/>
        </w:tabs>
        <w:ind w:left="567" w:hanging="567"/>
      </w:pPr>
      <w:r w:rsidRPr="00E33F67">
        <w:t>Objednatel je oprávněn změnit přílohu č. 12</w:t>
      </w:r>
      <w:r w:rsidR="00A81E8F" w:rsidRPr="00E33F67">
        <w:t xml:space="preserve"> </w:t>
      </w:r>
      <w:r w:rsidR="00A0333A" w:rsidRPr="00DF6405">
        <w:t xml:space="preserve">této </w:t>
      </w:r>
      <w:r w:rsidR="002345CC">
        <w:t>S</w:t>
      </w:r>
      <w:r w:rsidR="00A0333A" w:rsidRPr="00DF6405">
        <w:t>mlouvy</w:t>
      </w:r>
      <w:r w:rsidR="00714148" w:rsidRPr="00DF6405">
        <w:t>,</w:t>
      </w:r>
      <w:r w:rsidR="00A0333A" w:rsidRPr="0092186F">
        <w:t xml:space="preserve"> a to zejména v souvislosti se změnou </w:t>
      </w:r>
      <w:r w:rsidR="008E7FAF">
        <w:t xml:space="preserve">aspoň některé z </w:t>
      </w:r>
      <w:r w:rsidR="00A0333A" w:rsidRPr="0092186F">
        <w:t>příloh č. 10</w:t>
      </w:r>
      <w:r w:rsidR="008E7FAF">
        <w:t xml:space="preserve">, </w:t>
      </w:r>
      <w:proofErr w:type="gramStart"/>
      <w:r w:rsidR="008E7FAF">
        <w:t>10a</w:t>
      </w:r>
      <w:proofErr w:type="gramEnd"/>
      <w:r w:rsidR="008E7FAF">
        <w:t xml:space="preserve">, </w:t>
      </w:r>
      <w:r w:rsidR="00032472">
        <w:t xml:space="preserve">nebo </w:t>
      </w:r>
      <w:r w:rsidR="008E7FAF">
        <w:t>10b</w:t>
      </w:r>
      <w:r w:rsidR="00260326">
        <w:t xml:space="preserve"> </w:t>
      </w:r>
      <w:r w:rsidR="00A0333A" w:rsidRPr="0092186F">
        <w:t xml:space="preserve">této </w:t>
      </w:r>
      <w:r w:rsidR="00873C67">
        <w:t>S</w:t>
      </w:r>
      <w:r w:rsidR="00A0333A" w:rsidRPr="0092186F">
        <w:t xml:space="preserve">mlouvy a nad rámec této změny také v souvislosti s inflací. Pokud nedojde ze strany </w:t>
      </w:r>
      <w:r w:rsidR="008E7FAF">
        <w:t>O</w:t>
      </w:r>
      <w:r w:rsidR="00A0333A" w:rsidRPr="0092186F">
        <w:t xml:space="preserve">bjednatele ke změně sazebníku postihů </w:t>
      </w:r>
      <w:r w:rsidR="00714148" w:rsidRPr="0092186F">
        <w:t>z důvodu</w:t>
      </w:r>
      <w:r w:rsidR="00714148" w:rsidRPr="008271D8">
        <w:t xml:space="preserve"> inflace </w:t>
      </w:r>
      <w:r w:rsidR="00A0333A" w:rsidRPr="008271D8">
        <w:t xml:space="preserve">každoročně, je </w:t>
      </w:r>
      <w:r w:rsidR="008E7FAF">
        <w:t>O</w:t>
      </w:r>
      <w:r w:rsidR="00A0333A" w:rsidRPr="008271D8">
        <w:t>bjednatel oprávněn</w:t>
      </w:r>
      <w:r w:rsidR="00A81E8F" w:rsidRPr="00494DEB">
        <w:t xml:space="preserve"> </w:t>
      </w:r>
      <w:r w:rsidR="00A0333A" w:rsidRPr="00494DEB">
        <w:t xml:space="preserve">tyto sazby zvýšit i kumulovaně. V případě zvýšení sazeb meziročně je </w:t>
      </w:r>
      <w:r w:rsidR="008E7FAF">
        <w:t>O</w:t>
      </w:r>
      <w:r w:rsidR="00A0333A" w:rsidRPr="00494DEB">
        <w:t>bjednatel oprávněn připočítat k inflaci přirážku</w:t>
      </w:r>
      <w:r w:rsidR="00A81E8F" w:rsidRPr="008F081C">
        <w:t xml:space="preserve"> </w:t>
      </w:r>
      <w:r w:rsidR="00A0333A" w:rsidRPr="00E809C5">
        <w:t xml:space="preserve">nejvýše 1 % nad inflační nárůst, </w:t>
      </w:r>
      <w:r w:rsidR="00714148" w:rsidRPr="00E809C5">
        <w:t xml:space="preserve">a </w:t>
      </w:r>
      <w:r w:rsidR="00A0333A" w:rsidRPr="00E809C5">
        <w:t>v případě</w:t>
      </w:r>
      <w:r w:rsidR="00714148" w:rsidRPr="00894817">
        <w:t xml:space="preserve"> uplatnění</w:t>
      </w:r>
      <w:r w:rsidR="00A0333A" w:rsidRPr="00894817">
        <w:t xml:space="preserve"> kumulované inflace za dva a více let přirážku ke kumulované inflaci 1 % za každý rok, kdy </w:t>
      </w:r>
      <w:r w:rsidR="008E7FAF">
        <w:t>O</w:t>
      </w:r>
      <w:r w:rsidR="00A0333A" w:rsidRPr="00894817">
        <w:t xml:space="preserve">bjednatel nevyužil práva na zvýšení sazeb </w:t>
      </w:r>
      <w:r w:rsidR="00A0333A" w:rsidRPr="00A83579">
        <w:t xml:space="preserve">postihů </w:t>
      </w:r>
      <w:r w:rsidR="00A0333A" w:rsidRPr="00A83579">
        <w:lastRenderedPageBreak/>
        <w:t xml:space="preserve">uvedených v příloze č. 12 této </w:t>
      </w:r>
      <w:r w:rsidR="002345CC">
        <w:t>S</w:t>
      </w:r>
      <w:r w:rsidR="00A0333A" w:rsidRPr="00A83579">
        <w:t>mlouvy</w:t>
      </w:r>
      <w:r w:rsidR="00E61443" w:rsidRPr="00A83579">
        <w:t xml:space="preserve">. </w:t>
      </w:r>
      <w:r w:rsidR="00523860">
        <w:t>Zaokrouhlení nově vypočtené sazby bude provedeno na celé des</w:t>
      </w:r>
      <w:r w:rsidR="00997773">
        <w:t>e</w:t>
      </w:r>
      <w:r w:rsidR="00523860">
        <w:t>tikoruny dle matematických pravidel pro zaokrouhlování.</w:t>
      </w:r>
    </w:p>
    <w:p w14:paraId="7890F2C6" w14:textId="77777777" w:rsidR="00A81E8F" w:rsidRDefault="00A81E8F" w:rsidP="000B3135">
      <w:pPr>
        <w:pStyle w:val="slo"/>
        <w:keepNext/>
        <w:spacing w:before="360"/>
        <w:ind w:left="567"/>
      </w:pPr>
      <w:r>
        <w:t xml:space="preserve">Článek </w:t>
      </w:r>
      <w:r w:rsidR="00F9157A">
        <w:t>XX</w:t>
      </w:r>
      <w:r w:rsidR="005B0A64">
        <w:t>V</w:t>
      </w:r>
    </w:p>
    <w:p w14:paraId="6BBE9947" w14:textId="77777777" w:rsidR="00A81E8F" w:rsidRDefault="00A81E8F" w:rsidP="000B3135">
      <w:pPr>
        <w:pStyle w:val="lnekIbezsla"/>
        <w:keepNext/>
        <w:spacing w:before="0"/>
        <w:ind w:left="567" w:hanging="357"/>
      </w:pPr>
      <w:r>
        <w:t>Společná ustanovení ke smluvním pokutám</w:t>
      </w:r>
    </w:p>
    <w:p w14:paraId="0A0B2E36" w14:textId="5F853D3C" w:rsidR="00A81E8F" w:rsidRDefault="00A81E8F">
      <w:pPr>
        <w:pStyle w:val="Odstavec1"/>
        <w:numPr>
          <w:ilvl w:val="1"/>
          <w:numId w:val="21"/>
        </w:numPr>
        <w:tabs>
          <w:tab w:val="clear" w:pos="644"/>
        </w:tabs>
        <w:ind w:left="567" w:hanging="567"/>
      </w:pPr>
      <w:r>
        <w:t xml:space="preserve">Objednatel je povinen </w:t>
      </w:r>
      <w:r w:rsidR="00FC55CC">
        <w:t>D</w:t>
      </w:r>
      <w:r>
        <w:t xml:space="preserve">opravce písemně vyrozumět o zjištění, které zakládá právo na uplatnění smluvní pokuty ze strany </w:t>
      </w:r>
      <w:r w:rsidR="00FC55CC">
        <w:t>O</w:t>
      </w:r>
      <w:r>
        <w:t>bjednatele</w:t>
      </w:r>
      <w:r w:rsidR="00185CD2">
        <w:t>,</w:t>
      </w:r>
      <w:r>
        <w:t xml:space="preserve"> nejpozději do 60 dnů od okamžiku, </w:t>
      </w:r>
      <w:r w:rsidR="003A0446">
        <w:t>kdy</w:t>
      </w:r>
      <w:r>
        <w:t xml:space="preserve"> skutečnost zakládající právo </w:t>
      </w:r>
      <w:r w:rsidR="00FC55CC">
        <w:t>O</w:t>
      </w:r>
      <w:r>
        <w:t>bjednatele uplatnit smluvní pokutu nastala</w:t>
      </w:r>
      <w:r w:rsidR="006313C8">
        <w:t xml:space="preserve"> nebo se o této skutečnosti </w:t>
      </w:r>
      <w:r w:rsidR="004D7434">
        <w:t xml:space="preserve">Objednatel </w:t>
      </w:r>
      <w:r w:rsidR="006313C8">
        <w:t>dozvěděl</w:t>
      </w:r>
      <w:r w:rsidR="004D7434">
        <w:t>, podle toho, která skutečnost nastala později</w:t>
      </w:r>
      <w:r>
        <w:t xml:space="preserve">. Vyrozumění o porušení povinnosti </w:t>
      </w:r>
      <w:r w:rsidR="00FC55CC">
        <w:t>D</w:t>
      </w:r>
      <w:r>
        <w:t xml:space="preserve">opravce dle této </w:t>
      </w:r>
      <w:r w:rsidR="00FB1B39">
        <w:t>S</w:t>
      </w:r>
      <w:r>
        <w:t xml:space="preserve">mlouvy musí vždy obsahovat popis a časové určení události, která v souladu s uzavřenou </w:t>
      </w:r>
      <w:r w:rsidR="00FB1B39">
        <w:t>S</w:t>
      </w:r>
      <w:r>
        <w:t xml:space="preserve">mlouvou zakládá právo </w:t>
      </w:r>
      <w:r w:rsidR="00FC55CC">
        <w:t>O</w:t>
      </w:r>
      <w:r>
        <w:t xml:space="preserve">bjednatele uplatnit smluvní pokutu. Dopravce je povinen se písemně vyjádřit k tomuto vyrozumění ve lhůtě do 15 dnů, nedohodnou-li se smluvní strany jinak. Na základě vyjádření </w:t>
      </w:r>
      <w:r w:rsidR="00FC55CC">
        <w:t>D</w:t>
      </w:r>
      <w:r>
        <w:t xml:space="preserve">opravce rozhodne </w:t>
      </w:r>
      <w:r w:rsidR="00FC55CC">
        <w:t>O</w:t>
      </w:r>
      <w:r>
        <w:t>bjednatel o</w:t>
      </w:r>
      <w:r w:rsidR="00174D5A">
        <w:t> </w:t>
      </w:r>
      <w:r>
        <w:t xml:space="preserve">uplatnění smluvní pokuty a její výši. </w:t>
      </w:r>
    </w:p>
    <w:p w14:paraId="69F87301" w14:textId="6A9A430F" w:rsidR="00A81E8F" w:rsidRDefault="00A81E8F">
      <w:pPr>
        <w:pStyle w:val="Odstavec1"/>
        <w:numPr>
          <w:ilvl w:val="1"/>
          <w:numId w:val="21"/>
        </w:numPr>
        <w:tabs>
          <w:tab w:val="clear" w:pos="644"/>
        </w:tabs>
        <w:ind w:left="567" w:hanging="567"/>
      </w:pPr>
      <w:r>
        <w:t>Smluvní pokuty, které se vztahují k vyhodnocování Standard</w:t>
      </w:r>
      <w:r w:rsidR="00EF2EAA">
        <w:t>ů</w:t>
      </w:r>
      <w:r>
        <w:t xml:space="preserve"> kvality PID, a k porušení smluv zajišťujících systémové vztahy v</w:t>
      </w:r>
      <w:r w:rsidR="00185CD2">
        <w:t> </w:t>
      </w:r>
      <w:r>
        <w:t>PID</w:t>
      </w:r>
      <w:r w:rsidR="00185CD2">
        <w:t>,</w:t>
      </w:r>
      <w:r>
        <w:t xml:space="preserve"> řeší a vyhodnocuje </w:t>
      </w:r>
      <w:r w:rsidR="00FB1B39">
        <w:t>O</w:t>
      </w:r>
      <w:r>
        <w:t>bjednatel a ulo</w:t>
      </w:r>
      <w:r w:rsidR="00964E84">
        <w:t xml:space="preserve">žené sankce se pro daný případ </w:t>
      </w:r>
      <w:r>
        <w:t xml:space="preserve">rozdělí podle vzájemného poměru dopravních výkonů ujetých </w:t>
      </w:r>
      <w:r w:rsidR="00FB1B39">
        <w:t>D</w:t>
      </w:r>
      <w:r>
        <w:t xml:space="preserve">opravcem pro </w:t>
      </w:r>
      <w:r w:rsidR="00FC55CC">
        <w:t>O</w:t>
      </w:r>
      <w:r>
        <w:t xml:space="preserve">bjednatele podle této </w:t>
      </w:r>
      <w:r w:rsidR="002345CC">
        <w:t>S</w:t>
      </w:r>
      <w:r>
        <w:t xml:space="preserve">mlouvy </w:t>
      </w:r>
      <w:r w:rsidR="005C2074">
        <w:t>p</w:t>
      </w:r>
      <w:r>
        <w:t>ro příslušný kalendářní měsíc, v němž byla smluvní pokuta uložena</w:t>
      </w:r>
      <w:r w:rsidR="00E93A1B">
        <w:t xml:space="preserve"> a </w:t>
      </w:r>
      <w:r w:rsidR="004805A8">
        <w:t>HMP</w:t>
      </w:r>
      <w:r>
        <w:t xml:space="preserve">.  </w:t>
      </w:r>
    </w:p>
    <w:p w14:paraId="7B60DFB3" w14:textId="77777777" w:rsidR="00A81E8F" w:rsidRDefault="00A81E8F">
      <w:pPr>
        <w:pStyle w:val="Odstavec1"/>
        <w:numPr>
          <w:ilvl w:val="1"/>
          <w:numId w:val="21"/>
        </w:numPr>
        <w:tabs>
          <w:tab w:val="clear" w:pos="644"/>
        </w:tabs>
        <w:ind w:left="567" w:hanging="567"/>
      </w:pPr>
      <w:r>
        <w:t>Ve všech případech platí, že úhradou smluvní pokuty není dotčeno právo na náhradu škody způsobené porušením povinnosti, na kterou se smluvní pokuta vztahuje.</w:t>
      </w:r>
    </w:p>
    <w:p w14:paraId="4E72DD46" w14:textId="77777777" w:rsidR="00A81E8F" w:rsidRDefault="00A81E8F">
      <w:pPr>
        <w:pStyle w:val="Odstavec1"/>
        <w:numPr>
          <w:ilvl w:val="1"/>
          <w:numId w:val="21"/>
        </w:numPr>
        <w:tabs>
          <w:tab w:val="clear" w:pos="644"/>
        </w:tabs>
        <w:ind w:left="567" w:hanging="567"/>
      </w:pPr>
      <w:r>
        <w:t xml:space="preserve">Smluvní pokuta je splatná do 30 dnů po doručení oznámení o uložení smluvní pokuty </w:t>
      </w:r>
      <w:r w:rsidR="00FC55CC">
        <w:t>O</w:t>
      </w:r>
      <w:r>
        <w:t xml:space="preserve">bjednatelem </w:t>
      </w:r>
      <w:r w:rsidR="00FC55CC">
        <w:t>D</w:t>
      </w:r>
      <w:r>
        <w:t xml:space="preserve">opravci, a to na účet </w:t>
      </w:r>
      <w:r w:rsidR="00FB1B39">
        <w:t>O</w:t>
      </w:r>
      <w:r>
        <w:t xml:space="preserve">bjednatele uvedený v záhlaví této </w:t>
      </w:r>
      <w:r w:rsidR="00FB1B39">
        <w:t>S</w:t>
      </w:r>
      <w:r>
        <w:t>mlouvy.</w:t>
      </w:r>
      <w:r w:rsidR="00FB1B39">
        <w:t xml:space="preserve"> V případě, že se Objednatel rozhodne pro započtení smluvní pokuty nebo její části proti zálohám na </w:t>
      </w:r>
      <w:r w:rsidR="000B4599">
        <w:t>K</w:t>
      </w:r>
      <w:r w:rsidR="00FB1B39">
        <w:t>ompenzaci dle odstavce 5 tohoto článku</w:t>
      </w:r>
      <w:r w:rsidR="00F21093">
        <w:t>, neplatí lhůta splatnosti uvedená v první větě tohoto odstavce</w:t>
      </w:r>
      <w:r w:rsidR="00FB1B39">
        <w:t>.</w:t>
      </w:r>
    </w:p>
    <w:p w14:paraId="279F9B07" w14:textId="77777777" w:rsidR="00A81E8F" w:rsidRDefault="00A81E8F">
      <w:pPr>
        <w:pStyle w:val="Odstavec1"/>
        <w:numPr>
          <w:ilvl w:val="1"/>
          <w:numId w:val="21"/>
        </w:numPr>
        <w:tabs>
          <w:tab w:val="clear" w:pos="644"/>
        </w:tabs>
        <w:ind w:left="567" w:hanging="567"/>
      </w:pPr>
      <w:r>
        <w:t xml:space="preserve">Objednatel si v souladu s ustanoveními </w:t>
      </w:r>
      <w:r w:rsidRPr="00882C42">
        <w:t xml:space="preserve">čl. </w:t>
      </w:r>
      <w:r w:rsidR="0018704E" w:rsidRPr="00882C42">
        <w:t>XX</w:t>
      </w:r>
      <w:r w:rsidR="00885E5D" w:rsidRPr="00882C42">
        <w:t>I</w:t>
      </w:r>
      <w:r w:rsidR="00CB04E9" w:rsidRPr="00882C42">
        <w:t>V</w:t>
      </w:r>
      <w:r w:rsidR="0018704E" w:rsidRPr="00882C42">
        <w:t xml:space="preserve"> </w:t>
      </w:r>
      <w:r w:rsidRPr="00882C42">
        <w:t xml:space="preserve">a </w:t>
      </w:r>
      <w:r w:rsidR="0018704E" w:rsidRPr="00882C42">
        <w:t>XX</w:t>
      </w:r>
      <w:r w:rsidR="00FC55CC" w:rsidRPr="00882C42">
        <w:t>V</w:t>
      </w:r>
      <w:r w:rsidR="0018704E" w:rsidRPr="00882C42">
        <w:t xml:space="preserve"> </w:t>
      </w:r>
      <w:r w:rsidRPr="00882C42">
        <w:t xml:space="preserve">této </w:t>
      </w:r>
      <w:r w:rsidR="00CB04E9" w:rsidRPr="00882C42">
        <w:t>S</w:t>
      </w:r>
      <w:r w:rsidRPr="00882C42">
        <w:t>mlouvy</w:t>
      </w:r>
      <w:r>
        <w:t xml:space="preserve"> vyhrazuje právo na určení způsobu úhrady smluvní pokuty. Tento způsob úhrady je </w:t>
      </w:r>
      <w:r w:rsidR="00FC55CC">
        <w:t>O</w:t>
      </w:r>
      <w:r>
        <w:t xml:space="preserve">bjednatel </w:t>
      </w:r>
      <w:r w:rsidR="00FC55CC">
        <w:t>D</w:t>
      </w:r>
      <w:r>
        <w:t>opravci povinen oznámit společně s uložením pokuty.</w:t>
      </w:r>
      <w:r w:rsidR="00BA0F6F">
        <w:t xml:space="preserve"> Objednatel je též oprávněn smluvní pokutu nebo její část započíst proti zálohám na </w:t>
      </w:r>
      <w:r w:rsidR="000B4599">
        <w:t>K</w:t>
      </w:r>
      <w:r w:rsidR="00BA0F6F">
        <w:t xml:space="preserve">ompenzaci vypláceným </w:t>
      </w:r>
      <w:r w:rsidR="00FC55CC">
        <w:t>D</w:t>
      </w:r>
      <w:r w:rsidR="00BA0F6F">
        <w:t>opravci.</w:t>
      </w:r>
    </w:p>
    <w:p w14:paraId="310B11CB" w14:textId="77777777" w:rsidR="00A81E8F" w:rsidRDefault="00A81E8F" w:rsidP="000B3135">
      <w:pPr>
        <w:pStyle w:val="slo"/>
        <w:keepNext/>
        <w:spacing w:before="360"/>
        <w:ind w:left="567"/>
      </w:pPr>
      <w:r>
        <w:t xml:space="preserve">Článek </w:t>
      </w:r>
      <w:r w:rsidR="00F9157A">
        <w:t>XX</w:t>
      </w:r>
      <w:r w:rsidR="00885E5D">
        <w:t>V</w:t>
      </w:r>
      <w:r w:rsidR="00FC6C23">
        <w:t>I</w:t>
      </w:r>
    </w:p>
    <w:p w14:paraId="10B65FB5" w14:textId="77777777" w:rsidR="00A81E8F" w:rsidRDefault="00A81E8F" w:rsidP="000B3135">
      <w:pPr>
        <w:pStyle w:val="lnekIbezsla"/>
        <w:keepNext/>
        <w:spacing w:before="0"/>
        <w:ind w:left="567" w:firstLine="0"/>
        <w:rPr>
          <w:bCs/>
        </w:rPr>
      </w:pPr>
      <w:r>
        <w:t>Závěrečná ujednání</w:t>
      </w:r>
    </w:p>
    <w:p w14:paraId="3F8256C1" w14:textId="77777777" w:rsidR="00A01F6E" w:rsidRPr="00862BBD" w:rsidRDefault="00A81E8F">
      <w:pPr>
        <w:pStyle w:val="Odstavec1"/>
        <w:numPr>
          <w:ilvl w:val="1"/>
          <w:numId w:val="21"/>
        </w:numPr>
        <w:tabs>
          <w:tab w:val="clear" w:pos="644"/>
        </w:tabs>
        <w:ind w:left="567" w:hanging="567"/>
      </w:pPr>
      <w:r w:rsidRPr="00862BBD">
        <w:t xml:space="preserve">V případě rozporu mezi ustanoveními </w:t>
      </w:r>
      <w:r w:rsidR="00620C64">
        <w:t xml:space="preserve">obsaženými přímo v </w:t>
      </w:r>
      <w:r w:rsidRPr="00862BBD">
        <w:t xml:space="preserve">této </w:t>
      </w:r>
      <w:r w:rsidR="00202C78">
        <w:t>S</w:t>
      </w:r>
      <w:r w:rsidRPr="00862BBD">
        <w:t>mlouv</w:t>
      </w:r>
      <w:r w:rsidR="00620C64">
        <w:t>ě</w:t>
      </w:r>
      <w:r w:rsidRPr="00862BBD">
        <w:t xml:space="preserve"> a </w:t>
      </w:r>
      <w:r w:rsidR="002D2448" w:rsidRPr="00862BBD">
        <w:t xml:space="preserve">jejími přílohami </w:t>
      </w:r>
      <w:r w:rsidRPr="00862BBD">
        <w:t xml:space="preserve">má přednost ustanovení </w:t>
      </w:r>
      <w:r w:rsidRPr="009E5DD1">
        <w:t>této</w:t>
      </w:r>
      <w:r w:rsidRPr="00862BBD">
        <w:t xml:space="preserve"> </w:t>
      </w:r>
      <w:r w:rsidR="002345CC">
        <w:t>S</w:t>
      </w:r>
      <w:r w:rsidRPr="00862BBD">
        <w:t>mlouvy</w:t>
      </w:r>
      <w:r w:rsidR="00971000" w:rsidRPr="00862BBD">
        <w:t>.</w:t>
      </w:r>
      <w:r w:rsidR="00C04F8E" w:rsidRPr="00862BBD">
        <w:t xml:space="preserve"> </w:t>
      </w:r>
      <w:r w:rsidR="00A01F6E" w:rsidRPr="00862BBD">
        <w:t xml:space="preserve">Právní vztahy touto </w:t>
      </w:r>
      <w:r w:rsidR="002345CC">
        <w:t>S</w:t>
      </w:r>
      <w:r w:rsidR="00A01F6E" w:rsidRPr="00862BBD">
        <w:t xml:space="preserve">mlouvou neupravené se řídí </w:t>
      </w:r>
      <w:r w:rsidR="008B7263" w:rsidRPr="00862BBD">
        <w:t xml:space="preserve">příslušnými </w:t>
      </w:r>
      <w:r w:rsidR="00A01F6E" w:rsidRPr="00862BBD">
        <w:t xml:space="preserve">právními předpisy, zejména </w:t>
      </w:r>
      <w:r w:rsidR="008B7263" w:rsidRPr="00862BBD">
        <w:t xml:space="preserve">zákonem č. 89/2012 Sb., občanský zákoník, ve znění pozdějších předpisů, nařízením o veřejných službách </w:t>
      </w:r>
      <w:r w:rsidR="00A01F6E" w:rsidRPr="00862BBD">
        <w:t xml:space="preserve">a </w:t>
      </w:r>
      <w:r w:rsidR="003B3FB8">
        <w:t>ZVS</w:t>
      </w:r>
      <w:r w:rsidR="00A01F6E" w:rsidRPr="00862BBD">
        <w:t>.</w:t>
      </w:r>
    </w:p>
    <w:p w14:paraId="06470634" w14:textId="77777777" w:rsidR="00A81E8F" w:rsidRDefault="00A81E8F">
      <w:pPr>
        <w:pStyle w:val="Odstavec1"/>
        <w:numPr>
          <w:ilvl w:val="1"/>
          <w:numId w:val="21"/>
        </w:numPr>
        <w:tabs>
          <w:tab w:val="clear" w:pos="644"/>
        </w:tabs>
        <w:ind w:left="567" w:hanging="567"/>
      </w:pPr>
      <w:r>
        <w:t xml:space="preserve">Pokud některé z ustanovení této </w:t>
      </w:r>
      <w:r w:rsidR="00202C78">
        <w:t>S</w:t>
      </w:r>
      <w:r>
        <w:t xml:space="preserve">mlouvy nebo jeho část bude soudem prohlášeno za neplatné, nulitní, nedovolené nebo nevymahatelné, zůstávají ostatní ustanovení této </w:t>
      </w:r>
      <w:r w:rsidR="00202C78">
        <w:t>S</w:t>
      </w:r>
      <w:r>
        <w:t xml:space="preserve">mlouvy nedotčena, tedy není tím dotčena platnost a účinnost této </w:t>
      </w:r>
      <w:r w:rsidR="00202C78">
        <w:t>S</w:t>
      </w:r>
      <w:r>
        <w:t xml:space="preserve">mlouvy </w:t>
      </w:r>
      <w:r w:rsidRPr="00DE0190">
        <w:t>jako celku. V</w:t>
      </w:r>
      <w:r>
        <w:t xml:space="preserve"> takovémto případě se smluvní strany zavazují pozměnit tuto </w:t>
      </w:r>
      <w:r w:rsidR="00202C78">
        <w:t>S</w:t>
      </w:r>
      <w:r>
        <w:t xml:space="preserve">mlouvu tak, aby neplatné, nulitní, nedovolené nebo nevymahatelné ustanovení bylo nahrazeno ustanovením z hlediska účelu </w:t>
      </w:r>
      <w:r w:rsidR="00202C78">
        <w:t>S</w:t>
      </w:r>
      <w:r>
        <w:t>mlouvy co nejbližším, avšak platným a účinným.</w:t>
      </w:r>
    </w:p>
    <w:p w14:paraId="6DC5B56E" w14:textId="77777777" w:rsidR="00DE278E" w:rsidRDefault="00DE278E">
      <w:pPr>
        <w:pStyle w:val="Odstavec1"/>
        <w:numPr>
          <w:ilvl w:val="1"/>
          <w:numId w:val="21"/>
        </w:numPr>
        <w:tabs>
          <w:tab w:val="clear" w:pos="644"/>
        </w:tabs>
        <w:ind w:left="567" w:hanging="567"/>
      </w:pPr>
      <w:r>
        <w:t xml:space="preserve">Dojde-li ke změně nařízení o veřejných službách, zákona o silniční dopravě, </w:t>
      </w:r>
      <w:r w:rsidR="003B3FB8">
        <w:t>ZVS</w:t>
      </w:r>
      <w:r>
        <w:t xml:space="preserve"> nebo k jiné změně právních předpisů či k vydání nových právních předpisů, jsou smluvní strany povinny neprodleně upravit svá práva a povinnosti v této </w:t>
      </w:r>
      <w:r w:rsidR="002345CC">
        <w:t>S</w:t>
      </w:r>
      <w:r>
        <w:t xml:space="preserve">mlouvě písemným dodatkem ke </w:t>
      </w:r>
      <w:r w:rsidR="00202C78">
        <w:t>S</w:t>
      </w:r>
      <w:r>
        <w:t>mlouvě, aby tato byla i nadále v souladu s právními předpisy</w:t>
      </w:r>
      <w:r w:rsidR="00E9154A">
        <w:t>; taková změna však nesmí být v rozporu s právními předpisy v oblasti veřejného zadávání</w:t>
      </w:r>
      <w:r>
        <w:t>.</w:t>
      </w:r>
    </w:p>
    <w:p w14:paraId="54CE342C" w14:textId="77777777" w:rsidR="00A81E8F" w:rsidRDefault="00A61062">
      <w:pPr>
        <w:pStyle w:val="Odstavec1"/>
        <w:numPr>
          <w:ilvl w:val="1"/>
          <w:numId w:val="21"/>
        </w:numPr>
        <w:tabs>
          <w:tab w:val="clear" w:pos="644"/>
        </w:tabs>
        <w:ind w:left="567" w:hanging="567"/>
      </w:pPr>
      <w:r>
        <w:lastRenderedPageBreak/>
        <w:t xml:space="preserve">Nevyplývá-li ze </w:t>
      </w:r>
      <w:r w:rsidR="00F90A5C">
        <w:t>S</w:t>
      </w:r>
      <w:r>
        <w:t>mlouvy něco jiného, s</w:t>
      </w:r>
      <w:r w:rsidR="00A81E8F">
        <w:t>mluvní</w:t>
      </w:r>
      <w:r w:rsidR="00EF2EAA">
        <w:t xml:space="preserve"> strany</w:t>
      </w:r>
      <w:r w:rsidR="00A81E8F">
        <w:t xml:space="preserve"> </w:t>
      </w:r>
      <w:r w:rsidR="00400108">
        <w:t>plně odpovídají za</w:t>
      </w:r>
      <w:r w:rsidR="00A81E8F">
        <w:t xml:space="preserve"> své závazky vyplývající z této </w:t>
      </w:r>
      <w:r w:rsidR="00F90A5C">
        <w:t>S</w:t>
      </w:r>
      <w:r w:rsidR="00A81E8F">
        <w:t xml:space="preserve">mlouvy. </w:t>
      </w:r>
    </w:p>
    <w:p w14:paraId="05B45587" w14:textId="11D4F12E" w:rsidR="003219C5" w:rsidRDefault="00A81E8F">
      <w:pPr>
        <w:pStyle w:val="Odstavec1"/>
        <w:numPr>
          <w:ilvl w:val="1"/>
          <w:numId w:val="21"/>
        </w:numPr>
        <w:tabs>
          <w:tab w:val="clear" w:pos="644"/>
        </w:tabs>
        <w:ind w:left="567" w:hanging="567"/>
      </w:pPr>
      <w:r>
        <w:t xml:space="preserve">Smluvní strany se dohodly, že vzájemná komunikace bude vedena </w:t>
      </w:r>
      <w:r w:rsidR="00E326AB">
        <w:t>elektronickou poštou</w:t>
      </w:r>
      <w:r w:rsidR="0018159A">
        <w:t xml:space="preserve"> (e</w:t>
      </w:r>
      <w:r w:rsidR="00174D5A">
        <w:noBreakHyphen/>
      </w:r>
      <w:r w:rsidR="0018159A">
        <w:t>mail, datová schránka)</w:t>
      </w:r>
      <w:r>
        <w:t>, pokud v jednotlivých ustanoveních není výslovně uvedeno jinak</w:t>
      </w:r>
      <w:r w:rsidR="00F90A5C">
        <w:t xml:space="preserve"> nebo jiným dohodnutým způsobem</w:t>
      </w:r>
      <w:r>
        <w:t>.</w:t>
      </w:r>
      <w:r w:rsidR="0074211D">
        <w:t xml:space="preserve"> Kontakty smluvních stran jsou uvedeny v příloze č. 2</w:t>
      </w:r>
      <w:r w:rsidR="00F93FC2">
        <w:t>1</w:t>
      </w:r>
      <w:r w:rsidR="0074211D">
        <w:t xml:space="preserve"> této Smlouvy. </w:t>
      </w:r>
      <w:r>
        <w:t xml:space="preserve"> </w:t>
      </w:r>
    </w:p>
    <w:p w14:paraId="7241D1D7" w14:textId="77777777" w:rsidR="003E7222" w:rsidRDefault="00A81E8F">
      <w:pPr>
        <w:pStyle w:val="Odstavec1"/>
        <w:numPr>
          <w:ilvl w:val="1"/>
          <w:numId w:val="21"/>
        </w:numPr>
        <w:tabs>
          <w:tab w:val="clear" w:pos="644"/>
        </w:tabs>
        <w:ind w:left="567" w:hanging="567"/>
      </w:pPr>
      <w:r>
        <w:t xml:space="preserve">O změnách adres a kontaktů uvedených </w:t>
      </w:r>
      <w:r w:rsidR="001252D4">
        <w:t>v příloze č. 2</w:t>
      </w:r>
      <w:r w:rsidR="00F93FC2">
        <w:t>1</w:t>
      </w:r>
      <w:r w:rsidR="001252D4">
        <w:t xml:space="preserve"> této Smlouvy</w:t>
      </w:r>
      <w:r w:rsidR="001252D4" w:rsidDel="001252D4">
        <w:t xml:space="preserve"> </w:t>
      </w:r>
      <w:r>
        <w:t xml:space="preserve">jsou smluvní strany povinny se neprodleně písemně informovat, jinak nesou odpovědnost za případné škody vzniklé nedodržením této povinnosti. Smluvní strany se dohodly, že změny uskutečněné dle předchozí věty nezakládají povinnost pro sestavení samostatného dodatku ke </w:t>
      </w:r>
      <w:r w:rsidR="008D49D7">
        <w:t>S</w:t>
      </w:r>
      <w:r>
        <w:t xml:space="preserve">mlouvě, ale budou jedním ze změnových bodů prvního následujícího dodatku, pokud bude </w:t>
      </w:r>
      <w:r w:rsidR="000E3B6B">
        <w:t xml:space="preserve">uzavřen </w:t>
      </w:r>
      <w:r>
        <w:t xml:space="preserve">z jiného titulu než zde uvedeného. </w:t>
      </w:r>
    </w:p>
    <w:p w14:paraId="621C0EFA" w14:textId="54FE777C" w:rsidR="00E072AC" w:rsidRDefault="00E072AC">
      <w:pPr>
        <w:pStyle w:val="Odstavec1"/>
        <w:numPr>
          <w:ilvl w:val="1"/>
          <w:numId w:val="21"/>
        </w:numPr>
        <w:tabs>
          <w:tab w:val="clear" w:pos="644"/>
        </w:tabs>
        <w:ind w:left="567" w:hanging="567"/>
      </w:pPr>
      <w:r w:rsidRPr="00E072AC">
        <w:t xml:space="preserve">V souladu s § </w:t>
      </w:r>
      <w:r w:rsidR="005B786A">
        <w:t>23</w:t>
      </w:r>
      <w:r w:rsidR="005B786A" w:rsidRPr="00E072AC">
        <w:t xml:space="preserve"> </w:t>
      </w:r>
      <w:r w:rsidRPr="00E072AC">
        <w:t xml:space="preserve">odst. 1 zákona č. </w:t>
      </w:r>
      <w:r w:rsidR="004805A8">
        <w:t>129</w:t>
      </w:r>
      <w:r w:rsidRPr="00E072AC">
        <w:t>/2000 Sb., o</w:t>
      </w:r>
      <w:r w:rsidR="004805A8">
        <w:t xml:space="preserve"> </w:t>
      </w:r>
      <w:r w:rsidR="004805A8" w:rsidRPr="004805A8">
        <w:t>krajích (krajské zřízení</w:t>
      </w:r>
      <w:proofErr w:type="gramStart"/>
      <w:r w:rsidR="004805A8" w:rsidRPr="004805A8">
        <w:t>)</w:t>
      </w:r>
      <w:r w:rsidR="00AB5F40">
        <w:t>,</w:t>
      </w:r>
      <w:r w:rsidRPr="00E072AC">
        <w:t xml:space="preserve">  ve</w:t>
      </w:r>
      <w:proofErr w:type="gramEnd"/>
      <w:r w:rsidRPr="00E072AC">
        <w:t xml:space="preserve"> znění pozdějších předpisů, </w:t>
      </w:r>
      <w:r w:rsidR="0074211D">
        <w:t>O</w:t>
      </w:r>
      <w:r w:rsidRPr="00E072AC">
        <w:t xml:space="preserve">bjednatel potvrzuje, že uzavření této </w:t>
      </w:r>
      <w:r w:rsidR="008D49D7">
        <w:t>S</w:t>
      </w:r>
      <w:r w:rsidRPr="00E072AC">
        <w:t>mlouvy schválila</w:t>
      </w:r>
      <w:r w:rsidR="005B786A">
        <w:t xml:space="preserve"> </w:t>
      </w:r>
      <w:r w:rsidRPr="00E072AC">
        <w:t>Rada</w:t>
      </w:r>
      <w:r w:rsidR="00BE0A04">
        <w:t xml:space="preserve"> </w:t>
      </w:r>
      <w:proofErr w:type="spellStart"/>
      <w:r w:rsidR="00BE0A04">
        <w:t>SčK</w:t>
      </w:r>
      <w:proofErr w:type="spellEnd"/>
      <w:r w:rsidR="005B786A">
        <w:t xml:space="preserve">. </w:t>
      </w:r>
    </w:p>
    <w:p w14:paraId="69777FFC" w14:textId="169D1547" w:rsidR="00EE390E" w:rsidRPr="00EE390E" w:rsidRDefault="005B786A">
      <w:pPr>
        <w:pStyle w:val="Odstavec1"/>
        <w:numPr>
          <w:ilvl w:val="1"/>
          <w:numId w:val="21"/>
        </w:numPr>
        <w:tabs>
          <w:tab w:val="clear" w:pos="644"/>
        </w:tabs>
        <w:ind w:left="567" w:hanging="567"/>
      </w:pPr>
      <w:r>
        <w:t>Neobsazeno</w:t>
      </w:r>
      <w:proofErr w:type="gramStart"/>
      <w:r>
        <w:t xml:space="preserve">. </w:t>
      </w:r>
      <w:r w:rsidR="00EE390E" w:rsidRPr="00EE390E">
        <w:t>.</w:t>
      </w:r>
      <w:proofErr w:type="gramEnd"/>
    </w:p>
    <w:p w14:paraId="2875C75B" w14:textId="77777777" w:rsidR="00F46A4B" w:rsidRPr="003E7222" w:rsidRDefault="003E7222">
      <w:pPr>
        <w:pStyle w:val="Odstavec1"/>
        <w:numPr>
          <w:ilvl w:val="1"/>
          <w:numId w:val="21"/>
        </w:numPr>
        <w:tabs>
          <w:tab w:val="clear" w:pos="644"/>
        </w:tabs>
        <w:ind w:left="567" w:hanging="567"/>
        <w:rPr>
          <w:iCs/>
        </w:rPr>
      </w:pPr>
      <w:r w:rsidRPr="003E7222">
        <w:t xml:space="preserve">Nestanoví-li tato </w:t>
      </w:r>
      <w:r w:rsidR="00F90A5C">
        <w:t>S</w:t>
      </w:r>
      <w:r w:rsidRPr="003E7222">
        <w:t xml:space="preserve">mlouva pro určité případy jinak, veškerá oznámení, informace a jiná sdělení podaná ve věcech této </w:t>
      </w:r>
      <w:r w:rsidR="00F90A5C">
        <w:t>S</w:t>
      </w:r>
      <w:r w:rsidRPr="003E7222">
        <w:t>mlouvy se považují za doručená dnem, kdy je adresát osobně převezme, popř. dnem, kdy je adresát převezme na své poštovní adrese, popř. dnem, kdy je datová zpráva doručena adresátovi podle zákona č. 300/2008 Sb., o elektronických úkonech a autorizované konverzi dokumentů, v</w:t>
      </w:r>
      <w:r w:rsidR="007066A7">
        <w:t>e</w:t>
      </w:r>
      <w:r w:rsidRPr="003E7222">
        <w:t xml:space="preserve"> znění</w:t>
      </w:r>
      <w:r w:rsidR="007066A7">
        <w:t xml:space="preserve"> pozdějších předpisů</w:t>
      </w:r>
      <w:r w:rsidRPr="003E7222">
        <w:t xml:space="preserve">, nebo dnem prokazatelného odeslání na elektronickou adresu </w:t>
      </w:r>
      <w:r w:rsidR="00EC4F97">
        <w:t>s</w:t>
      </w:r>
      <w:r w:rsidRPr="003E7222">
        <w:t>mluvní strany (e-mail)</w:t>
      </w:r>
      <w:r w:rsidR="0018159A" w:rsidRPr="003E7222">
        <w:t xml:space="preserve">. </w:t>
      </w:r>
    </w:p>
    <w:p w14:paraId="496DBB9C" w14:textId="77777777" w:rsidR="005F40CC" w:rsidRPr="005F40CC" w:rsidRDefault="005F40CC">
      <w:pPr>
        <w:pStyle w:val="Odstavec1"/>
        <w:numPr>
          <w:ilvl w:val="1"/>
          <w:numId w:val="21"/>
        </w:numPr>
        <w:tabs>
          <w:tab w:val="clear" w:pos="644"/>
        </w:tabs>
        <w:ind w:left="567" w:hanging="567"/>
      </w:pPr>
      <w:r w:rsidRPr="005F40CC">
        <w:t xml:space="preserve">Veškeré změny a doplňky této </w:t>
      </w:r>
      <w:r w:rsidR="00F90A5C">
        <w:t>S</w:t>
      </w:r>
      <w:r w:rsidRPr="005F40CC">
        <w:t xml:space="preserve">mlouvy lze činit pouze po dohodě </w:t>
      </w:r>
      <w:r>
        <w:t>s</w:t>
      </w:r>
      <w:r w:rsidRPr="005F40CC">
        <w:t xml:space="preserve">mluvních stran formou </w:t>
      </w:r>
      <w:r w:rsidR="008F4080">
        <w:t xml:space="preserve">číslovaných </w:t>
      </w:r>
      <w:r w:rsidRPr="005F40CC">
        <w:t>písemných dodatků, kt</w:t>
      </w:r>
      <w:r>
        <w:t>eré se po podpisu poslední s</w:t>
      </w:r>
      <w:r w:rsidRPr="005F40CC">
        <w:t xml:space="preserve">mluvní stranou stanou nedílnou součástí </w:t>
      </w:r>
      <w:r w:rsidR="00F90A5C">
        <w:t>S</w:t>
      </w:r>
      <w:r w:rsidRPr="005F40CC">
        <w:t>mlouvy; v j</w:t>
      </w:r>
      <w:r>
        <w:t xml:space="preserve">iné formě změny a doplňky této </w:t>
      </w:r>
      <w:r w:rsidR="00F90A5C">
        <w:t>S</w:t>
      </w:r>
      <w:r w:rsidRPr="005F40CC">
        <w:t>mlouvy činit nelze.</w:t>
      </w:r>
    </w:p>
    <w:p w14:paraId="11C32970" w14:textId="77777777" w:rsidR="00A81E8F" w:rsidRDefault="00F46A4B">
      <w:pPr>
        <w:pStyle w:val="Odstavec1"/>
        <w:numPr>
          <w:ilvl w:val="1"/>
          <w:numId w:val="21"/>
        </w:numPr>
        <w:tabs>
          <w:tab w:val="clear" w:pos="644"/>
        </w:tabs>
        <w:ind w:left="567" w:hanging="567"/>
        <w:rPr>
          <w:bCs/>
        </w:rPr>
      </w:pPr>
      <w:r>
        <w:t xml:space="preserve">Smlouva je vyhotovena </w:t>
      </w:r>
      <w:r w:rsidR="00480B57">
        <w:t>v elektronicky podepsaném originálu</w:t>
      </w:r>
      <w:r>
        <w:t>.</w:t>
      </w:r>
    </w:p>
    <w:p w14:paraId="07197865" w14:textId="77777777" w:rsidR="00A81E8F" w:rsidRDefault="00A81E8F">
      <w:pPr>
        <w:pStyle w:val="Odstavec1"/>
        <w:numPr>
          <w:ilvl w:val="1"/>
          <w:numId w:val="21"/>
        </w:numPr>
        <w:tabs>
          <w:tab w:val="clear" w:pos="644"/>
        </w:tabs>
        <w:ind w:left="567" w:hanging="567"/>
      </w:pPr>
      <w:r>
        <w:t xml:space="preserve">Nedílnou součástí </w:t>
      </w:r>
      <w:r w:rsidR="008D49D7">
        <w:t>S</w:t>
      </w:r>
      <w:r>
        <w:t>mlouvy jsou tyto přílohy:</w:t>
      </w:r>
      <w:r>
        <w:tab/>
        <w:t xml:space="preserve"> </w:t>
      </w:r>
    </w:p>
    <w:p w14:paraId="772C71D6" w14:textId="77777777" w:rsidR="00A81E8F" w:rsidRDefault="00A81E8F" w:rsidP="00B02252">
      <w:pPr>
        <w:pStyle w:val="Odstavec1bezslovn"/>
        <w:ind w:left="2410" w:hanging="1276"/>
        <w:jc w:val="left"/>
      </w:pPr>
      <w:r>
        <w:t xml:space="preserve">Příloha č. 1   </w:t>
      </w:r>
      <w:r w:rsidR="00036094" w:rsidRPr="00036094">
        <w:t xml:space="preserve">Provozní </w:t>
      </w:r>
      <w:proofErr w:type="gramStart"/>
      <w:r w:rsidR="00036094" w:rsidRPr="00036094">
        <w:t xml:space="preserve">koncept </w:t>
      </w:r>
      <w:r w:rsidR="00036094">
        <w:t xml:space="preserve">- </w:t>
      </w:r>
      <w:r w:rsidR="00B02252">
        <w:t>Referenční</w:t>
      </w:r>
      <w:proofErr w:type="gramEnd"/>
      <w:r w:rsidR="00B02252">
        <w:t xml:space="preserve"> </w:t>
      </w:r>
      <w:r>
        <w:t xml:space="preserve">jízdní řád a </w:t>
      </w:r>
      <w:r w:rsidR="00CA110B">
        <w:t xml:space="preserve">referenční </w:t>
      </w:r>
      <w:r>
        <w:t>dopravní výkon</w:t>
      </w:r>
      <w:r w:rsidR="00CA110B">
        <w:t>y</w:t>
      </w:r>
      <w:r w:rsidR="00F01711">
        <w:t xml:space="preserve"> </w:t>
      </w:r>
      <w:r w:rsidR="00F01711" w:rsidRPr="008D0B21">
        <w:t>- veřejná</w:t>
      </w:r>
    </w:p>
    <w:p w14:paraId="7F1812F4" w14:textId="77777777" w:rsidR="00A81E8F" w:rsidRDefault="00A81E8F" w:rsidP="00E611DB">
      <w:pPr>
        <w:pStyle w:val="Odstavec1bezslovn"/>
        <w:ind w:left="2410" w:hanging="1276"/>
        <w:jc w:val="left"/>
      </w:pPr>
      <w:r>
        <w:t xml:space="preserve">Příloha č. 2   Výchozí proběhy autobusů (vozové jízdní řády vztažené k </w:t>
      </w:r>
      <w:r w:rsidR="007F6B23">
        <w:t>R</w:t>
      </w:r>
      <w:r w:rsidR="00B02252">
        <w:t xml:space="preserve">eferenčnímu </w:t>
      </w:r>
      <w:r>
        <w:t>jízdnímu řádu)</w:t>
      </w:r>
      <w:r w:rsidR="00F01711">
        <w:t xml:space="preserve"> </w:t>
      </w:r>
      <w:r w:rsidR="00F01711" w:rsidRPr="008D0B21">
        <w:t>- veřejná</w:t>
      </w:r>
    </w:p>
    <w:p w14:paraId="599C105A" w14:textId="77777777" w:rsidR="002631D0" w:rsidRDefault="00A81E8F" w:rsidP="006A5F2E">
      <w:pPr>
        <w:pStyle w:val="Odstavec1bezslovn"/>
        <w:ind w:left="2410" w:hanging="1276"/>
        <w:jc w:val="left"/>
      </w:pPr>
      <w:r>
        <w:t>Příloha č. 3</w:t>
      </w:r>
      <w:r w:rsidR="001B1D86">
        <w:t xml:space="preserve">  </w:t>
      </w:r>
      <w:r>
        <w:t xml:space="preserve"> Závazný jízdní řád </w:t>
      </w:r>
      <w:r w:rsidR="002631D0" w:rsidRPr="00BF660D">
        <w:rPr>
          <w:highlight w:val="yellow"/>
        </w:rPr>
        <w:t xml:space="preserve">/bude </w:t>
      </w:r>
      <w:r w:rsidR="002631D0" w:rsidRPr="002631D0">
        <w:rPr>
          <w:highlight w:val="yellow"/>
        </w:rPr>
        <w:t xml:space="preserve">doplněno dodatkem ke dni </w:t>
      </w:r>
      <w:r w:rsidR="00F625A0">
        <w:rPr>
          <w:highlight w:val="yellow"/>
        </w:rPr>
        <w:t>Z</w:t>
      </w:r>
      <w:r w:rsidR="002631D0" w:rsidRPr="002631D0">
        <w:rPr>
          <w:highlight w:val="yellow"/>
        </w:rPr>
        <w:t>ahájení provozu svazku</w:t>
      </w:r>
      <w:r w:rsidR="00F625A0" w:rsidRPr="00F625A0">
        <w:rPr>
          <w:sz w:val="20"/>
          <w:szCs w:val="20"/>
          <w:highlight w:val="yellow"/>
        </w:rPr>
        <w:t xml:space="preserve"> </w:t>
      </w:r>
      <w:r w:rsidR="00F625A0" w:rsidRPr="00F625A0">
        <w:rPr>
          <w:highlight w:val="yellow"/>
        </w:rPr>
        <w:t xml:space="preserve">a následně k realizovaným změnám JŘ </w:t>
      </w:r>
      <w:r w:rsidR="002631D0" w:rsidRPr="002631D0">
        <w:rPr>
          <w:highlight w:val="yellow"/>
        </w:rPr>
        <w:t>/</w:t>
      </w:r>
      <w:r w:rsidR="00F01711">
        <w:t xml:space="preserve"> </w:t>
      </w:r>
      <w:r w:rsidR="00F01711" w:rsidRPr="008D0B21">
        <w:t>- veřejná</w:t>
      </w:r>
    </w:p>
    <w:p w14:paraId="532C3452" w14:textId="77777777" w:rsidR="00A81E8F" w:rsidRDefault="00A81E8F" w:rsidP="006A5F2E">
      <w:pPr>
        <w:pStyle w:val="Odstavec1bezslovn"/>
        <w:ind w:left="2552" w:hanging="1418"/>
        <w:jc w:val="left"/>
      </w:pPr>
      <w:r>
        <w:t xml:space="preserve">Příloha č. 4   Nabídková </w:t>
      </w:r>
      <w:proofErr w:type="gramStart"/>
      <w:r>
        <w:t>cena</w:t>
      </w:r>
      <w:r w:rsidR="00F01711">
        <w:t xml:space="preserve"> </w:t>
      </w:r>
      <w:r w:rsidR="00F01711" w:rsidRPr="008D0B21">
        <w:t>- neveřejná</w:t>
      </w:r>
      <w:proofErr w:type="gramEnd"/>
    </w:p>
    <w:p w14:paraId="61E00FA5" w14:textId="77777777" w:rsidR="0000228C" w:rsidRDefault="0000228C" w:rsidP="0000228C">
      <w:pPr>
        <w:pStyle w:val="Odstavec1bezslovn"/>
        <w:ind w:left="2410" w:hanging="1276"/>
        <w:jc w:val="left"/>
      </w:pPr>
      <w:r>
        <w:t>Příloha č. 4a Struktura nákladů pro vyhrazené změny spojené se z</w:t>
      </w:r>
      <w:r w:rsidR="00F343CC">
        <w:t>a</w:t>
      </w:r>
      <w:r>
        <w:t xml:space="preserve">vedením </w:t>
      </w:r>
      <w:r w:rsidR="001155FA">
        <w:t>EČV v průběhu trvání Smlouvy</w:t>
      </w:r>
      <w:r w:rsidR="0022706B">
        <w:t xml:space="preserve"> </w:t>
      </w:r>
      <w:r w:rsidR="00F01711">
        <w:t>–</w:t>
      </w:r>
      <w:r w:rsidR="0022706B">
        <w:t xml:space="preserve"> vzor</w:t>
      </w:r>
      <w:r w:rsidR="00F01711">
        <w:t xml:space="preserve"> </w:t>
      </w:r>
      <w:r w:rsidR="00F01711" w:rsidRPr="008D0B21">
        <w:t xml:space="preserve">(vzor je veřejná </w:t>
      </w:r>
      <w:proofErr w:type="gramStart"/>
      <w:r w:rsidR="00F01711" w:rsidRPr="008D0B21">
        <w:t>příloha,  v</w:t>
      </w:r>
      <w:proofErr w:type="gramEnd"/>
      <w:r w:rsidR="00F01711" w:rsidRPr="008D0B21">
        <w:t> případě aktivace této vyhrazené změny je tato příloha neveřejná)</w:t>
      </w:r>
    </w:p>
    <w:p w14:paraId="6BC50F52" w14:textId="77777777" w:rsidR="00AA1AD4" w:rsidRDefault="00AA1AD4" w:rsidP="0000228C">
      <w:pPr>
        <w:pStyle w:val="Odstavec1bezslovn"/>
        <w:ind w:left="2410" w:hanging="1276"/>
        <w:jc w:val="left"/>
      </w:pPr>
      <w:r>
        <w:t xml:space="preserve">Příloha č. 4b </w:t>
      </w:r>
      <w:r w:rsidRPr="00AA1AD4">
        <w:t>Struktura nákladů na dodatečné vozidlo dle čl. III odst. 11</w:t>
      </w:r>
      <w:r w:rsidR="0022706B">
        <w:t xml:space="preserve"> </w:t>
      </w:r>
      <w:r w:rsidR="00F01711">
        <w:t>–</w:t>
      </w:r>
      <w:r w:rsidR="0022706B">
        <w:t xml:space="preserve"> vzor</w:t>
      </w:r>
      <w:r w:rsidR="00F01711">
        <w:t xml:space="preserve"> </w:t>
      </w:r>
      <w:r w:rsidR="00F01711" w:rsidRPr="008D0B21">
        <w:t>(vzor je veřejná příloha, v případě aktivace této vyhrazené změny je tato příloha neveřejná)</w:t>
      </w:r>
    </w:p>
    <w:p w14:paraId="01E9A997" w14:textId="77777777" w:rsidR="00FB3E90" w:rsidRDefault="00FB3E90" w:rsidP="0000228C">
      <w:pPr>
        <w:pStyle w:val="Odstavec1bezslovn"/>
        <w:ind w:left="2410" w:hanging="1276"/>
        <w:jc w:val="left"/>
      </w:pPr>
      <w:r>
        <w:t xml:space="preserve">Příloha č. 4c Výpočet skutečné </w:t>
      </w:r>
      <w:r w:rsidR="00562263">
        <w:t>K</w:t>
      </w:r>
      <w:r>
        <w:t>ompenzace – výpočtová tabulka pro vyúčtování</w:t>
      </w:r>
      <w:r w:rsidR="0022706B">
        <w:t xml:space="preserve"> </w:t>
      </w:r>
      <w:r w:rsidR="00F01711">
        <w:t>–</w:t>
      </w:r>
      <w:r w:rsidR="0022706B">
        <w:t xml:space="preserve"> </w:t>
      </w:r>
      <w:proofErr w:type="gramStart"/>
      <w:r w:rsidR="0022706B">
        <w:t>vzor</w:t>
      </w:r>
      <w:r w:rsidR="00F01711">
        <w:t xml:space="preserve"> </w:t>
      </w:r>
      <w:r w:rsidR="00F01711" w:rsidRPr="008D0B21">
        <w:t>- veřejná</w:t>
      </w:r>
      <w:proofErr w:type="gramEnd"/>
    </w:p>
    <w:p w14:paraId="7C1BAF70" w14:textId="77777777" w:rsidR="00A81E8F" w:rsidRDefault="00A81E8F" w:rsidP="006A5F2E">
      <w:pPr>
        <w:pStyle w:val="Odstavec1bezslovn"/>
        <w:ind w:left="2410" w:hanging="1276"/>
        <w:jc w:val="left"/>
      </w:pPr>
      <w:r>
        <w:t xml:space="preserve">Příloha č. 5 </w:t>
      </w:r>
      <w:r w:rsidR="001B1D86">
        <w:t xml:space="preserve">  </w:t>
      </w:r>
      <w:r>
        <w:t xml:space="preserve">Výpočet nákladů na </w:t>
      </w:r>
      <w:r w:rsidR="00731E8E">
        <w:t>L</w:t>
      </w:r>
      <w:r>
        <w:t xml:space="preserve">inku </w:t>
      </w:r>
      <w:r w:rsidR="00552780">
        <w:t>–</w:t>
      </w:r>
      <w:r>
        <w:t xml:space="preserve"> </w:t>
      </w:r>
      <w:r w:rsidR="00552780">
        <w:t xml:space="preserve">denní rozsah provozu, </w:t>
      </w:r>
      <w:r>
        <w:t xml:space="preserve">předběžný odborný odhad </w:t>
      </w:r>
      <w:r w:rsidR="00562263">
        <w:t>K</w:t>
      </w:r>
      <w:r>
        <w:t xml:space="preserve">ompenzace </w:t>
      </w:r>
      <w:r w:rsidR="0022706B">
        <w:t>/</w:t>
      </w:r>
      <w:r w:rsidR="001B1658" w:rsidRPr="00F836F9">
        <w:rPr>
          <w:highlight w:val="yellow"/>
        </w:rPr>
        <w:t xml:space="preserve">vzor, který bude vyplněný a </w:t>
      </w:r>
      <w:r w:rsidR="00552780" w:rsidRPr="00F836F9">
        <w:rPr>
          <w:highlight w:val="yellow"/>
        </w:rPr>
        <w:t>aktualizovaný dodatkem Smlouvy k</w:t>
      </w:r>
      <w:r w:rsidR="001B1658" w:rsidRPr="00F836F9">
        <w:rPr>
          <w:highlight w:val="yellow"/>
        </w:rPr>
        <w:t xml:space="preserve"> Zahájení provozu </w:t>
      </w:r>
      <w:r w:rsidR="00F625A0">
        <w:rPr>
          <w:highlight w:val="yellow"/>
        </w:rPr>
        <w:t xml:space="preserve">svazku </w:t>
      </w:r>
      <w:r w:rsidR="001B1658" w:rsidRPr="00F836F9">
        <w:rPr>
          <w:highlight w:val="yellow"/>
        </w:rPr>
        <w:t xml:space="preserve">a následně k </w:t>
      </w:r>
      <w:r w:rsidR="00552780" w:rsidRPr="00F836F9">
        <w:rPr>
          <w:highlight w:val="yellow"/>
        </w:rPr>
        <w:t>realizovaným změnám JŘ</w:t>
      </w:r>
      <w:r w:rsidR="0022706B">
        <w:t>/</w:t>
      </w:r>
      <w:r w:rsidR="00F01711">
        <w:t xml:space="preserve"> </w:t>
      </w:r>
      <w:r w:rsidR="00F01711" w:rsidRPr="008D0B21">
        <w:t xml:space="preserve">- </w:t>
      </w:r>
      <w:r w:rsidR="00C10B65" w:rsidRPr="008D0B21">
        <w:t>veřejná</w:t>
      </w:r>
      <w:r w:rsidR="00C10B65">
        <w:t xml:space="preserve"> ve vzoru, neveřejná po vyplnění</w:t>
      </w:r>
    </w:p>
    <w:p w14:paraId="4D2654A0" w14:textId="77777777" w:rsidR="003A0938" w:rsidRDefault="00A81E8F" w:rsidP="00E611DB">
      <w:pPr>
        <w:pStyle w:val="Odstavec1bezslovn"/>
        <w:ind w:left="2410" w:hanging="1276"/>
        <w:jc w:val="left"/>
      </w:pPr>
      <w:r>
        <w:t xml:space="preserve">Příloha č. 6   Indexace nabídkové ceny (NCDV) pro </w:t>
      </w:r>
      <w:r w:rsidRPr="00F92C1E">
        <w:t xml:space="preserve">roky </w:t>
      </w:r>
      <w:r w:rsidR="0088753D" w:rsidRPr="00F92C1E">
        <w:t>202</w:t>
      </w:r>
      <w:r w:rsidR="001B1658">
        <w:t>4</w:t>
      </w:r>
      <w:r w:rsidR="0088753D" w:rsidRPr="00F92C1E">
        <w:t xml:space="preserve"> až 20</w:t>
      </w:r>
      <w:r w:rsidR="001B1658">
        <w:t>34</w:t>
      </w:r>
    </w:p>
    <w:p w14:paraId="52894F1F" w14:textId="77777777" w:rsidR="00F05DAA" w:rsidRDefault="00F05DAA" w:rsidP="00E611DB">
      <w:pPr>
        <w:pStyle w:val="Odstavec1bezslovn"/>
        <w:ind w:left="2410" w:hanging="1276"/>
        <w:jc w:val="left"/>
      </w:pPr>
      <w:r>
        <w:t>Příloha č. 6a</w:t>
      </w:r>
      <w:r>
        <w:tab/>
      </w:r>
      <w:r w:rsidRPr="00F05DAA">
        <w:t>Postup průběžné kontroly a vyrovnávání nákladů na ceny PHM (</w:t>
      </w:r>
      <w:r w:rsidR="00693A3D">
        <w:t xml:space="preserve">nafta, CNG, </w:t>
      </w:r>
      <w:r w:rsidR="00693A3D" w:rsidRPr="009F0403">
        <w:t>v případě EČV</w:t>
      </w:r>
      <w:r w:rsidR="00693A3D">
        <w:t xml:space="preserve"> vodík, elektřina </w:t>
      </w:r>
      <w:r w:rsidR="00693A3D" w:rsidRPr="009F0403">
        <w:t>nebo jiné pohonné médi</w:t>
      </w:r>
      <w:r w:rsidR="00693A3D">
        <w:t>um</w:t>
      </w:r>
      <w:r w:rsidRPr="00F05DAA">
        <w:t>)</w:t>
      </w:r>
    </w:p>
    <w:p w14:paraId="78AD3FA9" w14:textId="77777777" w:rsidR="00A81E8F" w:rsidRDefault="00A81E8F" w:rsidP="006A5611">
      <w:pPr>
        <w:pStyle w:val="Odstavec1bezslovn"/>
        <w:ind w:left="2410" w:hanging="1276"/>
        <w:jc w:val="left"/>
      </w:pPr>
      <w:r>
        <w:lastRenderedPageBreak/>
        <w:t>Příloha č. 7   Tarif PID</w:t>
      </w:r>
    </w:p>
    <w:p w14:paraId="297029B6" w14:textId="77777777" w:rsidR="00A81E8F" w:rsidRDefault="00A81E8F" w:rsidP="006A5F2E">
      <w:pPr>
        <w:pStyle w:val="Odstavec1bezslovn"/>
        <w:ind w:firstLine="624"/>
        <w:jc w:val="left"/>
      </w:pPr>
      <w:r>
        <w:t>Příloha č. 8   Principy Tarifní smlouvy</w:t>
      </w:r>
    </w:p>
    <w:p w14:paraId="4EFCF392" w14:textId="77777777" w:rsidR="00A81E8F" w:rsidRDefault="00A81E8F" w:rsidP="006A5F2E">
      <w:pPr>
        <w:pStyle w:val="Odstavec1"/>
        <w:numPr>
          <w:ilvl w:val="0"/>
          <w:numId w:val="0"/>
        </w:numPr>
        <w:ind w:left="1134"/>
        <w:jc w:val="left"/>
        <w:rPr>
          <w:bCs/>
        </w:rPr>
      </w:pPr>
      <w:r>
        <w:t xml:space="preserve">Příloha č. 9   </w:t>
      </w:r>
      <w:r>
        <w:rPr>
          <w:bCs/>
        </w:rPr>
        <w:t>Smluvní přepravní podmínky PID</w:t>
      </w:r>
    </w:p>
    <w:p w14:paraId="59191AAE" w14:textId="77777777" w:rsidR="00A81E8F" w:rsidRDefault="003C3383" w:rsidP="006A5F2E">
      <w:pPr>
        <w:pStyle w:val="Odstavec1bezslovn"/>
        <w:ind w:firstLine="624"/>
        <w:jc w:val="left"/>
      </w:pPr>
      <w:r>
        <w:t>Příloha č. 10 Standardy kvality PID</w:t>
      </w:r>
    </w:p>
    <w:p w14:paraId="33215B9B" w14:textId="77777777" w:rsidR="00260326" w:rsidRPr="009F6AC8" w:rsidRDefault="009F6AC8" w:rsidP="00260326">
      <w:pPr>
        <w:pStyle w:val="Odstavec1bezslovn"/>
        <w:ind w:left="2410" w:hanging="1276"/>
        <w:jc w:val="left"/>
      </w:pPr>
      <w:r>
        <w:t>Příloha č. 10</w:t>
      </w:r>
      <w:proofErr w:type="gramStart"/>
      <w:r>
        <w:t xml:space="preserve">a </w:t>
      </w:r>
      <w:r w:rsidR="00260326" w:rsidRPr="00260326">
        <w:t xml:space="preserve"> </w:t>
      </w:r>
      <w:r w:rsidR="00260326">
        <w:t>Standardy</w:t>
      </w:r>
      <w:proofErr w:type="gramEnd"/>
      <w:r w:rsidR="00260326">
        <w:t xml:space="preserve"> kvality pro EČV /</w:t>
      </w:r>
      <w:r w:rsidR="00260326" w:rsidRPr="00F836F9">
        <w:rPr>
          <w:highlight w:val="yellow"/>
        </w:rPr>
        <w:t>bude doplněno při aktivaci vyhrazené změny</w:t>
      </w:r>
      <w:r w:rsidR="00260326">
        <w:t>/</w:t>
      </w:r>
      <w:r w:rsidR="004655E4">
        <w:t xml:space="preserve"> </w:t>
      </w:r>
      <w:r w:rsidR="004655E4" w:rsidRPr="008D0B21">
        <w:t>- veřejná</w:t>
      </w:r>
    </w:p>
    <w:p w14:paraId="21C40D58" w14:textId="77777777" w:rsidR="0018159A" w:rsidRDefault="0018159A" w:rsidP="0018159A">
      <w:pPr>
        <w:pStyle w:val="Odstavec1bezslovn"/>
        <w:ind w:left="2410" w:hanging="1276"/>
        <w:jc w:val="left"/>
      </w:pPr>
      <w:r>
        <w:t>Příloha č. 10b Mezikrajský standard kvality platný pro vymezené úseky Mezikrajských linek (není-li součástí svazku Mezikrajská/é linka/y je příloha č. 10b neobsazena)</w:t>
      </w:r>
    </w:p>
    <w:p w14:paraId="33440890" w14:textId="64A0BC27" w:rsidR="004A4C17" w:rsidRDefault="00A81E8F" w:rsidP="004A4C17">
      <w:pPr>
        <w:pStyle w:val="Odstavec1bezslovn"/>
        <w:ind w:left="2410" w:hanging="1276"/>
        <w:jc w:val="left"/>
        <w:rPr>
          <w:u w:val="single"/>
        </w:rPr>
      </w:pPr>
      <w:r>
        <w:t xml:space="preserve">Příloha č. </w:t>
      </w:r>
      <w:r w:rsidR="00295704">
        <w:t xml:space="preserve">11Seznam schváleného vybavení </w:t>
      </w:r>
      <w:r>
        <w:t>odbavovacím a informačním systémem v autobusech PID</w:t>
      </w:r>
      <w:r w:rsidR="00C054DF">
        <w:t>:</w:t>
      </w:r>
      <w:r w:rsidR="00C054DF" w:rsidRPr="00C054DF">
        <w:t xml:space="preserve"> </w:t>
      </w:r>
      <w:r w:rsidR="004A4C17" w:rsidRPr="00C054DF">
        <w:t xml:space="preserve"> </w:t>
      </w:r>
      <w:hyperlink r:id="rId14" w:history="1">
        <w:r w:rsidR="004A4C17" w:rsidRPr="006F7610">
          <w:rPr>
            <w:rStyle w:val="Hypertextovodkaz"/>
          </w:rPr>
          <w:t>https://pid.cz/wp-content/uploads/2022/04/Seznam_certifikovanych_zarizeni.pdf</w:t>
        </w:r>
      </w:hyperlink>
      <w:r w:rsidR="004A4C17">
        <w:t xml:space="preserve"> </w:t>
      </w:r>
      <w:r w:rsidR="004A4C17" w:rsidRPr="008D0B21">
        <w:t>- veřejná</w:t>
      </w:r>
    </w:p>
    <w:p w14:paraId="3B0A707D" w14:textId="77777777" w:rsidR="00A81E8F" w:rsidRDefault="00A81E8F" w:rsidP="006A5F2E">
      <w:pPr>
        <w:pStyle w:val="Odstavec1bezslovn"/>
        <w:ind w:left="2552" w:hanging="1418"/>
        <w:jc w:val="left"/>
      </w:pPr>
      <w:r>
        <w:t xml:space="preserve">Příloha č. 12 Sazebník postihů </w:t>
      </w:r>
    </w:p>
    <w:p w14:paraId="1A8A3A16" w14:textId="77777777" w:rsidR="00A81E8F" w:rsidRDefault="00A81E8F" w:rsidP="00E611DB">
      <w:pPr>
        <w:pStyle w:val="Odstavec1bezslovn"/>
        <w:ind w:left="2410" w:hanging="1276"/>
        <w:jc w:val="left"/>
      </w:pPr>
      <w:r>
        <w:t>Příloha č. 13 Vzor kontrolníh</w:t>
      </w:r>
      <w:r w:rsidR="00220322">
        <w:t>o průkazu pověřeného pracovníka</w:t>
      </w:r>
      <w:r>
        <w:t>; vzor průkazu opravňujícího k provádění přepravního průzkumu</w:t>
      </w:r>
      <w:r w:rsidR="00200A54">
        <w:t xml:space="preserve"> </w:t>
      </w:r>
      <w:r w:rsidR="00200A54" w:rsidRPr="00BF660D">
        <w:rPr>
          <w:highlight w:val="yellow"/>
        </w:rPr>
        <w:t xml:space="preserve">/bude </w:t>
      </w:r>
      <w:r w:rsidR="00200A54" w:rsidRPr="002631D0">
        <w:rPr>
          <w:highlight w:val="yellow"/>
        </w:rPr>
        <w:t xml:space="preserve">doplněno dodatkem ke dni </w:t>
      </w:r>
      <w:r w:rsidR="00200A54">
        <w:rPr>
          <w:highlight w:val="yellow"/>
        </w:rPr>
        <w:t>Z</w:t>
      </w:r>
      <w:r w:rsidR="00200A54" w:rsidRPr="002631D0">
        <w:rPr>
          <w:highlight w:val="yellow"/>
        </w:rPr>
        <w:t>ahájení provozu svazku</w:t>
      </w:r>
      <w:r w:rsidR="00200A54" w:rsidRPr="00F625A0">
        <w:rPr>
          <w:sz w:val="20"/>
          <w:szCs w:val="20"/>
          <w:highlight w:val="yellow"/>
        </w:rPr>
        <w:t xml:space="preserve"> </w:t>
      </w:r>
      <w:r w:rsidR="00200A54" w:rsidRPr="002631D0">
        <w:rPr>
          <w:highlight w:val="yellow"/>
        </w:rPr>
        <w:t>/</w:t>
      </w:r>
      <w:r w:rsidR="00E61607">
        <w:t xml:space="preserve"> </w:t>
      </w:r>
      <w:r w:rsidR="00E61607" w:rsidRPr="008D0B21">
        <w:t>- neveřejná</w:t>
      </w:r>
    </w:p>
    <w:p w14:paraId="43E32D31" w14:textId="77777777" w:rsidR="00A81E8F" w:rsidRDefault="00D738C5" w:rsidP="006A5F2E">
      <w:pPr>
        <w:pStyle w:val="Odstavec1"/>
        <w:numPr>
          <w:ilvl w:val="0"/>
          <w:numId w:val="0"/>
        </w:numPr>
        <w:ind w:left="2410" w:hanging="1276"/>
        <w:jc w:val="left"/>
        <w:rPr>
          <w:bCs/>
        </w:rPr>
      </w:pPr>
      <w:r>
        <w:t xml:space="preserve">Příloha č. 14 </w:t>
      </w:r>
      <w:proofErr w:type="gramStart"/>
      <w:r w:rsidR="008C7458">
        <w:rPr>
          <w:szCs w:val="22"/>
        </w:rPr>
        <w:t>TPS</w:t>
      </w:r>
      <w:r w:rsidR="00806591">
        <w:rPr>
          <w:szCs w:val="22"/>
        </w:rPr>
        <w:t>A</w:t>
      </w:r>
      <w:r w:rsidR="00E61607">
        <w:rPr>
          <w:szCs w:val="22"/>
        </w:rPr>
        <w:t xml:space="preserve"> </w:t>
      </w:r>
      <w:r w:rsidR="00E61607" w:rsidRPr="008D0B21">
        <w:t>- veřejná</w:t>
      </w:r>
      <w:proofErr w:type="gramEnd"/>
    </w:p>
    <w:p w14:paraId="7D498A69" w14:textId="77777777" w:rsidR="00A81E8F" w:rsidRDefault="00A81E8F" w:rsidP="006A5F2E">
      <w:pPr>
        <w:pStyle w:val="Odstavec1"/>
        <w:numPr>
          <w:ilvl w:val="0"/>
          <w:numId w:val="0"/>
        </w:numPr>
        <w:ind w:left="1134"/>
        <w:jc w:val="left"/>
        <w:rPr>
          <w:bCs/>
        </w:rPr>
      </w:pPr>
      <w:r>
        <w:rPr>
          <w:bCs/>
        </w:rPr>
        <w:t xml:space="preserve">Příloha č. 15 Vzor </w:t>
      </w:r>
      <w:r w:rsidR="00A9710F">
        <w:rPr>
          <w:bCs/>
        </w:rPr>
        <w:t>S</w:t>
      </w:r>
      <w:r>
        <w:rPr>
          <w:bCs/>
        </w:rPr>
        <w:t xml:space="preserve">mlouvy o </w:t>
      </w:r>
      <w:proofErr w:type="gramStart"/>
      <w:r>
        <w:rPr>
          <w:bCs/>
        </w:rPr>
        <w:t xml:space="preserve">službách </w:t>
      </w:r>
      <w:r w:rsidR="00E61607" w:rsidRPr="008D0B21">
        <w:t>- veřejná</w:t>
      </w:r>
      <w:proofErr w:type="gramEnd"/>
    </w:p>
    <w:p w14:paraId="094FE7A4" w14:textId="77777777" w:rsidR="00A81E8F" w:rsidRDefault="00A81E8F" w:rsidP="006A5F2E">
      <w:pPr>
        <w:pStyle w:val="Odstavec1"/>
        <w:numPr>
          <w:ilvl w:val="0"/>
          <w:numId w:val="0"/>
        </w:numPr>
        <w:ind w:left="1134"/>
        <w:jc w:val="left"/>
        <w:rPr>
          <w:bCs/>
          <w:iCs/>
        </w:rPr>
      </w:pPr>
      <w:r>
        <w:rPr>
          <w:bCs/>
        </w:rPr>
        <w:t xml:space="preserve">Příloha č. 16 Vzor </w:t>
      </w:r>
      <w:r w:rsidR="00822F1A">
        <w:rPr>
          <w:bCs/>
        </w:rPr>
        <w:t>S</w:t>
      </w:r>
      <w:r>
        <w:rPr>
          <w:bCs/>
        </w:rPr>
        <w:t xml:space="preserve">mlouvy </w:t>
      </w:r>
      <w:r>
        <w:rPr>
          <w:bCs/>
          <w:iCs/>
        </w:rPr>
        <w:t xml:space="preserve">o jednotné přepravní kontrole v systému </w:t>
      </w:r>
      <w:proofErr w:type="gramStart"/>
      <w:r>
        <w:rPr>
          <w:bCs/>
          <w:iCs/>
        </w:rPr>
        <w:t>PID</w:t>
      </w:r>
      <w:r w:rsidR="00E61607">
        <w:rPr>
          <w:bCs/>
          <w:iCs/>
        </w:rPr>
        <w:t xml:space="preserve"> </w:t>
      </w:r>
      <w:r w:rsidR="00E61607" w:rsidRPr="008D0B21">
        <w:t>- veřejná</w:t>
      </w:r>
      <w:proofErr w:type="gramEnd"/>
    </w:p>
    <w:p w14:paraId="59763E0B" w14:textId="77777777" w:rsidR="00A81E8F" w:rsidRDefault="00A81E8F" w:rsidP="006A5F2E">
      <w:pPr>
        <w:pStyle w:val="Odstavec1"/>
        <w:numPr>
          <w:ilvl w:val="0"/>
          <w:numId w:val="0"/>
        </w:numPr>
        <w:ind w:left="1134"/>
        <w:jc w:val="left"/>
        <w:rPr>
          <w:bCs/>
        </w:rPr>
      </w:pPr>
      <w:r>
        <w:rPr>
          <w:bCs/>
        </w:rPr>
        <w:t xml:space="preserve">Příloha č. 17 Vzor </w:t>
      </w:r>
      <w:r w:rsidR="00A9710F">
        <w:rPr>
          <w:bCs/>
        </w:rPr>
        <w:t>S</w:t>
      </w:r>
      <w:r>
        <w:rPr>
          <w:bCs/>
        </w:rPr>
        <w:t xml:space="preserve">mlouvy </w:t>
      </w:r>
      <w:proofErr w:type="gramStart"/>
      <w:r w:rsidR="00220322">
        <w:rPr>
          <w:bCs/>
        </w:rPr>
        <w:t>MOS</w:t>
      </w:r>
      <w:r w:rsidR="00E61607">
        <w:rPr>
          <w:bCs/>
        </w:rPr>
        <w:t xml:space="preserve"> </w:t>
      </w:r>
      <w:r w:rsidR="00E61607" w:rsidRPr="008D0B21">
        <w:t>- veřejná</w:t>
      </w:r>
      <w:proofErr w:type="gramEnd"/>
    </w:p>
    <w:p w14:paraId="28370011" w14:textId="27BA31F8" w:rsidR="00A81E8F" w:rsidRDefault="00FA5A1B" w:rsidP="006A5F2E">
      <w:pPr>
        <w:pStyle w:val="Odstavec1"/>
        <w:numPr>
          <w:ilvl w:val="0"/>
          <w:numId w:val="0"/>
        </w:numPr>
        <w:ind w:left="1134"/>
        <w:jc w:val="left"/>
        <w:rPr>
          <w:bCs/>
        </w:rPr>
      </w:pPr>
      <w:r>
        <w:rPr>
          <w:bCs/>
        </w:rPr>
        <w:t xml:space="preserve">Příloha č. 18 </w:t>
      </w:r>
      <w:r w:rsidR="00A409AA">
        <w:rPr>
          <w:bCs/>
        </w:rPr>
        <w:t>Neobsazeno</w:t>
      </w:r>
    </w:p>
    <w:p w14:paraId="610A5E5F" w14:textId="77777777" w:rsidR="00997271" w:rsidRDefault="0056695A" w:rsidP="006A5F2E">
      <w:pPr>
        <w:pStyle w:val="Odstavec1"/>
        <w:numPr>
          <w:ilvl w:val="0"/>
          <w:numId w:val="0"/>
        </w:numPr>
        <w:tabs>
          <w:tab w:val="num" w:pos="709"/>
        </w:tabs>
        <w:ind w:left="2552" w:hanging="1418"/>
        <w:jc w:val="left"/>
      </w:pPr>
      <w:r>
        <w:rPr>
          <w:bCs/>
        </w:rPr>
        <w:t>Příloha č. 19</w:t>
      </w:r>
      <w:r w:rsidR="00C77E01">
        <w:rPr>
          <w:bCs/>
        </w:rPr>
        <w:t> </w:t>
      </w:r>
      <w:r>
        <w:t>Dokumentace k</w:t>
      </w:r>
      <w:r w:rsidR="00C77E01">
        <w:t> </w:t>
      </w:r>
      <w:r>
        <w:t xml:space="preserve">vozidlu/vozidlům určeným k odkupu </w:t>
      </w:r>
      <w:proofErr w:type="gramStart"/>
      <w:r>
        <w:t>dopravcem</w:t>
      </w:r>
      <w:r w:rsidR="00E61607">
        <w:t xml:space="preserve"> </w:t>
      </w:r>
      <w:r w:rsidR="00E61607" w:rsidRPr="008D0B21">
        <w:t>- neveř</w:t>
      </w:r>
      <w:r w:rsidR="00E61607">
        <w:t>e</w:t>
      </w:r>
      <w:r w:rsidR="00E61607" w:rsidRPr="008D0B21">
        <w:t>jná</w:t>
      </w:r>
      <w:proofErr w:type="gramEnd"/>
    </w:p>
    <w:p w14:paraId="65D34650" w14:textId="77777777" w:rsidR="00435D3F" w:rsidRDefault="00997271" w:rsidP="006A5F2E">
      <w:pPr>
        <w:pStyle w:val="Odstavec1"/>
        <w:numPr>
          <w:ilvl w:val="0"/>
          <w:numId w:val="0"/>
        </w:numPr>
        <w:tabs>
          <w:tab w:val="num" w:pos="709"/>
        </w:tabs>
        <w:ind w:left="2410" w:hanging="1276"/>
        <w:jc w:val="left"/>
      </w:pPr>
      <w:r>
        <w:t>Př</w:t>
      </w:r>
      <w:r w:rsidR="00426AB5">
        <w:t>íloha č. 20 Přístupová smlouva k</w:t>
      </w:r>
      <w:r>
        <w:t> SJ</w:t>
      </w:r>
      <w:r w:rsidR="00A00F33" w:rsidRPr="00B03AFE">
        <w:t>T</w:t>
      </w:r>
      <w:r>
        <w:t xml:space="preserve"> /</w:t>
      </w:r>
      <w:r w:rsidRPr="00523860">
        <w:rPr>
          <w:highlight w:val="yellow"/>
        </w:rPr>
        <w:t>bude doplněno k termínu zavedení celostátního systému jednotného tarifu pro typ veřejných služeb v přepravě cestujících zajišťovaných touto smlouvou</w:t>
      </w:r>
      <w:r>
        <w:t>/</w:t>
      </w:r>
      <w:r w:rsidR="00E61607">
        <w:t xml:space="preserve"> </w:t>
      </w:r>
      <w:r w:rsidR="00E61607" w:rsidRPr="008D0B21">
        <w:t>- veřejná</w:t>
      </w:r>
    </w:p>
    <w:p w14:paraId="753D692A" w14:textId="77777777" w:rsidR="009C7BED" w:rsidRDefault="00E330BB" w:rsidP="00F90A5C">
      <w:pPr>
        <w:pStyle w:val="Odstavec1"/>
        <w:numPr>
          <w:ilvl w:val="0"/>
          <w:numId w:val="0"/>
        </w:numPr>
        <w:ind w:left="1134"/>
      </w:pPr>
      <w:r>
        <w:t>Příloha č. 21</w:t>
      </w:r>
      <w:r w:rsidR="009C7BED">
        <w:t xml:space="preserve">Seznam kontaktů smluvních </w:t>
      </w:r>
      <w:proofErr w:type="gramStart"/>
      <w:r w:rsidR="009C7BED">
        <w:t>stran</w:t>
      </w:r>
      <w:r w:rsidR="00E61607">
        <w:t xml:space="preserve"> </w:t>
      </w:r>
      <w:r w:rsidR="00E61607" w:rsidRPr="008D0B21">
        <w:t>- neveřejná</w:t>
      </w:r>
      <w:proofErr w:type="gramEnd"/>
    </w:p>
    <w:p w14:paraId="4FF864FF" w14:textId="77777777" w:rsidR="00721796" w:rsidRDefault="00721796" w:rsidP="00E02AE1">
      <w:pPr>
        <w:pStyle w:val="Odstavec1"/>
        <w:numPr>
          <w:ilvl w:val="0"/>
          <w:numId w:val="0"/>
        </w:numPr>
        <w:ind w:left="2410" w:hanging="1276"/>
      </w:pPr>
      <w:r>
        <w:t xml:space="preserve">Příloha č. 22 Harmonogram </w:t>
      </w:r>
      <w:proofErr w:type="spellStart"/>
      <w:r w:rsidR="00822F1A">
        <w:t>P</w:t>
      </w:r>
      <w:r>
        <w:t>ředrealizačního</w:t>
      </w:r>
      <w:proofErr w:type="spellEnd"/>
      <w:r>
        <w:t xml:space="preserve"> </w:t>
      </w:r>
      <w:proofErr w:type="gramStart"/>
      <w:r>
        <w:t>období</w:t>
      </w:r>
      <w:r w:rsidR="0080392B">
        <w:t xml:space="preserve"> </w:t>
      </w:r>
      <w:r w:rsidR="00E02AE1">
        <w:t>-</w:t>
      </w:r>
      <w:r w:rsidR="0080392B">
        <w:t xml:space="preserve"> struktura</w:t>
      </w:r>
      <w:proofErr w:type="gramEnd"/>
      <w:r w:rsidR="0080392B">
        <w:t xml:space="preserve"> a milníky</w:t>
      </w:r>
      <w:r w:rsidR="00E61607">
        <w:t xml:space="preserve"> </w:t>
      </w:r>
      <w:r w:rsidR="00DB3F05">
        <w:t>vč. smluvních pokut</w:t>
      </w:r>
      <w:r w:rsidR="00DB3F05" w:rsidRPr="008D0B21" w:rsidDel="007C69BD">
        <w:t xml:space="preserve"> </w:t>
      </w:r>
      <w:r w:rsidR="00E02AE1">
        <w:t>-</w:t>
      </w:r>
      <w:r w:rsidR="00E61607" w:rsidRPr="008D0B21">
        <w:t xml:space="preserve"> veřejná</w:t>
      </w:r>
    </w:p>
    <w:p w14:paraId="0747647B" w14:textId="77777777" w:rsidR="007C69BD" w:rsidRPr="00812359" w:rsidRDefault="007C69BD" w:rsidP="00E02AE1">
      <w:pPr>
        <w:pStyle w:val="Odstavec1"/>
        <w:numPr>
          <w:ilvl w:val="0"/>
          <w:numId w:val="0"/>
        </w:numPr>
        <w:ind w:left="2410" w:hanging="1276"/>
      </w:pPr>
      <w:r>
        <w:t xml:space="preserve">Příloha č. 23 Vzor kupní smlouvy na vozidlo/vozidla určená k odkupu </w:t>
      </w:r>
      <w:proofErr w:type="gramStart"/>
      <w:r>
        <w:t xml:space="preserve">dopravcem </w:t>
      </w:r>
      <w:r w:rsidR="00E02AE1">
        <w:t>-</w:t>
      </w:r>
      <w:r w:rsidRPr="008D0B21">
        <w:t xml:space="preserve"> veřejná</w:t>
      </w:r>
      <w:proofErr w:type="gramEnd"/>
    </w:p>
    <w:p w14:paraId="58E66DFE" w14:textId="77777777" w:rsidR="00E330BB" w:rsidRDefault="00E330BB" w:rsidP="006A5F2E">
      <w:pPr>
        <w:pStyle w:val="Odstavec1"/>
        <w:numPr>
          <w:ilvl w:val="0"/>
          <w:numId w:val="0"/>
        </w:numPr>
        <w:tabs>
          <w:tab w:val="num" w:pos="709"/>
        </w:tabs>
        <w:ind w:left="2410" w:hanging="1276"/>
        <w:jc w:val="left"/>
      </w:pPr>
    </w:p>
    <w:p w14:paraId="1B1682AA" w14:textId="77777777" w:rsidR="00435D3F" w:rsidRDefault="00435D3F" w:rsidP="00435D3F">
      <w:pPr>
        <w:pStyle w:val="Odstavec1"/>
        <w:numPr>
          <w:ilvl w:val="0"/>
          <w:numId w:val="0"/>
        </w:numPr>
        <w:tabs>
          <w:tab w:val="num" w:pos="709"/>
        </w:tabs>
        <w:ind w:left="2552" w:hanging="1418"/>
      </w:pPr>
    </w:p>
    <w:p w14:paraId="499F81FC" w14:textId="77777777" w:rsidR="00A81E8F" w:rsidRDefault="00A81E8F" w:rsidP="000B3135">
      <w:pPr>
        <w:pStyle w:val="Odstavec1"/>
        <w:numPr>
          <w:ilvl w:val="0"/>
          <w:numId w:val="0"/>
        </w:numPr>
      </w:pPr>
      <w:r>
        <w:t xml:space="preserve">Smluvní strany prohlašují, že </w:t>
      </w:r>
      <w:r w:rsidR="008D49D7">
        <w:t>S</w:t>
      </w:r>
      <w:r>
        <w:t>mlouvu přečetly, s jejím obsahem souhlasí, je projevem jejich svobodné vůle, což stvrzují svými podpisy.</w:t>
      </w:r>
    </w:p>
    <w:p w14:paraId="074A6C4E" w14:textId="77777777" w:rsidR="00A81E8F" w:rsidRDefault="00A81E8F">
      <w:pPr>
        <w:pStyle w:val="Zkladntext"/>
        <w:rPr>
          <w:color w:val="auto"/>
          <w:sz w:val="22"/>
          <w:szCs w:val="22"/>
        </w:rPr>
      </w:pPr>
      <w:r>
        <w:rPr>
          <w:color w:val="auto"/>
          <w:sz w:val="22"/>
          <w:szCs w:val="22"/>
        </w:rPr>
        <w:t xml:space="preserve">   </w:t>
      </w:r>
    </w:p>
    <w:p w14:paraId="4D2991F3" w14:textId="77777777" w:rsidR="00A81E8F" w:rsidRDefault="00A81E8F">
      <w:pPr>
        <w:pStyle w:val="Zkladntext"/>
        <w:rPr>
          <w:color w:val="auto"/>
          <w:sz w:val="22"/>
          <w:szCs w:val="22"/>
        </w:rPr>
      </w:pPr>
      <w:r>
        <w:rPr>
          <w:color w:val="auto"/>
          <w:sz w:val="22"/>
          <w:szCs w:val="22"/>
        </w:rPr>
        <w:t xml:space="preserve">      </w:t>
      </w:r>
    </w:p>
    <w:p w14:paraId="4ED0F829" w14:textId="77777777" w:rsidR="00A81E8F" w:rsidRDefault="00A81E8F">
      <w:pPr>
        <w:pStyle w:val="Zkladntext"/>
        <w:rPr>
          <w:color w:val="auto"/>
          <w:sz w:val="22"/>
          <w:szCs w:val="22"/>
        </w:rPr>
      </w:pPr>
    </w:p>
    <w:p w14:paraId="41CD116A" w14:textId="77777777" w:rsidR="00A81E8F" w:rsidRDefault="00A81E8F">
      <w:pPr>
        <w:pStyle w:val="podpis"/>
        <w:rPr>
          <w:szCs w:val="24"/>
        </w:rPr>
      </w:pPr>
      <w:r>
        <w:rPr>
          <w:szCs w:val="24"/>
        </w:rPr>
        <w:t xml:space="preserve">V Praze dne ................................ </w:t>
      </w:r>
      <w:r>
        <w:rPr>
          <w:szCs w:val="24"/>
        </w:rPr>
        <w:tab/>
        <w:t>V Praze dne ................................</w:t>
      </w:r>
    </w:p>
    <w:p w14:paraId="7321E526" w14:textId="77777777" w:rsidR="00A81E8F" w:rsidRDefault="00A81E8F">
      <w:pPr>
        <w:pStyle w:val="podpis"/>
        <w:ind w:left="5670" w:hanging="5670"/>
      </w:pPr>
      <w:r>
        <w:t xml:space="preserve">za </w:t>
      </w:r>
      <w:r w:rsidR="00F90A5C">
        <w:t>O</w:t>
      </w:r>
      <w:r>
        <w:t xml:space="preserve">bjednatele: </w:t>
      </w:r>
      <w:r>
        <w:tab/>
      </w:r>
      <w:r>
        <w:tab/>
        <w:t xml:space="preserve">za </w:t>
      </w:r>
      <w:r w:rsidR="00BF5E85" w:rsidRPr="00BF660D">
        <w:rPr>
          <w:highlight w:val="yellow"/>
        </w:rPr>
        <w:t xml:space="preserve">/bude doplněn </w:t>
      </w:r>
      <w:r w:rsidR="00F90A5C">
        <w:rPr>
          <w:highlight w:val="yellow"/>
        </w:rPr>
        <w:t>D</w:t>
      </w:r>
      <w:r w:rsidR="00BF5E85" w:rsidRPr="00BF660D">
        <w:rPr>
          <w:highlight w:val="yellow"/>
        </w:rPr>
        <w:t>opravce/</w:t>
      </w:r>
      <w:r w:rsidR="007C2F8F" w:rsidRPr="00BF660D">
        <w:rPr>
          <w:highlight w:val="yellow"/>
        </w:rPr>
        <w:t>………</w:t>
      </w:r>
      <w:proofErr w:type="gramStart"/>
      <w:r w:rsidR="007C2F8F" w:rsidRPr="00BF660D">
        <w:rPr>
          <w:highlight w:val="yellow"/>
        </w:rPr>
        <w:t>…….</w:t>
      </w:r>
      <w:proofErr w:type="gramEnd"/>
      <w:r w:rsidR="007C2F8F" w:rsidRPr="00BF660D">
        <w:rPr>
          <w:highlight w:val="yellow"/>
        </w:rPr>
        <w:t>.</w:t>
      </w:r>
    </w:p>
    <w:p w14:paraId="7660D43E" w14:textId="77777777" w:rsidR="00A81E8F" w:rsidRDefault="00A81E8F">
      <w:pPr>
        <w:pStyle w:val="podpis"/>
        <w:rPr>
          <w:szCs w:val="24"/>
        </w:rPr>
      </w:pPr>
    </w:p>
    <w:p w14:paraId="7BBB4F06" w14:textId="77777777" w:rsidR="00A81E8F" w:rsidRDefault="00A81E8F">
      <w:pPr>
        <w:pStyle w:val="podpis"/>
        <w:rPr>
          <w:szCs w:val="24"/>
        </w:rPr>
      </w:pPr>
    </w:p>
    <w:p w14:paraId="5BD386CC" w14:textId="77777777" w:rsidR="00A81E8F" w:rsidRDefault="00A81E8F">
      <w:pPr>
        <w:pStyle w:val="podpis"/>
        <w:rPr>
          <w:szCs w:val="24"/>
        </w:rPr>
      </w:pPr>
    </w:p>
    <w:p w14:paraId="5CE7366B" w14:textId="77777777" w:rsidR="00A81E8F" w:rsidRDefault="00A81E8F">
      <w:pPr>
        <w:pStyle w:val="podpis"/>
        <w:rPr>
          <w:szCs w:val="24"/>
        </w:rPr>
      </w:pPr>
    </w:p>
    <w:p w14:paraId="2D1F9FCF" w14:textId="77777777" w:rsidR="00A81E8F" w:rsidRDefault="00A81E8F">
      <w:pPr>
        <w:pStyle w:val="podpis"/>
        <w:rPr>
          <w:szCs w:val="24"/>
        </w:rPr>
      </w:pPr>
    </w:p>
    <w:p w14:paraId="3142821F" w14:textId="77777777" w:rsidR="00A81E8F" w:rsidRDefault="00A81E8F">
      <w:pPr>
        <w:pStyle w:val="podpis"/>
        <w:rPr>
          <w:szCs w:val="24"/>
        </w:rPr>
      </w:pPr>
    </w:p>
    <w:p w14:paraId="5F86A265" w14:textId="77777777" w:rsidR="00A81E8F" w:rsidRDefault="00A81E8F">
      <w:pPr>
        <w:pStyle w:val="podpis"/>
        <w:rPr>
          <w:szCs w:val="24"/>
        </w:rPr>
      </w:pPr>
      <w:r>
        <w:rPr>
          <w:szCs w:val="24"/>
        </w:rPr>
        <w:lastRenderedPageBreak/>
        <w:t>................................................</w:t>
      </w:r>
      <w:r>
        <w:rPr>
          <w:szCs w:val="24"/>
        </w:rPr>
        <w:tab/>
        <w:t>................................................</w:t>
      </w:r>
    </w:p>
    <w:p w14:paraId="4B10F34D" w14:textId="77777777" w:rsidR="00B01E69" w:rsidRDefault="006113C3" w:rsidP="00337369">
      <w:pPr>
        <w:pStyle w:val="podpis"/>
        <w:jc w:val="left"/>
        <w:rPr>
          <w:szCs w:val="24"/>
        </w:rPr>
      </w:pPr>
      <w:r w:rsidRPr="006113C3">
        <w:rPr>
          <w:szCs w:val="24"/>
          <w:highlight w:val="yellow"/>
        </w:rPr>
        <w:t>Bude doplněno za Objednatele</w:t>
      </w:r>
      <w:r w:rsidR="00B01E69">
        <w:rPr>
          <w:szCs w:val="24"/>
        </w:rPr>
        <w:tab/>
      </w:r>
      <w:r w:rsidR="00F90A5C">
        <w:rPr>
          <w:szCs w:val="24"/>
        </w:rPr>
        <w:t>D</w:t>
      </w:r>
      <w:r w:rsidR="00B01E69">
        <w:rPr>
          <w:szCs w:val="24"/>
        </w:rPr>
        <w:t>opravce nebo osoba oprávněná za</w:t>
      </w:r>
    </w:p>
    <w:p w14:paraId="6452BF6A" w14:textId="77777777" w:rsidR="00A81E8F" w:rsidRDefault="00B01E69" w:rsidP="00B01E69">
      <w:pPr>
        <w:pStyle w:val="podpis"/>
        <w:ind w:left="5670" w:hanging="5670"/>
        <w:jc w:val="left"/>
        <w:rPr>
          <w:szCs w:val="24"/>
        </w:rPr>
      </w:pPr>
      <w:r>
        <w:rPr>
          <w:szCs w:val="24"/>
        </w:rPr>
        <w:t xml:space="preserve">    </w:t>
      </w:r>
      <w:r w:rsidR="00A81E8F">
        <w:rPr>
          <w:szCs w:val="24"/>
        </w:rPr>
        <w:tab/>
      </w:r>
      <w:r w:rsidR="00F90A5C">
        <w:rPr>
          <w:szCs w:val="24"/>
        </w:rPr>
        <w:t>D</w:t>
      </w:r>
      <w:r w:rsidR="00A46140">
        <w:rPr>
          <w:szCs w:val="24"/>
        </w:rPr>
        <w:t>opravce jednat</w:t>
      </w:r>
    </w:p>
    <w:p w14:paraId="55863BAB" w14:textId="77777777" w:rsidR="00A81E8F" w:rsidRDefault="00A81E8F">
      <w:pPr>
        <w:pStyle w:val="podpis"/>
        <w:rPr>
          <w:szCs w:val="24"/>
        </w:rPr>
      </w:pPr>
      <w:r>
        <w:rPr>
          <w:szCs w:val="24"/>
        </w:rPr>
        <w:t xml:space="preserve">           </w:t>
      </w:r>
    </w:p>
    <w:p w14:paraId="19ABFA1F" w14:textId="77777777" w:rsidR="00A81E8F" w:rsidRDefault="00A81E8F" w:rsidP="00BF51C7">
      <w:pPr>
        <w:pStyle w:val="podpis"/>
        <w:rPr>
          <w:sz w:val="22"/>
          <w:szCs w:val="22"/>
        </w:rPr>
      </w:pPr>
    </w:p>
    <w:p w14:paraId="75A7396C" w14:textId="77777777" w:rsidR="00E24E62" w:rsidRDefault="00E24E62" w:rsidP="00BF51C7">
      <w:pPr>
        <w:pStyle w:val="podpis"/>
        <w:rPr>
          <w:sz w:val="22"/>
          <w:szCs w:val="22"/>
        </w:rPr>
      </w:pPr>
    </w:p>
    <w:p w14:paraId="2B52CCFC" w14:textId="77777777" w:rsidR="006417BC" w:rsidRDefault="006417BC" w:rsidP="00BF51C7">
      <w:pPr>
        <w:pStyle w:val="podpis"/>
        <w:rPr>
          <w:sz w:val="22"/>
          <w:szCs w:val="22"/>
        </w:rPr>
      </w:pPr>
    </w:p>
    <w:sectPr w:rsidR="006417BC" w:rsidSect="00CA66A8">
      <w:footerReference w:type="even" r:id="rId15"/>
      <w:footerReference w:type="default" r:id="rId16"/>
      <w:pgSz w:w="11906" w:h="16838" w:code="9"/>
      <w:pgMar w:top="1191" w:right="1134" w:bottom="1191"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78CC52" w14:textId="77777777" w:rsidR="002263FD" w:rsidRDefault="002263FD">
      <w:r>
        <w:separator/>
      </w:r>
    </w:p>
  </w:endnote>
  <w:endnote w:type="continuationSeparator" w:id="0">
    <w:p w14:paraId="0AFF7078" w14:textId="77777777" w:rsidR="002263FD" w:rsidRDefault="00226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90D82" w14:textId="77777777"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77F4E4" w14:textId="77777777" w:rsidR="004A4C17" w:rsidRDefault="004A4C1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E29F6" w14:textId="4BAF797D" w:rsidR="004A4C17" w:rsidRDefault="004A4C1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24BAC">
      <w:rPr>
        <w:rStyle w:val="slostrnky"/>
        <w:noProof/>
      </w:rPr>
      <w:t>22</w:t>
    </w:r>
    <w:r>
      <w:rPr>
        <w:rStyle w:val="slostrnky"/>
      </w:rPr>
      <w:fldChar w:fldCharType="end"/>
    </w:r>
  </w:p>
  <w:p w14:paraId="005C85E2" w14:textId="77777777" w:rsidR="004A4C17" w:rsidRDefault="004A4C17" w:rsidP="00C45C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CECDA" w14:textId="77777777" w:rsidR="002263FD" w:rsidRDefault="002263FD">
      <w:r>
        <w:separator/>
      </w:r>
    </w:p>
  </w:footnote>
  <w:footnote w:type="continuationSeparator" w:id="0">
    <w:p w14:paraId="566D9B65" w14:textId="77777777" w:rsidR="002263FD" w:rsidRDefault="002263FD">
      <w:r>
        <w:continuationSeparator/>
      </w:r>
    </w:p>
  </w:footnote>
  <w:footnote w:id="1">
    <w:p w14:paraId="16DF62AD" w14:textId="16E7326C" w:rsidR="004A4C17" w:rsidRDefault="004A4C17" w:rsidP="00656E46">
      <w:pPr>
        <w:pStyle w:val="Textpoznpodarou"/>
        <w:jc w:val="both"/>
      </w:pPr>
      <w:r>
        <w:rPr>
          <w:rStyle w:val="Znakapoznpodarou"/>
        </w:rPr>
        <w:footnoteRef/>
      </w:r>
      <w:r>
        <w:t xml:space="preserve"> Jedná se o společné Linky, kdy smlouvy s Dopravcem byly uzavřeny na základě společného zadávacího řízení a jednicové Nabídkové ceny dopravního výkonu a Nabídkové ceny dodatečného dopravného výkonu jsou odlišné pouze v  odůvodněných položkách a jsou indexovány stejným postupem a obě smlouvy jsou brutto.</w:t>
      </w:r>
    </w:p>
  </w:footnote>
  <w:footnote w:id="2">
    <w:p w14:paraId="12D93C0D" w14:textId="3993BD6B" w:rsidR="004A4C17" w:rsidRDefault="004A4C17" w:rsidP="001605AB">
      <w:pPr>
        <w:pStyle w:val="Textpoznpodarou"/>
        <w:jc w:val="both"/>
      </w:pPr>
      <w:r>
        <w:rPr>
          <w:rStyle w:val="Znakapoznpodarou"/>
        </w:rPr>
        <w:footnoteRef/>
      </w:r>
      <w:r>
        <w:t xml:space="preserve"> Jedná se o společné Linky, kdy smlouvy s Dopravcem byly uzavřeny na základě společného zadávacího řízení, a jednotkové Nabídkové ceny dopravního výkonu a Nabídkové ceny dodatečného dopravného výkonu jsou odlišné pouze v definovaných odůvodněných položkách a jsou indexovány stejným postupem a obě smlouvy jsou brutto.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90B6A"/>
    <w:multiLevelType w:val="hybridMultilevel"/>
    <w:tmpl w:val="21F89568"/>
    <w:lvl w:ilvl="0" w:tplc="0405001B">
      <w:start w:val="1"/>
      <w:numFmt w:val="lowerRoman"/>
      <w:lvlText w:val="%1."/>
      <w:lvlJc w:val="right"/>
      <w:pPr>
        <w:ind w:left="2421" w:hanging="360"/>
      </w:p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 w15:restartNumberingAfterBreak="0">
    <w:nsid w:val="08EA3A86"/>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2" w15:restartNumberingAfterBreak="0">
    <w:nsid w:val="09302F91"/>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3" w15:restartNumberingAfterBreak="0">
    <w:nsid w:val="0A1B52C3"/>
    <w:multiLevelType w:val="hybridMultilevel"/>
    <w:tmpl w:val="4ED4AAFE"/>
    <w:lvl w:ilvl="0" w:tplc="6F4E99FE">
      <w:start w:val="1"/>
      <w:numFmt w:val="bullet"/>
      <w:pStyle w:val="Odstavecaodrky"/>
      <w:lvlText w:val=""/>
      <w:lvlJc w:val="left"/>
      <w:pPr>
        <w:tabs>
          <w:tab w:val="num" w:pos="1361"/>
        </w:tabs>
        <w:ind w:left="1361" w:hanging="510"/>
      </w:pPr>
      <w:rPr>
        <w:rFonts w:ascii="Symbol" w:hAnsi="Symbol" w:hint="default"/>
      </w:rPr>
    </w:lvl>
    <w:lvl w:ilvl="1" w:tplc="C756A29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AD1994"/>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2CB2F78"/>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1C48363D"/>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7" w15:restartNumberingAfterBreak="0">
    <w:nsid w:val="1F400466"/>
    <w:multiLevelType w:val="hybridMultilevel"/>
    <w:tmpl w:val="7F2416E2"/>
    <w:lvl w:ilvl="0" w:tplc="00841BD0">
      <w:start w:val="1"/>
      <w:numFmt w:val="lowerLetter"/>
      <w:lvlText w:val="%1)"/>
      <w:lvlJc w:val="left"/>
      <w:pPr>
        <w:ind w:left="1353" w:hanging="360"/>
      </w:pPr>
      <w:rPr>
        <w:rFonts w:hint="default"/>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8" w15:restartNumberingAfterBreak="0">
    <w:nsid w:val="27330867"/>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9" w15:restartNumberingAfterBreak="0">
    <w:nsid w:val="2B9B2654"/>
    <w:multiLevelType w:val="multilevel"/>
    <w:tmpl w:val="D80E0BE6"/>
    <w:lvl w:ilvl="0">
      <w:start w:val="1"/>
      <w:numFmt w:val="none"/>
      <w:pStyle w:val="lnekIbezsla"/>
      <w:lvlText w:val=""/>
      <w:lvlJc w:val="left"/>
      <w:pPr>
        <w:tabs>
          <w:tab w:val="num" w:pos="720"/>
        </w:tabs>
        <w:ind w:left="720" w:hanging="360"/>
      </w:pPr>
      <w:rPr>
        <w:rFonts w:hint="default"/>
      </w:rPr>
    </w:lvl>
    <w:lvl w:ilvl="1">
      <w:start w:val="1"/>
      <w:numFmt w:val="decimal"/>
      <w:pStyle w:val="Odstavec1"/>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0" w15:restartNumberingAfterBreak="0">
    <w:nsid w:val="350253BE"/>
    <w:multiLevelType w:val="hybridMultilevel"/>
    <w:tmpl w:val="299803A0"/>
    <w:lvl w:ilvl="0" w:tplc="D076E4F4">
      <w:start w:val="1"/>
      <w:numFmt w:val="decimal"/>
      <w:pStyle w:val="Smluvnstranyslovan"/>
      <w:lvlText w:val="%1."/>
      <w:lvlJc w:val="left"/>
      <w:pPr>
        <w:tabs>
          <w:tab w:val="num" w:pos="510"/>
        </w:tabs>
        <w:ind w:left="510" w:hanging="510"/>
      </w:pPr>
      <w:rPr>
        <w:rFonts w:ascii="Times New Roman" w:hAnsi="Times New Roman"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DF299A"/>
    <w:multiLevelType w:val="hybridMultilevel"/>
    <w:tmpl w:val="645CBAB2"/>
    <w:lvl w:ilvl="0" w:tplc="49FCA00C">
      <w:start w:val="1"/>
      <w:numFmt w:val="bullet"/>
      <w:pStyle w:val="Odstavec1odrky"/>
      <w:lvlText w:val=""/>
      <w:lvlJc w:val="left"/>
      <w:pPr>
        <w:tabs>
          <w:tab w:val="num" w:pos="1788"/>
        </w:tabs>
        <w:ind w:left="1788" w:hanging="511"/>
      </w:pPr>
      <w:rPr>
        <w:rFonts w:ascii="Symbol" w:hAnsi="Symbol" w:hint="default"/>
      </w:rPr>
    </w:lvl>
    <w:lvl w:ilvl="1" w:tplc="04050003">
      <w:start w:val="1"/>
      <w:numFmt w:val="bullet"/>
      <w:lvlText w:val="o"/>
      <w:lvlJc w:val="left"/>
      <w:pPr>
        <w:tabs>
          <w:tab w:val="num" w:pos="2207"/>
        </w:tabs>
        <w:ind w:left="2207" w:hanging="360"/>
      </w:pPr>
      <w:rPr>
        <w:rFonts w:ascii="Courier New" w:hAnsi="Courier New" w:cs="Courier New" w:hint="default"/>
      </w:rPr>
    </w:lvl>
    <w:lvl w:ilvl="2" w:tplc="04050005" w:tentative="1">
      <w:start w:val="1"/>
      <w:numFmt w:val="bullet"/>
      <w:lvlText w:val=""/>
      <w:lvlJc w:val="left"/>
      <w:pPr>
        <w:tabs>
          <w:tab w:val="num" w:pos="2927"/>
        </w:tabs>
        <w:ind w:left="2927" w:hanging="360"/>
      </w:pPr>
      <w:rPr>
        <w:rFonts w:ascii="Wingdings" w:hAnsi="Wingdings" w:hint="default"/>
      </w:rPr>
    </w:lvl>
    <w:lvl w:ilvl="3" w:tplc="04050001" w:tentative="1">
      <w:start w:val="1"/>
      <w:numFmt w:val="bullet"/>
      <w:lvlText w:val=""/>
      <w:lvlJc w:val="left"/>
      <w:pPr>
        <w:tabs>
          <w:tab w:val="num" w:pos="3647"/>
        </w:tabs>
        <w:ind w:left="3647" w:hanging="360"/>
      </w:pPr>
      <w:rPr>
        <w:rFonts w:ascii="Symbol" w:hAnsi="Symbol" w:hint="default"/>
      </w:rPr>
    </w:lvl>
    <w:lvl w:ilvl="4" w:tplc="04050003" w:tentative="1">
      <w:start w:val="1"/>
      <w:numFmt w:val="bullet"/>
      <w:lvlText w:val="o"/>
      <w:lvlJc w:val="left"/>
      <w:pPr>
        <w:tabs>
          <w:tab w:val="num" w:pos="4367"/>
        </w:tabs>
        <w:ind w:left="4367" w:hanging="360"/>
      </w:pPr>
      <w:rPr>
        <w:rFonts w:ascii="Courier New" w:hAnsi="Courier New" w:cs="Courier New" w:hint="default"/>
      </w:rPr>
    </w:lvl>
    <w:lvl w:ilvl="5" w:tplc="04050005" w:tentative="1">
      <w:start w:val="1"/>
      <w:numFmt w:val="bullet"/>
      <w:lvlText w:val=""/>
      <w:lvlJc w:val="left"/>
      <w:pPr>
        <w:tabs>
          <w:tab w:val="num" w:pos="5087"/>
        </w:tabs>
        <w:ind w:left="5087" w:hanging="360"/>
      </w:pPr>
      <w:rPr>
        <w:rFonts w:ascii="Wingdings" w:hAnsi="Wingdings" w:hint="default"/>
      </w:rPr>
    </w:lvl>
    <w:lvl w:ilvl="6" w:tplc="04050001" w:tentative="1">
      <w:start w:val="1"/>
      <w:numFmt w:val="bullet"/>
      <w:lvlText w:val=""/>
      <w:lvlJc w:val="left"/>
      <w:pPr>
        <w:tabs>
          <w:tab w:val="num" w:pos="5807"/>
        </w:tabs>
        <w:ind w:left="5807" w:hanging="360"/>
      </w:pPr>
      <w:rPr>
        <w:rFonts w:ascii="Symbol" w:hAnsi="Symbol" w:hint="default"/>
      </w:rPr>
    </w:lvl>
    <w:lvl w:ilvl="7" w:tplc="04050003" w:tentative="1">
      <w:start w:val="1"/>
      <w:numFmt w:val="bullet"/>
      <w:lvlText w:val="o"/>
      <w:lvlJc w:val="left"/>
      <w:pPr>
        <w:tabs>
          <w:tab w:val="num" w:pos="6527"/>
        </w:tabs>
        <w:ind w:left="6527" w:hanging="360"/>
      </w:pPr>
      <w:rPr>
        <w:rFonts w:ascii="Courier New" w:hAnsi="Courier New" w:cs="Courier New" w:hint="default"/>
      </w:rPr>
    </w:lvl>
    <w:lvl w:ilvl="8" w:tplc="04050005" w:tentative="1">
      <w:start w:val="1"/>
      <w:numFmt w:val="bullet"/>
      <w:lvlText w:val=""/>
      <w:lvlJc w:val="left"/>
      <w:pPr>
        <w:tabs>
          <w:tab w:val="num" w:pos="7247"/>
        </w:tabs>
        <w:ind w:left="7247" w:hanging="360"/>
      </w:pPr>
      <w:rPr>
        <w:rFonts w:ascii="Wingdings" w:hAnsi="Wingdings" w:hint="default"/>
      </w:rPr>
    </w:lvl>
  </w:abstractNum>
  <w:abstractNum w:abstractNumId="12" w15:restartNumberingAfterBreak="0">
    <w:nsid w:val="436B1FE0"/>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4438691E"/>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FA9461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5" w15:restartNumberingAfterBreak="0">
    <w:nsid w:val="58562D85"/>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6" w15:restartNumberingAfterBreak="0">
    <w:nsid w:val="5AD86548"/>
    <w:multiLevelType w:val="multilevel"/>
    <w:tmpl w:val="1012F562"/>
    <w:lvl w:ilvl="0">
      <w:start w:val="1"/>
      <w:numFmt w:val="upperRoman"/>
      <w:suff w:val="nothing"/>
      <w:lvlText w:val="Článek %1"/>
      <w:lvlJc w:val="center"/>
      <w:pPr>
        <w:ind w:left="4026" w:firstLine="510"/>
      </w:pPr>
      <w:rPr>
        <w:rFonts w:hint="default"/>
      </w:rPr>
    </w:lvl>
    <w:lvl w:ilvl="1">
      <w:start w:val="1"/>
      <w:numFmt w:val="decimal"/>
      <w:lvlText w:val="(%2)"/>
      <w:lvlJc w:val="left"/>
      <w:pPr>
        <w:tabs>
          <w:tab w:val="num" w:pos="868"/>
        </w:tabs>
        <w:ind w:left="868" w:hanging="511"/>
      </w:pPr>
      <w:rPr>
        <w:rFonts w:hint="default"/>
      </w:rPr>
    </w:lvl>
    <w:lvl w:ilvl="2">
      <w:start w:val="1"/>
      <w:numFmt w:val="lowerLetter"/>
      <w:lvlText w:val="%3)"/>
      <w:lvlJc w:val="left"/>
      <w:pPr>
        <w:tabs>
          <w:tab w:val="num" w:pos="1243"/>
        </w:tabs>
        <w:ind w:left="1243" w:hanging="511"/>
      </w:pPr>
      <w:rPr>
        <w:rFonts w:hint="default"/>
        <w:i w:val="0"/>
      </w:rPr>
    </w:lvl>
    <w:lvl w:ilvl="3">
      <w:start w:val="1"/>
      <w:numFmt w:val="decimal"/>
      <w:lvlText w:val="(%4)"/>
      <w:lvlJc w:val="left"/>
      <w:pPr>
        <w:tabs>
          <w:tab w:val="num" w:pos="1662"/>
        </w:tabs>
        <w:ind w:left="1662" w:hanging="360"/>
      </w:pPr>
      <w:rPr>
        <w:rFonts w:hint="default"/>
      </w:rPr>
    </w:lvl>
    <w:lvl w:ilvl="4">
      <w:start w:val="1"/>
      <w:numFmt w:val="lowerLetter"/>
      <w:lvlText w:val="(%5)"/>
      <w:lvlJc w:val="left"/>
      <w:pPr>
        <w:tabs>
          <w:tab w:val="num" w:pos="2022"/>
        </w:tabs>
        <w:ind w:left="2022" w:hanging="360"/>
      </w:pPr>
      <w:rPr>
        <w:rFonts w:hint="default"/>
      </w:rPr>
    </w:lvl>
    <w:lvl w:ilvl="5">
      <w:start w:val="1"/>
      <w:numFmt w:val="lowerRoman"/>
      <w:lvlText w:val="(%6)"/>
      <w:lvlJc w:val="left"/>
      <w:pPr>
        <w:tabs>
          <w:tab w:val="num" w:pos="2382"/>
        </w:tabs>
        <w:ind w:left="2382" w:hanging="360"/>
      </w:pPr>
      <w:rPr>
        <w:rFonts w:hint="default"/>
      </w:rPr>
    </w:lvl>
    <w:lvl w:ilvl="6">
      <w:start w:val="1"/>
      <w:numFmt w:val="decimal"/>
      <w:lvlText w:val="%7."/>
      <w:lvlJc w:val="left"/>
      <w:pPr>
        <w:tabs>
          <w:tab w:val="num" w:pos="2742"/>
        </w:tabs>
        <w:ind w:left="2742" w:hanging="360"/>
      </w:pPr>
      <w:rPr>
        <w:rFonts w:hint="default"/>
      </w:rPr>
    </w:lvl>
    <w:lvl w:ilvl="7">
      <w:start w:val="1"/>
      <w:numFmt w:val="lowerLetter"/>
      <w:lvlText w:val="%8."/>
      <w:lvlJc w:val="left"/>
      <w:pPr>
        <w:tabs>
          <w:tab w:val="num" w:pos="3102"/>
        </w:tabs>
        <w:ind w:left="3102" w:hanging="360"/>
      </w:pPr>
      <w:rPr>
        <w:rFonts w:hint="default"/>
      </w:rPr>
    </w:lvl>
    <w:lvl w:ilvl="8">
      <w:start w:val="1"/>
      <w:numFmt w:val="lowerRoman"/>
      <w:lvlText w:val="%9."/>
      <w:lvlJc w:val="left"/>
      <w:pPr>
        <w:tabs>
          <w:tab w:val="num" w:pos="3462"/>
        </w:tabs>
        <w:ind w:left="3462" w:hanging="360"/>
      </w:pPr>
      <w:rPr>
        <w:rFonts w:hint="default"/>
      </w:rPr>
    </w:lvl>
  </w:abstractNum>
  <w:abstractNum w:abstractNumId="17" w15:restartNumberingAfterBreak="0">
    <w:nsid w:val="5C39449B"/>
    <w:multiLevelType w:val="multilevel"/>
    <w:tmpl w:val="A8C4D628"/>
    <w:lvl w:ilvl="0">
      <w:start w:val="1"/>
      <w:numFmt w:val="none"/>
      <w:lvlText w:val=""/>
      <w:lvlJc w:val="left"/>
      <w:pPr>
        <w:tabs>
          <w:tab w:val="num" w:pos="720"/>
        </w:tabs>
        <w:ind w:left="720" w:hanging="360"/>
      </w:pPr>
      <w:rPr>
        <w:rFonts w:hint="default"/>
      </w:rPr>
    </w:lvl>
    <w:lvl w:ilvl="1">
      <w:start w:val="1"/>
      <w:numFmt w:val="decimal"/>
      <w:lvlText w:val="%2."/>
      <w:lvlJc w:val="left"/>
      <w:pPr>
        <w:tabs>
          <w:tab w:val="num" w:pos="644"/>
        </w:tabs>
        <w:ind w:left="644"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630046F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abstractNum w:abstractNumId="19" w15:restartNumberingAfterBreak="0">
    <w:nsid w:val="6BD92DCE"/>
    <w:multiLevelType w:val="hybridMultilevel"/>
    <w:tmpl w:val="7F2416E2"/>
    <w:lvl w:ilvl="0" w:tplc="FFFFFFFF">
      <w:start w:val="1"/>
      <w:numFmt w:val="lowerLetter"/>
      <w:lvlText w:val="%1)"/>
      <w:lvlJc w:val="left"/>
      <w:pPr>
        <w:ind w:left="1353" w:hanging="360"/>
      </w:pPr>
      <w:rPr>
        <w:rFonts w:hint="default"/>
      </w:rPr>
    </w:lvl>
    <w:lvl w:ilvl="1" w:tplc="FFFFFFFF" w:tentative="1">
      <w:start w:val="1"/>
      <w:numFmt w:val="lowerLetter"/>
      <w:lvlText w:val="%2."/>
      <w:lvlJc w:val="left"/>
      <w:pPr>
        <w:ind w:left="2073" w:hanging="360"/>
      </w:pPr>
    </w:lvl>
    <w:lvl w:ilvl="2" w:tplc="FFFFFFFF" w:tentative="1">
      <w:start w:val="1"/>
      <w:numFmt w:val="lowerRoman"/>
      <w:lvlText w:val="%3."/>
      <w:lvlJc w:val="right"/>
      <w:pPr>
        <w:ind w:left="2793" w:hanging="180"/>
      </w:pPr>
    </w:lvl>
    <w:lvl w:ilvl="3" w:tplc="FFFFFFFF" w:tentative="1">
      <w:start w:val="1"/>
      <w:numFmt w:val="decimal"/>
      <w:lvlText w:val="%4."/>
      <w:lvlJc w:val="left"/>
      <w:pPr>
        <w:ind w:left="3513" w:hanging="360"/>
      </w:pPr>
    </w:lvl>
    <w:lvl w:ilvl="4" w:tplc="FFFFFFFF" w:tentative="1">
      <w:start w:val="1"/>
      <w:numFmt w:val="lowerLetter"/>
      <w:lvlText w:val="%5."/>
      <w:lvlJc w:val="left"/>
      <w:pPr>
        <w:ind w:left="4233" w:hanging="360"/>
      </w:pPr>
    </w:lvl>
    <w:lvl w:ilvl="5" w:tplc="FFFFFFFF" w:tentative="1">
      <w:start w:val="1"/>
      <w:numFmt w:val="lowerRoman"/>
      <w:lvlText w:val="%6."/>
      <w:lvlJc w:val="right"/>
      <w:pPr>
        <w:ind w:left="4953" w:hanging="180"/>
      </w:pPr>
    </w:lvl>
    <w:lvl w:ilvl="6" w:tplc="FFFFFFFF" w:tentative="1">
      <w:start w:val="1"/>
      <w:numFmt w:val="decimal"/>
      <w:lvlText w:val="%7."/>
      <w:lvlJc w:val="left"/>
      <w:pPr>
        <w:ind w:left="5673" w:hanging="360"/>
      </w:pPr>
    </w:lvl>
    <w:lvl w:ilvl="7" w:tplc="FFFFFFFF" w:tentative="1">
      <w:start w:val="1"/>
      <w:numFmt w:val="lowerLetter"/>
      <w:lvlText w:val="%8."/>
      <w:lvlJc w:val="left"/>
      <w:pPr>
        <w:ind w:left="6393" w:hanging="360"/>
      </w:pPr>
    </w:lvl>
    <w:lvl w:ilvl="8" w:tplc="FFFFFFFF" w:tentative="1">
      <w:start w:val="1"/>
      <w:numFmt w:val="lowerRoman"/>
      <w:lvlText w:val="%9."/>
      <w:lvlJc w:val="right"/>
      <w:pPr>
        <w:ind w:left="7113" w:hanging="180"/>
      </w:pPr>
    </w:lvl>
  </w:abstractNum>
  <w:num w:numId="1" w16cid:durableId="1907908117">
    <w:abstractNumId w:val="11"/>
  </w:num>
  <w:num w:numId="2" w16cid:durableId="1123888749">
    <w:abstractNumId w:val="3"/>
  </w:num>
  <w:num w:numId="3" w16cid:durableId="1678728569">
    <w:abstractNumId w:val="10"/>
  </w:num>
  <w:num w:numId="4" w16cid:durableId="1639142191">
    <w:abstractNumId w:val="16"/>
  </w:num>
  <w:num w:numId="5" w16cid:durableId="1813793050">
    <w:abstractNumId w:val="9"/>
  </w:num>
  <w:num w:numId="6" w16cid:durableId="1746485790">
    <w:abstractNumId w:val="0"/>
  </w:num>
  <w:num w:numId="7" w16cid:durableId="534774466">
    <w:abstractNumId w:val="12"/>
  </w:num>
  <w:num w:numId="8" w16cid:durableId="4500538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1793449">
    <w:abstractNumId w:val="8"/>
  </w:num>
  <w:num w:numId="10" w16cid:durableId="827862087">
    <w:abstractNumId w:val="4"/>
  </w:num>
  <w:num w:numId="11" w16cid:durableId="17220510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3613466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771593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8022116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02020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146828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170712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23981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712743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273728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394387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15720359">
    <w:abstractNumId w:val="7"/>
  </w:num>
  <w:num w:numId="23" w16cid:durableId="427241847">
    <w:abstractNumId w:val="6"/>
  </w:num>
  <w:num w:numId="24" w16cid:durableId="927157361">
    <w:abstractNumId w:val="14"/>
  </w:num>
  <w:num w:numId="25" w16cid:durableId="1913080677">
    <w:abstractNumId w:val="15"/>
  </w:num>
  <w:num w:numId="26" w16cid:durableId="729496955">
    <w:abstractNumId w:val="2"/>
  </w:num>
  <w:num w:numId="27" w16cid:durableId="1258515578">
    <w:abstractNumId w:val="19"/>
  </w:num>
  <w:num w:numId="28" w16cid:durableId="690108474">
    <w:abstractNumId w:val="18"/>
  </w:num>
  <w:num w:numId="29" w16cid:durableId="1398093061">
    <w:abstractNumId w:val="1"/>
  </w:num>
  <w:num w:numId="30" w16cid:durableId="499856311">
    <w:abstractNumId w:val="17"/>
  </w:num>
  <w:num w:numId="31" w16cid:durableId="670134749">
    <w:abstractNumId w:val="13"/>
  </w:num>
  <w:num w:numId="32" w16cid:durableId="166016335">
    <w:abstractNumId w:val="5"/>
  </w:num>
  <w:num w:numId="33" w16cid:durableId="29715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gutterAtTop/>
  <w:proofState w:spelling="clean" w:grammar="clean"/>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3D4"/>
    <w:rsid w:val="00000319"/>
    <w:rsid w:val="0000082F"/>
    <w:rsid w:val="00000DAE"/>
    <w:rsid w:val="0000228C"/>
    <w:rsid w:val="000026E4"/>
    <w:rsid w:val="00002C05"/>
    <w:rsid w:val="00002F97"/>
    <w:rsid w:val="000040C8"/>
    <w:rsid w:val="00004952"/>
    <w:rsid w:val="0000533F"/>
    <w:rsid w:val="00005DD2"/>
    <w:rsid w:val="0000627C"/>
    <w:rsid w:val="00006A19"/>
    <w:rsid w:val="00006A48"/>
    <w:rsid w:val="00006C9E"/>
    <w:rsid w:val="00006DB9"/>
    <w:rsid w:val="00006E76"/>
    <w:rsid w:val="000077B4"/>
    <w:rsid w:val="000102F6"/>
    <w:rsid w:val="000104B8"/>
    <w:rsid w:val="00010679"/>
    <w:rsid w:val="00010714"/>
    <w:rsid w:val="00010BE8"/>
    <w:rsid w:val="00010E6F"/>
    <w:rsid w:val="00011052"/>
    <w:rsid w:val="000114AF"/>
    <w:rsid w:val="00011790"/>
    <w:rsid w:val="0001181E"/>
    <w:rsid w:val="0001251B"/>
    <w:rsid w:val="000125DD"/>
    <w:rsid w:val="00012800"/>
    <w:rsid w:val="0001292E"/>
    <w:rsid w:val="000134F4"/>
    <w:rsid w:val="00013597"/>
    <w:rsid w:val="00014A0D"/>
    <w:rsid w:val="00014EA0"/>
    <w:rsid w:val="00015462"/>
    <w:rsid w:val="00015BA6"/>
    <w:rsid w:val="00016D3E"/>
    <w:rsid w:val="00016F01"/>
    <w:rsid w:val="00016F46"/>
    <w:rsid w:val="00017EC6"/>
    <w:rsid w:val="000200EA"/>
    <w:rsid w:val="00020532"/>
    <w:rsid w:val="00020C46"/>
    <w:rsid w:val="0002101B"/>
    <w:rsid w:val="00021481"/>
    <w:rsid w:val="000217CC"/>
    <w:rsid w:val="00021FBC"/>
    <w:rsid w:val="0002215C"/>
    <w:rsid w:val="00022395"/>
    <w:rsid w:val="000223DA"/>
    <w:rsid w:val="00022E53"/>
    <w:rsid w:val="00022F23"/>
    <w:rsid w:val="00023EFB"/>
    <w:rsid w:val="00026318"/>
    <w:rsid w:val="00026A54"/>
    <w:rsid w:val="00030100"/>
    <w:rsid w:val="00030103"/>
    <w:rsid w:val="00030A9F"/>
    <w:rsid w:val="00030CB2"/>
    <w:rsid w:val="00031D89"/>
    <w:rsid w:val="00032472"/>
    <w:rsid w:val="000327DA"/>
    <w:rsid w:val="000328C5"/>
    <w:rsid w:val="00033F1E"/>
    <w:rsid w:val="0003440B"/>
    <w:rsid w:val="00034C65"/>
    <w:rsid w:val="00035949"/>
    <w:rsid w:val="00035A1D"/>
    <w:rsid w:val="00035BDC"/>
    <w:rsid w:val="00035C0A"/>
    <w:rsid w:val="00035CAA"/>
    <w:rsid w:val="00035E1C"/>
    <w:rsid w:val="00036094"/>
    <w:rsid w:val="00036233"/>
    <w:rsid w:val="00036A3B"/>
    <w:rsid w:val="0003701F"/>
    <w:rsid w:val="00037B99"/>
    <w:rsid w:val="0004025E"/>
    <w:rsid w:val="00040501"/>
    <w:rsid w:val="000408C6"/>
    <w:rsid w:val="00040CE8"/>
    <w:rsid w:val="00041046"/>
    <w:rsid w:val="00041280"/>
    <w:rsid w:val="00041365"/>
    <w:rsid w:val="00042164"/>
    <w:rsid w:val="000431BE"/>
    <w:rsid w:val="00043D4B"/>
    <w:rsid w:val="00043D87"/>
    <w:rsid w:val="00043EEE"/>
    <w:rsid w:val="00043FC9"/>
    <w:rsid w:val="0004447E"/>
    <w:rsid w:val="0004465E"/>
    <w:rsid w:val="000448D8"/>
    <w:rsid w:val="00044CE3"/>
    <w:rsid w:val="00045435"/>
    <w:rsid w:val="00045BC4"/>
    <w:rsid w:val="00045DA0"/>
    <w:rsid w:val="00045E1E"/>
    <w:rsid w:val="000461F4"/>
    <w:rsid w:val="0004759B"/>
    <w:rsid w:val="000500DF"/>
    <w:rsid w:val="00050A19"/>
    <w:rsid w:val="000512AB"/>
    <w:rsid w:val="00051ED8"/>
    <w:rsid w:val="00051FCD"/>
    <w:rsid w:val="00053149"/>
    <w:rsid w:val="00053915"/>
    <w:rsid w:val="0005408B"/>
    <w:rsid w:val="000544BE"/>
    <w:rsid w:val="00054946"/>
    <w:rsid w:val="00054A58"/>
    <w:rsid w:val="00054A85"/>
    <w:rsid w:val="00054BA2"/>
    <w:rsid w:val="00055545"/>
    <w:rsid w:val="000569BA"/>
    <w:rsid w:val="00056D32"/>
    <w:rsid w:val="00057410"/>
    <w:rsid w:val="000601F0"/>
    <w:rsid w:val="00060B8D"/>
    <w:rsid w:val="00060CDD"/>
    <w:rsid w:val="00061E0F"/>
    <w:rsid w:val="0006218A"/>
    <w:rsid w:val="0006220D"/>
    <w:rsid w:val="0006248C"/>
    <w:rsid w:val="00062A3D"/>
    <w:rsid w:val="000648AA"/>
    <w:rsid w:val="00064FC5"/>
    <w:rsid w:val="00065A6C"/>
    <w:rsid w:val="00065BCE"/>
    <w:rsid w:val="00066870"/>
    <w:rsid w:val="00066A86"/>
    <w:rsid w:val="0006747F"/>
    <w:rsid w:val="000674A1"/>
    <w:rsid w:val="00067DDC"/>
    <w:rsid w:val="000701ED"/>
    <w:rsid w:val="00070C42"/>
    <w:rsid w:val="0007192D"/>
    <w:rsid w:val="00071AC1"/>
    <w:rsid w:val="00071B3A"/>
    <w:rsid w:val="00071D51"/>
    <w:rsid w:val="00072A0A"/>
    <w:rsid w:val="00072DE2"/>
    <w:rsid w:val="00073471"/>
    <w:rsid w:val="00073723"/>
    <w:rsid w:val="000739BB"/>
    <w:rsid w:val="000740C2"/>
    <w:rsid w:val="000749D2"/>
    <w:rsid w:val="000751C3"/>
    <w:rsid w:val="00075F8D"/>
    <w:rsid w:val="000765AF"/>
    <w:rsid w:val="00076C51"/>
    <w:rsid w:val="00076DEB"/>
    <w:rsid w:val="00076EEB"/>
    <w:rsid w:val="000775DB"/>
    <w:rsid w:val="00080447"/>
    <w:rsid w:val="00080FDC"/>
    <w:rsid w:val="00081AF7"/>
    <w:rsid w:val="00082328"/>
    <w:rsid w:val="0008232B"/>
    <w:rsid w:val="000826CC"/>
    <w:rsid w:val="00082DF0"/>
    <w:rsid w:val="00083449"/>
    <w:rsid w:val="00084EF3"/>
    <w:rsid w:val="00084FA0"/>
    <w:rsid w:val="00085544"/>
    <w:rsid w:val="000870A9"/>
    <w:rsid w:val="000877F4"/>
    <w:rsid w:val="0009057D"/>
    <w:rsid w:val="00090D1C"/>
    <w:rsid w:val="000910F0"/>
    <w:rsid w:val="00091B46"/>
    <w:rsid w:val="00092472"/>
    <w:rsid w:val="0009250F"/>
    <w:rsid w:val="000928D6"/>
    <w:rsid w:val="00092E68"/>
    <w:rsid w:val="00093E7C"/>
    <w:rsid w:val="00094B90"/>
    <w:rsid w:val="00094D6D"/>
    <w:rsid w:val="00094DF5"/>
    <w:rsid w:val="00095264"/>
    <w:rsid w:val="0009530D"/>
    <w:rsid w:val="00095FF7"/>
    <w:rsid w:val="0009682D"/>
    <w:rsid w:val="00096FBD"/>
    <w:rsid w:val="00096FFA"/>
    <w:rsid w:val="0009724A"/>
    <w:rsid w:val="00097E13"/>
    <w:rsid w:val="000A0771"/>
    <w:rsid w:val="000A0D0E"/>
    <w:rsid w:val="000A16BC"/>
    <w:rsid w:val="000A1B27"/>
    <w:rsid w:val="000A2D78"/>
    <w:rsid w:val="000A3487"/>
    <w:rsid w:val="000A3586"/>
    <w:rsid w:val="000A3A39"/>
    <w:rsid w:val="000A3B14"/>
    <w:rsid w:val="000A3B31"/>
    <w:rsid w:val="000A4366"/>
    <w:rsid w:val="000A43CD"/>
    <w:rsid w:val="000A4930"/>
    <w:rsid w:val="000A4BCD"/>
    <w:rsid w:val="000A4C0A"/>
    <w:rsid w:val="000A4CD1"/>
    <w:rsid w:val="000A4EB2"/>
    <w:rsid w:val="000A5061"/>
    <w:rsid w:val="000A52AF"/>
    <w:rsid w:val="000A54CF"/>
    <w:rsid w:val="000A6847"/>
    <w:rsid w:val="000A6D94"/>
    <w:rsid w:val="000A7886"/>
    <w:rsid w:val="000A7BEB"/>
    <w:rsid w:val="000B02B6"/>
    <w:rsid w:val="000B0B05"/>
    <w:rsid w:val="000B0EF8"/>
    <w:rsid w:val="000B1048"/>
    <w:rsid w:val="000B1B6B"/>
    <w:rsid w:val="000B245D"/>
    <w:rsid w:val="000B262E"/>
    <w:rsid w:val="000B3135"/>
    <w:rsid w:val="000B35DF"/>
    <w:rsid w:val="000B3607"/>
    <w:rsid w:val="000B411F"/>
    <w:rsid w:val="000B4599"/>
    <w:rsid w:val="000B4A37"/>
    <w:rsid w:val="000B555A"/>
    <w:rsid w:val="000B5803"/>
    <w:rsid w:val="000B5FFE"/>
    <w:rsid w:val="000B6AD9"/>
    <w:rsid w:val="000B7512"/>
    <w:rsid w:val="000B76D6"/>
    <w:rsid w:val="000B7A0B"/>
    <w:rsid w:val="000B7DE5"/>
    <w:rsid w:val="000B7E8B"/>
    <w:rsid w:val="000B7EAB"/>
    <w:rsid w:val="000C0076"/>
    <w:rsid w:val="000C043B"/>
    <w:rsid w:val="000C0886"/>
    <w:rsid w:val="000C0A31"/>
    <w:rsid w:val="000C1F80"/>
    <w:rsid w:val="000C256F"/>
    <w:rsid w:val="000C266C"/>
    <w:rsid w:val="000C27B6"/>
    <w:rsid w:val="000C3386"/>
    <w:rsid w:val="000C479A"/>
    <w:rsid w:val="000C4FA9"/>
    <w:rsid w:val="000C541F"/>
    <w:rsid w:val="000C5502"/>
    <w:rsid w:val="000C579F"/>
    <w:rsid w:val="000C58E5"/>
    <w:rsid w:val="000C621A"/>
    <w:rsid w:val="000C62CC"/>
    <w:rsid w:val="000C6851"/>
    <w:rsid w:val="000C6AB3"/>
    <w:rsid w:val="000C6B21"/>
    <w:rsid w:val="000C72E9"/>
    <w:rsid w:val="000C7380"/>
    <w:rsid w:val="000D021E"/>
    <w:rsid w:val="000D04C9"/>
    <w:rsid w:val="000D0F5D"/>
    <w:rsid w:val="000D1161"/>
    <w:rsid w:val="000D153A"/>
    <w:rsid w:val="000D1CFB"/>
    <w:rsid w:val="000D398A"/>
    <w:rsid w:val="000D3DE5"/>
    <w:rsid w:val="000D3E9E"/>
    <w:rsid w:val="000D3F76"/>
    <w:rsid w:val="000D44BC"/>
    <w:rsid w:val="000D5238"/>
    <w:rsid w:val="000D5296"/>
    <w:rsid w:val="000D52F1"/>
    <w:rsid w:val="000D5307"/>
    <w:rsid w:val="000D5B2D"/>
    <w:rsid w:val="000D5D91"/>
    <w:rsid w:val="000D69BC"/>
    <w:rsid w:val="000D70AC"/>
    <w:rsid w:val="000D734C"/>
    <w:rsid w:val="000D7970"/>
    <w:rsid w:val="000E00E0"/>
    <w:rsid w:val="000E03DE"/>
    <w:rsid w:val="000E0598"/>
    <w:rsid w:val="000E084D"/>
    <w:rsid w:val="000E0BF8"/>
    <w:rsid w:val="000E0F80"/>
    <w:rsid w:val="000E141F"/>
    <w:rsid w:val="000E1654"/>
    <w:rsid w:val="000E1F8D"/>
    <w:rsid w:val="000E2035"/>
    <w:rsid w:val="000E222E"/>
    <w:rsid w:val="000E2E16"/>
    <w:rsid w:val="000E2FCC"/>
    <w:rsid w:val="000E3B6B"/>
    <w:rsid w:val="000E3B96"/>
    <w:rsid w:val="000E40A1"/>
    <w:rsid w:val="000E4271"/>
    <w:rsid w:val="000E6520"/>
    <w:rsid w:val="000E7936"/>
    <w:rsid w:val="000E7F47"/>
    <w:rsid w:val="000F076C"/>
    <w:rsid w:val="000F08E0"/>
    <w:rsid w:val="000F0B3D"/>
    <w:rsid w:val="000F17CE"/>
    <w:rsid w:val="000F1F90"/>
    <w:rsid w:val="000F21E0"/>
    <w:rsid w:val="000F2649"/>
    <w:rsid w:val="000F2855"/>
    <w:rsid w:val="000F28AE"/>
    <w:rsid w:val="000F2928"/>
    <w:rsid w:val="000F3192"/>
    <w:rsid w:val="000F357B"/>
    <w:rsid w:val="000F4915"/>
    <w:rsid w:val="000F52AC"/>
    <w:rsid w:val="000F5811"/>
    <w:rsid w:val="000F5871"/>
    <w:rsid w:val="000F5AD2"/>
    <w:rsid w:val="000F6829"/>
    <w:rsid w:val="000F6959"/>
    <w:rsid w:val="000F6BD6"/>
    <w:rsid w:val="000F771D"/>
    <w:rsid w:val="000F7DD0"/>
    <w:rsid w:val="00100884"/>
    <w:rsid w:val="001008D8"/>
    <w:rsid w:val="00100FA0"/>
    <w:rsid w:val="001045A8"/>
    <w:rsid w:val="001046EA"/>
    <w:rsid w:val="00106C46"/>
    <w:rsid w:val="00107AF3"/>
    <w:rsid w:val="00110950"/>
    <w:rsid w:val="00110CBA"/>
    <w:rsid w:val="00110D31"/>
    <w:rsid w:val="001110A8"/>
    <w:rsid w:val="001118F3"/>
    <w:rsid w:val="00111993"/>
    <w:rsid w:val="00111EBE"/>
    <w:rsid w:val="001123BB"/>
    <w:rsid w:val="00112799"/>
    <w:rsid w:val="00112958"/>
    <w:rsid w:val="00112FE4"/>
    <w:rsid w:val="00113957"/>
    <w:rsid w:val="00113FBD"/>
    <w:rsid w:val="001148B3"/>
    <w:rsid w:val="00114F3A"/>
    <w:rsid w:val="00115443"/>
    <w:rsid w:val="001155FA"/>
    <w:rsid w:val="0011575E"/>
    <w:rsid w:val="00115AB0"/>
    <w:rsid w:val="001161C8"/>
    <w:rsid w:val="00117B21"/>
    <w:rsid w:val="001203FE"/>
    <w:rsid w:val="00120DAD"/>
    <w:rsid w:val="0012134D"/>
    <w:rsid w:val="001213C5"/>
    <w:rsid w:val="0012159B"/>
    <w:rsid w:val="00121616"/>
    <w:rsid w:val="001231C4"/>
    <w:rsid w:val="00123D25"/>
    <w:rsid w:val="001245AD"/>
    <w:rsid w:val="0012477B"/>
    <w:rsid w:val="001252D4"/>
    <w:rsid w:val="001269AE"/>
    <w:rsid w:val="00126BB6"/>
    <w:rsid w:val="0012741B"/>
    <w:rsid w:val="0012758E"/>
    <w:rsid w:val="00127D3A"/>
    <w:rsid w:val="00130438"/>
    <w:rsid w:val="00131377"/>
    <w:rsid w:val="001315D7"/>
    <w:rsid w:val="00131995"/>
    <w:rsid w:val="00131A6D"/>
    <w:rsid w:val="00131B7F"/>
    <w:rsid w:val="00132117"/>
    <w:rsid w:val="00132128"/>
    <w:rsid w:val="00132168"/>
    <w:rsid w:val="0013274A"/>
    <w:rsid w:val="00132AB8"/>
    <w:rsid w:val="00132BC0"/>
    <w:rsid w:val="001330D6"/>
    <w:rsid w:val="00133281"/>
    <w:rsid w:val="00133895"/>
    <w:rsid w:val="00134037"/>
    <w:rsid w:val="0013462C"/>
    <w:rsid w:val="00134774"/>
    <w:rsid w:val="0013506D"/>
    <w:rsid w:val="00135323"/>
    <w:rsid w:val="00135D0A"/>
    <w:rsid w:val="00135DF6"/>
    <w:rsid w:val="00135F24"/>
    <w:rsid w:val="001361F3"/>
    <w:rsid w:val="0013650F"/>
    <w:rsid w:val="0013676A"/>
    <w:rsid w:val="001369ED"/>
    <w:rsid w:val="001373C5"/>
    <w:rsid w:val="00137601"/>
    <w:rsid w:val="001400B1"/>
    <w:rsid w:val="001403BE"/>
    <w:rsid w:val="00140E60"/>
    <w:rsid w:val="0014112B"/>
    <w:rsid w:val="00141348"/>
    <w:rsid w:val="00142A9D"/>
    <w:rsid w:val="00145284"/>
    <w:rsid w:val="00146FE6"/>
    <w:rsid w:val="001479F1"/>
    <w:rsid w:val="001511C7"/>
    <w:rsid w:val="00151488"/>
    <w:rsid w:val="00151FF1"/>
    <w:rsid w:val="001537C6"/>
    <w:rsid w:val="00153919"/>
    <w:rsid w:val="001539C3"/>
    <w:rsid w:val="00153C6D"/>
    <w:rsid w:val="00153E93"/>
    <w:rsid w:val="00153FAD"/>
    <w:rsid w:val="0015403B"/>
    <w:rsid w:val="0015413B"/>
    <w:rsid w:val="00154412"/>
    <w:rsid w:val="0015486A"/>
    <w:rsid w:val="00154E90"/>
    <w:rsid w:val="00155CC7"/>
    <w:rsid w:val="00156019"/>
    <w:rsid w:val="00156679"/>
    <w:rsid w:val="00156791"/>
    <w:rsid w:val="0015682D"/>
    <w:rsid w:val="00156EDA"/>
    <w:rsid w:val="00157E80"/>
    <w:rsid w:val="001605AB"/>
    <w:rsid w:val="0016254B"/>
    <w:rsid w:val="00162D39"/>
    <w:rsid w:val="00163003"/>
    <w:rsid w:val="00163320"/>
    <w:rsid w:val="00163763"/>
    <w:rsid w:val="00163AF2"/>
    <w:rsid w:val="00164007"/>
    <w:rsid w:val="001643FA"/>
    <w:rsid w:val="00164516"/>
    <w:rsid w:val="00164804"/>
    <w:rsid w:val="00164874"/>
    <w:rsid w:val="001648D4"/>
    <w:rsid w:val="00165040"/>
    <w:rsid w:val="00165132"/>
    <w:rsid w:val="0016610D"/>
    <w:rsid w:val="001667D2"/>
    <w:rsid w:val="00166F32"/>
    <w:rsid w:val="001671EC"/>
    <w:rsid w:val="0016779B"/>
    <w:rsid w:val="00167914"/>
    <w:rsid w:val="00170185"/>
    <w:rsid w:val="0017029B"/>
    <w:rsid w:val="00170904"/>
    <w:rsid w:val="00170E59"/>
    <w:rsid w:val="00171766"/>
    <w:rsid w:val="00171CB1"/>
    <w:rsid w:val="00171D27"/>
    <w:rsid w:val="0017241A"/>
    <w:rsid w:val="00173699"/>
    <w:rsid w:val="0017370D"/>
    <w:rsid w:val="001738CC"/>
    <w:rsid w:val="00173A87"/>
    <w:rsid w:val="001745A4"/>
    <w:rsid w:val="0017487A"/>
    <w:rsid w:val="001748D5"/>
    <w:rsid w:val="00174D5A"/>
    <w:rsid w:val="001752BA"/>
    <w:rsid w:val="0017547E"/>
    <w:rsid w:val="0017600B"/>
    <w:rsid w:val="00176224"/>
    <w:rsid w:val="00176ECE"/>
    <w:rsid w:val="00176FAA"/>
    <w:rsid w:val="0017737F"/>
    <w:rsid w:val="00177741"/>
    <w:rsid w:val="001777A5"/>
    <w:rsid w:val="00177B00"/>
    <w:rsid w:val="00180322"/>
    <w:rsid w:val="0018050E"/>
    <w:rsid w:val="0018064C"/>
    <w:rsid w:val="00180798"/>
    <w:rsid w:val="00180A62"/>
    <w:rsid w:val="0018159A"/>
    <w:rsid w:val="00182558"/>
    <w:rsid w:val="00182883"/>
    <w:rsid w:val="001832F7"/>
    <w:rsid w:val="00184778"/>
    <w:rsid w:val="00185052"/>
    <w:rsid w:val="001855F0"/>
    <w:rsid w:val="00185CD2"/>
    <w:rsid w:val="00185E26"/>
    <w:rsid w:val="00186281"/>
    <w:rsid w:val="001862AD"/>
    <w:rsid w:val="0018704E"/>
    <w:rsid w:val="0018754D"/>
    <w:rsid w:val="00187703"/>
    <w:rsid w:val="00187E79"/>
    <w:rsid w:val="00190084"/>
    <w:rsid w:val="0019074D"/>
    <w:rsid w:val="00191A21"/>
    <w:rsid w:val="00192E24"/>
    <w:rsid w:val="00193AC8"/>
    <w:rsid w:val="0019421C"/>
    <w:rsid w:val="001945DF"/>
    <w:rsid w:val="00194C76"/>
    <w:rsid w:val="00195854"/>
    <w:rsid w:val="001958FA"/>
    <w:rsid w:val="00196141"/>
    <w:rsid w:val="00196C3F"/>
    <w:rsid w:val="001974B6"/>
    <w:rsid w:val="00197EE6"/>
    <w:rsid w:val="001A0DFB"/>
    <w:rsid w:val="001A1485"/>
    <w:rsid w:val="001A1A81"/>
    <w:rsid w:val="001A1FE5"/>
    <w:rsid w:val="001A2313"/>
    <w:rsid w:val="001A2A64"/>
    <w:rsid w:val="001A2CA0"/>
    <w:rsid w:val="001A2DF9"/>
    <w:rsid w:val="001A3BAE"/>
    <w:rsid w:val="001A53A2"/>
    <w:rsid w:val="001A563A"/>
    <w:rsid w:val="001A611B"/>
    <w:rsid w:val="001A6417"/>
    <w:rsid w:val="001A65F8"/>
    <w:rsid w:val="001A67E9"/>
    <w:rsid w:val="001A6DA4"/>
    <w:rsid w:val="001A79D6"/>
    <w:rsid w:val="001A7AED"/>
    <w:rsid w:val="001A7C27"/>
    <w:rsid w:val="001A7EC0"/>
    <w:rsid w:val="001B03F7"/>
    <w:rsid w:val="001B0593"/>
    <w:rsid w:val="001B05CC"/>
    <w:rsid w:val="001B12E3"/>
    <w:rsid w:val="001B1658"/>
    <w:rsid w:val="001B1D86"/>
    <w:rsid w:val="001B1E5B"/>
    <w:rsid w:val="001B2633"/>
    <w:rsid w:val="001B2884"/>
    <w:rsid w:val="001B2E83"/>
    <w:rsid w:val="001B3C72"/>
    <w:rsid w:val="001B3E67"/>
    <w:rsid w:val="001B3F41"/>
    <w:rsid w:val="001B3FC6"/>
    <w:rsid w:val="001B46AA"/>
    <w:rsid w:val="001B4812"/>
    <w:rsid w:val="001B4D05"/>
    <w:rsid w:val="001B5E80"/>
    <w:rsid w:val="001B6111"/>
    <w:rsid w:val="001B62C3"/>
    <w:rsid w:val="001B68F2"/>
    <w:rsid w:val="001B6C61"/>
    <w:rsid w:val="001B7065"/>
    <w:rsid w:val="001B7909"/>
    <w:rsid w:val="001C01C3"/>
    <w:rsid w:val="001C1649"/>
    <w:rsid w:val="001C1812"/>
    <w:rsid w:val="001C1A0D"/>
    <w:rsid w:val="001C1DC0"/>
    <w:rsid w:val="001C213B"/>
    <w:rsid w:val="001C2197"/>
    <w:rsid w:val="001C23B3"/>
    <w:rsid w:val="001C2A4D"/>
    <w:rsid w:val="001C3B58"/>
    <w:rsid w:val="001C3E16"/>
    <w:rsid w:val="001C4959"/>
    <w:rsid w:val="001C4CF1"/>
    <w:rsid w:val="001C511F"/>
    <w:rsid w:val="001C5562"/>
    <w:rsid w:val="001C5934"/>
    <w:rsid w:val="001C6356"/>
    <w:rsid w:val="001C666A"/>
    <w:rsid w:val="001C6C56"/>
    <w:rsid w:val="001C731D"/>
    <w:rsid w:val="001C7654"/>
    <w:rsid w:val="001C77BB"/>
    <w:rsid w:val="001C786D"/>
    <w:rsid w:val="001C7D5E"/>
    <w:rsid w:val="001D02C2"/>
    <w:rsid w:val="001D076B"/>
    <w:rsid w:val="001D0BC3"/>
    <w:rsid w:val="001D101E"/>
    <w:rsid w:val="001D1F6A"/>
    <w:rsid w:val="001D2629"/>
    <w:rsid w:val="001D2749"/>
    <w:rsid w:val="001D276A"/>
    <w:rsid w:val="001D2C65"/>
    <w:rsid w:val="001D2E29"/>
    <w:rsid w:val="001D33DD"/>
    <w:rsid w:val="001D3E57"/>
    <w:rsid w:val="001D4410"/>
    <w:rsid w:val="001D455B"/>
    <w:rsid w:val="001D4B10"/>
    <w:rsid w:val="001D4D41"/>
    <w:rsid w:val="001D5695"/>
    <w:rsid w:val="001D6A00"/>
    <w:rsid w:val="001D714D"/>
    <w:rsid w:val="001D7250"/>
    <w:rsid w:val="001D7923"/>
    <w:rsid w:val="001E0354"/>
    <w:rsid w:val="001E1DBC"/>
    <w:rsid w:val="001E2A69"/>
    <w:rsid w:val="001E394D"/>
    <w:rsid w:val="001E4135"/>
    <w:rsid w:val="001E47A1"/>
    <w:rsid w:val="001E50FE"/>
    <w:rsid w:val="001E54AE"/>
    <w:rsid w:val="001E6016"/>
    <w:rsid w:val="001E65CE"/>
    <w:rsid w:val="001E74C1"/>
    <w:rsid w:val="001E75BA"/>
    <w:rsid w:val="001E7800"/>
    <w:rsid w:val="001E7A5B"/>
    <w:rsid w:val="001E7AC9"/>
    <w:rsid w:val="001E7F2D"/>
    <w:rsid w:val="001F01C8"/>
    <w:rsid w:val="001F0330"/>
    <w:rsid w:val="001F058C"/>
    <w:rsid w:val="001F0E8C"/>
    <w:rsid w:val="001F0F8F"/>
    <w:rsid w:val="001F13EC"/>
    <w:rsid w:val="001F2092"/>
    <w:rsid w:val="001F2FD7"/>
    <w:rsid w:val="001F35A5"/>
    <w:rsid w:val="001F3E57"/>
    <w:rsid w:val="001F3F62"/>
    <w:rsid w:val="001F41DC"/>
    <w:rsid w:val="001F4353"/>
    <w:rsid w:val="001F43C5"/>
    <w:rsid w:val="001F449B"/>
    <w:rsid w:val="001F47C6"/>
    <w:rsid w:val="001F4804"/>
    <w:rsid w:val="001F4DD7"/>
    <w:rsid w:val="001F6020"/>
    <w:rsid w:val="001F6FA3"/>
    <w:rsid w:val="001F7719"/>
    <w:rsid w:val="001F7FE8"/>
    <w:rsid w:val="002000CC"/>
    <w:rsid w:val="00200A54"/>
    <w:rsid w:val="00200B8B"/>
    <w:rsid w:val="00200C31"/>
    <w:rsid w:val="00200F8E"/>
    <w:rsid w:val="00201A07"/>
    <w:rsid w:val="00201C1C"/>
    <w:rsid w:val="00201EDE"/>
    <w:rsid w:val="00201F42"/>
    <w:rsid w:val="002020D6"/>
    <w:rsid w:val="00202927"/>
    <w:rsid w:val="00202C78"/>
    <w:rsid w:val="00203479"/>
    <w:rsid w:val="00203601"/>
    <w:rsid w:val="00203656"/>
    <w:rsid w:val="002037BA"/>
    <w:rsid w:val="002038F6"/>
    <w:rsid w:val="00203CED"/>
    <w:rsid w:val="00203CF1"/>
    <w:rsid w:val="00204449"/>
    <w:rsid w:val="00204712"/>
    <w:rsid w:val="00204A32"/>
    <w:rsid w:val="00205065"/>
    <w:rsid w:val="00205FF1"/>
    <w:rsid w:val="0020641F"/>
    <w:rsid w:val="002067D1"/>
    <w:rsid w:val="00206BC7"/>
    <w:rsid w:val="0020753E"/>
    <w:rsid w:val="00207D3F"/>
    <w:rsid w:val="00210334"/>
    <w:rsid w:val="002106AB"/>
    <w:rsid w:val="0021078A"/>
    <w:rsid w:val="0021096E"/>
    <w:rsid w:val="00210A0D"/>
    <w:rsid w:val="0021128F"/>
    <w:rsid w:val="002118B7"/>
    <w:rsid w:val="00211AEC"/>
    <w:rsid w:val="00212D13"/>
    <w:rsid w:val="00212F18"/>
    <w:rsid w:val="00213220"/>
    <w:rsid w:val="00214A6D"/>
    <w:rsid w:val="00215837"/>
    <w:rsid w:val="00215992"/>
    <w:rsid w:val="00217535"/>
    <w:rsid w:val="002176D4"/>
    <w:rsid w:val="00217F60"/>
    <w:rsid w:val="00220135"/>
    <w:rsid w:val="00220157"/>
    <w:rsid w:val="00220322"/>
    <w:rsid w:val="00220727"/>
    <w:rsid w:val="00220745"/>
    <w:rsid w:val="00221F27"/>
    <w:rsid w:val="0022242E"/>
    <w:rsid w:val="002228D3"/>
    <w:rsid w:val="00222DB7"/>
    <w:rsid w:val="00222F3A"/>
    <w:rsid w:val="00223A01"/>
    <w:rsid w:val="00223F45"/>
    <w:rsid w:val="00226149"/>
    <w:rsid w:val="002261E6"/>
    <w:rsid w:val="002263FD"/>
    <w:rsid w:val="00226B7C"/>
    <w:rsid w:val="0022706B"/>
    <w:rsid w:val="00227F14"/>
    <w:rsid w:val="002304AA"/>
    <w:rsid w:val="002319EE"/>
    <w:rsid w:val="00231B34"/>
    <w:rsid w:val="0023217C"/>
    <w:rsid w:val="002327C1"/>
    <w:rsid w:val="0023293E"/>
    <w:rsid w:val="00232953"/>
    <w:rsid w:val="00232C5B"/>
    <w:rsid w:val="002330EA"/>
    <w:rsid w:val="00233470"/>
    <w:rsid w:val="002335CD"/>
    <w:rsid w:val="00233818"/>
    <w:rsid w:val="0023417B"/>
    <w:rsid w:val="002341EF"/>
    <w:rsid w:val="002345CC"/>
    <w:rsid w:val="00235091"/>
    <w:rsid w:val="00235709"/>
    <w:rsid w:val="00236285"/>
    <w:rsid w:val="002363F1"/>
    <w:rsid w:val="00236CE4"/>
    <w:rsid w:val="00236F3A"/>
    <w:rsid w:val="002401CE"/>
    <w:rsid w:val="002404BC"/>
    <w:rsid w:val="00240AFF"/>
    <w:rsid w:val="00240CB3"/>
    <w:rsid w:val="0024157C"/>
    <w:rsid w:val="00241D67"/>
    <w:rsid w:val="00241F95"/>
    <w:rsid w:val="00242184"/>
    <w:rsid w:val="00242541"/>
    <w:rsid w:val="002431E4"/>
    <w:rsid w:val="002438B0"/>
    <w:rsid w:val="00243D4A"/>
    <w:rsid w:val="00243D83"/>
    <w:rsid w:val="00244557"/>
    <w:rsid w:val="002446D9"/>
    <w:rsid w:val="002448FC"/>
    <w:rsid w:val="00244EC2"/>
    <w:rsid w:val="002453C3"/>
    <w:rsid w:val="00245593"/>
    <w:rsid w:val="00245B02"/>
    <w:rsid w:val="002464AC"/>
    <w:rsid w:val="002464B3"/>
    <w:rsid w:val="002467AA"/>
    <w:rsid w:val="002476F4"/>
    <w:rsid w:val="0025046C"/>
    <w:rsid w:val="00250B35"/>
    <w:rsid w:val="00250B8C"/>
    <w:rsid w:val="00250BCC"/>
    <w:rsid w:val="00251146"/>
    <w:rsid w:val="00251C6E"/>
    <w:rsid w:val="00251CD6"/>
    <w:rsid w:val="00251E5D"/>
    <w:rsid w:val="00252913"/>
    <w:rsid w:val="00252E14"/>
    <w:rsid w:val="00253125"/>
    <w:rsid w:val="00253C7E"/>
    <w:rsid w:val="00253EA5"/>
    <w:rsid w:val="002543DE"/>
    <w:rsid w:val="00254875"/>
    <w:rsid w:val="00254F34"/>
    <w:rsid w:val="00256630"/>
    <w:rsid w:val="00256E8C"/>
    <w:rsid w:val="002573F2"/>
    <w:rsid w:val="002576D4"/>
    <w:rsid w:val="00257DAF"/>
    <w:rsid w:val="00257DBA"/>
    <w:rsid w:val="00260326"/>
    <w:rsid w:val="00260D37"/>
    <w:rsid w:val="002610B3"/>
    <w:rsid w:val="00261F2D"/>
    <w:rsid w:val="00262218"/>
    <w:rsid w:val="00262BD4"/>
    <w:rsid w:val="00262F73"/>
    <w:rsid w:val="002631D0"/>
    <w:rsid w:val="0026448B"/>
    <w:rsid w:val="00264639"/>
    <w:rsid w:val="00264FB6"/>
    <w:rsid w:val="0026532E"/>
    <w:rsid w:val="00266204"/>
    <w:rsid w:val="00267CCE"/>
    <w:rsid w:val="00267F31"/>
    <w:rsid w:val="00267F66"/>
    <w:rsid w:val="00270B0C"/>
    <w:rsid w:val="002712A2"/>
    <w:rsid w:val="0027154D"/>
    <w:rsid w:val="00271561"/>
    <w:rsid w:val="002729C3"/>
    <w:rsid w:val="00272F75"/>
    <w:rsid w:val="00272FD3"/>
    <w:rsid w:val="00273419"/>
    <w:rsid w:val="002736D3"/>
    <w:rsid w:val="00273DD2"/>
    <w:rsid w:val="002742AF"/>
    <w:rsid w:val="00274FCC"/>
    <w:rsid w:val="00275152"/>
    <w:rsid w:val="002756FC"/>
    <w:rsid w:val="002757B6"/>
    <w:rsid w:val="00275EBC"/>
    <w:rsid w:val="002762BD"/>
    <w:rsid w:val="002763BB"/>
    <w:rsid w:val="00276845"/>
    <w:rsid w:val="002778C8"/>
    <w:rsid w:val="00277960"/>
    <w:rsid w:val="00277C4D"/>
    <w:rsid w:val="00280D8B"/>
    <w:rsid w:val="00280F5F"/>
    <w:rsid w:val="00280F86"/>
    <w:rsid w:val="00280FCD"/>
    <w:rsid w:val="00281A71"/>
    <w:rsid w:val="0028245D"/>
    <w:rsid w:val="0028262B"/>
    <w:rsid w:val="00282A33"/>
    <w:rsid w:val="00282DB8"/>
    <w:rsid w:val="00283891"/>
    <w:rsid w:val="002841F2"/>
    <w:rsid w:val="0028476B"/>
    <w:rsid w:val="00284BB8"/>
    <w:rsid w:val="002850EC"/>
    <w:rsid w:val="002851E3"/>
    <w:rsid w:val="00285266"/>
    <w:rsid w:val="002859AE"/>
    <w:rsid w:val="00287832"/>
    <w:rsid w:val="00287B0F"/>
    <w:rsid w:val="00287E7E"/>
    <w:rsid w:val="00287FF2"/>
    <w:rsid w:val="0029059C"/>
    <w:rsid w:val="0029094E"/>
    <w:rsid w:val="00290994"/>
    <w:rsid w:val="00290BE3"/>
    <w:rsid w:val="00290D45"/>
    <w:rsid w:val="00291371"/>
    <w:rsid w:val="00291E36"/>
    <w:rsid w:val="002924B9"/>
    <w:rsid w:val="00294548"/>
    <w:rsid w:val="00294873"/>
    <w:rsid w:val="00294F7F"/>
    <w:rsid w:val="00295259"/>
    <w:rsid w:val="00295361"/>
    <w:rsid w:val="002956FA"/>
    <w:rsid w:val="00295704"/>
    <w:rsid w:val="002962AF"/>
    <w:rsid w:val="00296501"/>
    <w:rsid w:val="0029655E"/>
    <w:rsid w:val="0029662C"/>
    <w:rsid w:val="00296BA6"/>
    <w:rsid w:val="00297950"/>
    <w:rsid w:val="002A0674"/>
    <w:rsid w:val="002A0869"/>
    <w:rsid w:val="002A0879"/>
    <w:rsid w:val="002A099E"/>
    <w:rsid w:val="002A1562"/>
    <w:rsid w:val="002A2020"/>
    <w:rsid w:val="002A20D6"/>
    <w:rsid w:val="002A282E"/>
    <w:rsid w:val="002A2840"/>
    <w:rsid w:val="002A2BD8"/>
    <w:rsid w:val="002A3252"/>
    <w:rsid w:val="002A4FB6"/>
    <w:rsid w:val="002A50DE"/>
    <w:rsid w:val="002A577A"/>
    <w:rsid w:val="002A6158"/>
    <w:rsid w:val="002A6B8F"/>
    <w:rsid w:val="002A7251"/>
    <w:rsid w:val="002A7345"/>
    <w:rsid w:val="002A738B"/>
    <w:rsid w:val="002B05B1"/>
    <w:rsid w:val="002B1B74"/>
    <w:rsid w:val="002B1C81"/>
    <w:rsid w:val="002B1DA9"/>
    <w:rsid w:val="002B1E62"/>
    <w:rsid w:val="002B2717"/>
    <w:rsid w:val="002B2B84"/>
    <w:rsid w:val="002B40A5"/>
    <w:rsid w:val="002B4616"/>
    <w:rsid w:val="002B4EB6"/>
    <w:rsid w:val="002B5541"/>
    <w:rsid w:val="002B55C0"/>
    <w:rsid w:val="002B62A6"/>
    <w:rsid w:val="002B63CE"/>
    <w:rsid w:val="002B6584"/>
    <w:rsid w:val="002B77B3"/>
    <w:rsid w:val="002C1266"/>
    <w:rsid w:val="002C128E"/>
    <w:rsid w:val="002C1F5A"/>
    <w:rsid w:val="002C38C4"/>
    <w:rsid w:val="002C436F"/>
    <w:rsid w:val="002C4819"/>
    <w:rsid w:val="002C4C9E"/>
    <w:rsid w:val="002C4D58"/>
    <w:rsid w:val="002C5222"/>
    <w:rsid w:val="002C5C31"/>
    <w:rsid w:val="002C6057"/>
    <w:rsid w:val="002C63D2"/>
    <w:rsid w:val="002C6F84"/>
    <w:rsid w:val="002C7D5B"/>
    <w:rsid w:val="002D0132"/>
    <w:rsid w:val="002D0618"/>
    <w:rsid w:val="002D06BA"/>
    <w:rsid w:val="002D0C9C"/>
    <w:rsid w:val="002D1A6C"/>
    <w:rsid w:val="002D1C07"/>
    <w:rsid w:val="002D2040"/>
    <w:rsid w:val="002D2448"/>
    <w:rsid w:val="002D3236"/>
    <w:rsid w:val="002D4A9F"/>
    <w:rsid w:val="002D4DD7"/>
    <w:rsid w:val="002D5384"/>
    <w:rsid w:val="002D595B"/>
    <w:rsid w:val="002D5C87"/>
    <w:rsid w:val="002D7117"/>
    <w:rsid w:val="002D7CCB"/>
    <w:rsid w:val="002D7D4A"/>
    <w:rsid w:val="002E0090"/>
    <w:rsid w:val="002E057A"/>
    <w:rsid w:val="002E05FA"/>
    <w:rsid w:val="002E0997"/>
    <w:rsid w:val="002E09A1"/>
    <w:rsid w:val="002E0E41"/>
    <w:rsid w:val="002E1244"/>
    <w:rsid w:val="002E12C0"/>
    <w:rsid w:val="002E1641"/>
    <w:rsid w:val="002E169E"/>
    <w:rsid w:val="002E1966"/>
    <w:rsid w:val="002E1C57"/>
    <w:rsid w:val="002E220F"/>
    <w:rsid w:val="002E2621"/>
    <w:rsid w:val="002E27C6"/>
    <w:rsid w:val="002E29B9"/>
    <w:rsid w:val="002E29D5"/>
    <w:rsid w:val="002E2E24"/>
    <w:rsid w:val="002E2EC1"/>
    <w:rsid w:val="002E42EC"/>
    <w:rsid w:val="002E4C2C"/>
    <w:rsid w:val="002E5195"/>
    <w:rsid w:val="002E645C"/>
    <w:rsid w:val="002E64A9"/>
    <w:rsid w:val="002E6586"/>
    <w:rsid w:val="002E7E6C"/>
    <w:rsid w:val="002E7F3B"/>
    <w:rsid w:val="002F0BDD"/>
    <w:rsid w:val="002F0EEB"/>
    <w:rsid w:val="002F0F8C"/>
    <w:rsid w:val="002F1040"/>
    <w:rsid w:val="002F157F"/>
    <w:rsid w:val="002F1F0A"/>
    <w:rsid w:val="002F213E"/>
    <w:rsid w:val="002F266A"/>
    <w:rsid w:val="002F438E"/>
    <w:rsid w:val="002F44A0"/>
    <w:rsid w:val="002F4643"/>
    <w:rsid w:val="002F48A8"/>
    <w:rsid w:val="002F5818"/>
    <w:rsid w:val="002F5C6F"/>
    <w:rsid w:val="002F5F2E"/>
    <w:rsid w:val="002F5FF4"/>
    <w:rsid w:val="002F6987"/>
    <w:rsid w:val="002F69C2"/>
    <w:rsid w:val="002F6A98"/>
    <w:rsid w:val="002F7BA6"/>
    <w:rsid w:val="00300487"/>
    <w:rsid w:val="00300D42"/>
    <w:rsid w:val="00301892"/>
    <w:rsid w:val="00301A51"/>
    <w:rsid w:val="00301D91"/>
    <w:rsid w:val="00303A3B"/>
    <w:rsid w:val="00304365"/>
    <w:rsid w:val="0030565C"/>
    <w:rsid w:val="00305961"/>
    <w:rsid w:val="00305DE8"/>
    <w:rsid w:val="003067F2"/>
    <w:rsid w:val="00306D85"/>
    <w:rsid w:val="00306ECA"/>
    <w:rsid w:val="00307118"/>
    <w:rsid w:val="003075FD"/>
    <w:rsid w:val="00307F41"/>
    <w:rsid w:val="00310168"/>
    <w:rsid w:val="0031075D"/>
    <w:rsid w:val="00310FE0"/>
    <w:rsid w:val="0031135D"/>
    <w:rsid w:val="00311CAD"/>
    <w:rsid w:val="00312014"/>
    <w:rsid w:val="0031247F"/>
    <w:rsid w:val="0031290A"/>
    <w:rsid w:val="0031292E"/>
    <w:rsid w:val="00313927"/>
    <w:rsid w:val="00313DBA"/>
    <w:rsid w:val="0031476E"/>
    <w:rsid w:val="00314C40"/>
    <w:rsid w:val="003150E9"/>
    <w:rsid w:val="00315492"/>
    <w:rsid w:val="003157E6"/>
    <w:rsid w:val="0031581E"/>
    <w:rsid w:val="003163CF"/>
    <w:rsid w:val="003165F0"/>
    <w:rsid w:val="00316C5B"/>
    <w:rsid w:val="00316E32"/>
    <w:rsid w:val="00317351"/>
    <w:rsid w:val="00317375"/>
    <w:rsid w:val="00320151"/>
    <w:rsid w:val="00320918"/>
    <w:rsid w:val="00320AEA"/>
    <w:rsid w:val="00321018"/>
    <w:rsid w:val="003219C5"/>
    <w:rsid w:val="00321C67"/>
    <w:rsid w:val="00321CC1"/>
    <w:rsid w:val="00321F86"/>
    <w:rsid w:val="00322DD8"/>
    <w:rsid w:val="003233FA"/>
    <w:rsid w:val="00323D15"/>
    <w:rsid w:val="00323F5F"/>
    <w:rsid w:val="0032450C"/>
    <w:rsid w:val="0032484E"/>
    <w:rsid w:val="0032487C"/>
    <w:rsid w:val="00325507"/>
    <w:rsid w:val="00325B92"/>
    <w:rsid w:val="00326009"/>
    <w:rsid w:val="00326441"/>
    <w:rsid w:val="00327153"/>
    <w:rsid w:val="003279FF"/>
    <w:rsid w:val="0033003C"/>
    <w:rsid w:val="00330288"/>
    <w:rsid w:val="00330312"/>
    <w:rsid w:val="003303FA"/>
    <w:rsid w:val="00330491"/>
    <w:rsid w:val="00330507"/>
    <w:rsid w:val="0033145B"/>
    <w:rsid w:val="00331D3E"/>
    <w:rsid w:val="0033214C"/>
    <w:rsid w:val="00333204"/>
    <w:rsid w:val="00333CE6"/>
    <w:rsid w:val="00333DAE"/>
    <w:rsid w:val="00334390"/>
    <w:rsid w:val="00334B74"/>
    <w:rsid w:val="00334FAF"/>
    <w:rsid w:val="003350AF"/>
    <w:rsid w:val="003350F6"/>
    <w:rsid w:val="00336170"/>
    <w:rsid w:val="003365BF"/>
    <w:rsid w:val="003372CC"/>
    <w:rsid w:val="003372E6"/>
    <w:rsid w:val="00337369"/>
    <w:rsid w:val="003376A9"/>
    <w:rsid w:val="003378F0"/>
    <w:rsid w:val="00340296"/>
    <w:rsid w:val="003416FC"/>
    <w:rsid w:val="00341923"/>
    <w:rsid w:val="003419AD"/>
    <w:rsid w:val="00341C8B"/>
    <w:rsid w:val="003424C2"/>
    <w:rsid w:val="003428DA"/>
    <w:rsid w:val="00342A77"/>
    <w:rsid w:val="003444D9"/>
    <w:rsid w:val="00344751"/>
    <w:rsid w:val="00344E22"/>
    <w:rsid w:val="003452DE"/>
    <w:rsid w:val="003467F7"/>
    <w:rsid w:val="00346DA6"/>
    <w:rsid w:val="00347786"/>
    <w:rsid w:val="003501F8"/>
    <w:rsid w:val="0035038C"/>
    <w:rsid w:val="00351626"/>
    <w:rsid w:val="00351DC9"/>
    <w:rsid w:val="00351E43"/>
    <w:rsid w:val="00351F0D"/>
    <w:rsid w:val="00351F4B"/>
    <w:rsid w:val="003523BC"/>
    <w:rsid w:val="00352B35"/>
    <w:rsid w:val="00352E5F"/>
    <w:rsid w:val="0035325F"/>
    <w:rsid w:val="00355309"/>
    <w:rsid w:val="00355FBE"/>
    <w:rsid w:val="003564F4"/>
    <w:rsid w:val="00356EAB"/>
    <w:rsid w:val="00357638"/>
    <w:rsid w:val="00357EE5"/>
    <w:rsid w:val="00360244"/>
    <w:rsid w:val="00361719"/>
    <w:rsid w:val="00361DFA"/>
    <w:rsid w:val="003623E9"/>
    <w:rsid w:val="00363B8B"/>
    <w:rsid w:val="00363E23"/>
    <w:rsid w:val="003641CB"/>
    <w:rsid w:val="003646F3"/>
    <w:rsid w:val="00364DB8"/>
    <w:rsid w:val="0036503F"/>
    <w:rsid w:val="0036504D"/>
    <w:rsid w:val="0036599D"/>
    <w:rsid w:val="00365BE5"/>
    <w:rsid w:val="00365F53"/>
    <w:rsid w:val="00366634"/>
    <w:rsid w:val="003666CA"/>
    <w:rsid w:val="00366F73"/>
    <w:rsid w:val="0036722F"/>
    <w:rsid w:val="0036755C"/>
    <w:rsid w:val="00367A3D"/>
    <w:rsid w:val="00367DD4"/>
    <w:rsid w:val="00370184"/>
    <w:rsid w:val="0037041F"/>
    <w:rsid w:val="00370ABA"/>
    <w:rsid w:val="00370FD0"/>
    <w:rsid w:val="003710C1"/>
    <w:rsid w:val="003718EE"/>
    <w:rsid w:val="00371A87"/>
    <w:rsid w:val="00372674"/>
    <w:rsid w:val="003728C8"/>
    <w:rsid w:val="0037360E"/>
    <w:rsid w:val="003736FB"/>
    <w:rsid w:val="00373823"/>
    <w:rsid w:val="00373B80"/>
    <w:rsid w:val="00375185"/>
    <w:rsid w:val="00375D77"/>
    <w:rsid w:val="00375D88"/>
    <w:rsid w:val="003760F1"/>
    <w:rsid w:val="00376B63"/>
    <w:rsid w:val="00376DAB"/>
    <w:rsid w:val="00376F25"/>
    <w:rsid w:val="00377479"/>
    <w:rsid w:val="00377E2D"/>
    <w:rsid w:val="00377F3F"/>
    <w:rsid w:val="0038148D"/>
    <w:rsid w:val="00381581"/>
    <w:rsid w:val="0038178C"/>
    <w:rsid w:val="00381C61"/>
    <w:rsid w:val="00383088"/>
    <w:rsid w:val="00383198"/>
    <w:rsid w:val="003843BA"/>
    <w:rsid w:val="00384777"/>
    <w:rsid w:val="0038484F"/>
    <w:rsid w:val="00384BA0"/>
    <w:rsid w:val="00384F52"/>
    <w:rsid w:val="00385A81"/>
    <w:rsid w:val="00385F76"/>
    <w:rsid w:val="003860B6"/>
    <w:rsid w:val="0038624A"/>
    <w:rsid w:val="00386962"/>
    <w:rsid w:val="003869E2"/>
    <w:rsid w:val="0038745C"/>
    <w:rsid w:val="00387468"/>
    <w:rsid w:val="00387C97"/>
    <w:rsid w:val="00387F71"/>
    <w:rsid w:val="0039005C"/>
    <w:rsid w:val="00390825"/>
    <w:rsid w:val="0039109B"/>
    <w:rsid w:val="00391265"/>
    <w:rsid w:val="00391912"/>
    <w:rsid w:val="00391D71"/>
    <w:rsid w:val="00391F0B"/>
    <w:rsid w:val="00392011"/>
    <w:rsid w:val="00392647"/>
    <w:rsid w:val="003935FD"/>
    <w:rsid w:val="00393746"/>
    <w:rsid w:val="00393F82"/>
    <w:rsid w:val="00394AFE"/>
    <w:rsid w:val="00394B72"/>
    <w:rsid w:val="0039518C"/>
    <w:rsid w:val="003957FF"/>
    <w:rsid w:val="003961D4"/>
    <w:rsid w:val="00396331"/>
    <w:rsid w:val="00396438"/>
    <w:rsid w:val="00397BBE"/>
    <w:rsid w:val="003A03A0"/>
    <w:rsid w:val="003A0446"/>
    <w:rsid w:val="003A0938"/>
    <w:rsid w:val="003A1155"/>
    <w:rsid w:val="003A17BC"/>
    <w:rsid w:val="003A224B"/>
    <w:rsid w:val="003A268D"/>
    <w:rsid w:val="003A32BC"/>
    <w:rsid w:val="003A33B5"/>
    <w:rsid w:val="003A344D"/>
    <w:rsid w:val="003A36D4"/>
    <w:rsid w:val="003A3B3B"/>
    <w:rsid w:val="003A3BAC"/>
    <w:rsid w:val="003A3BF2"/>
    <w:rsid w:val="003A472C"/>
    <w:rsid w:val="003A4F1A"/>
    <w:rsid w:val="003A545D"/>
    <w:rsid w:val="003A5EDF"/>
    <w:rsid w:val="003A62CD"/>
    <w:rsid w:val="003A6808"/>
    <w:rsid w:val="003A69FB"/>
    <w:rsid w:val="003A7658"/>
    <w:rsid w:val="003A7FB1"/>
    <w:rsid w:val="003B0336"/>
    <w:rsid w:val="003B03F0"/>
    <w:rsid w:val="003B0751"/>
    <w:rsid w:val="003B08C4"/>
    <w:rsid w:val="003B097A"/>
    <w:rsid w:val="003B0FD2"/>
    <w:rsid w:val="003B1D8B"/>
    <w:rsid w:val="003B30D5"/>
    <w:rsid w:val="003B3142"/>
    <w:rsid w:val="003B3214"/>
    <w:rsid w:val="003B390C"/>
    <w:rsid w:val="003B3946"/>
    <w:rsid w:val="003B3D16"/>
    <w:rsid w:val="003B3FB8"/>
    <w:rsid w:val="003B4034"/>
    <w:rsid w:val="003B5210"/>
    <w:rsid w:val="003B5471"/>
    <w:rsid w:val="003B54A4"/>
    <w:rsid w:val="003B5BD7"/>
    <w:rsid w:val="003B5C0D"/>
    <w:rsid w:val="003B63D4"/>
    <w:rsid w:val="003B73EE"/>
    <w:rsid w:val="003B7F74"/>
    <w:rsid w:val="003B7FE9"/>
    <w:rsid w:val="003C0067"/>
    <w:rsid w:val="003C0A5E"/>
    <w:rsid w:val="003C0F20"/>
    <w:rsid w:val="003C195C"/>
    <w:rsid w:val="003C2158"/>
    <w:rsid w:val="003C3383"/>
    <w:rsid w:val="003C33F9"/>
    <w:rsid w:val="003C3416"/>
    <w:rsid w:val="003C5543"/>
    <w:rsid w:val="003C5D16"/>
    <w:rsid w:val="003C5F27"/>
    <w:rsid w:val="003C630F"/>
    <w:rsid w:val="003C6FC9"/>
    <w:rsid w:val="003C7170"/>
    <w:rsid w:val="003C7702"/>
    <w:rsid w:val="003C7848"/>
    <w:rsid w:val="003C7DA5"/>
    <w:rsid w:val="003C7E6B"/>
    <w:rsid w:val="003D0179"/>
    <w:rsid w:val="003D08B0"/>
    <w:rsid w:val="003D1B38"/>
    <w:rsid w:val="003D2869"/>
    <w:rsid w:val="003D2BAD"/>
    <w:rsid w:val="003D3743"/>
    <w:rsid w:val="003D3D74"/>
    <w:rsid w:val="003D476B"/>
    <w:rsid w:val="003D490F"/>
    <w:rsid w:val="003D4925"/>
    <w:rsid w:val="003D4986"/>
    <w:rsid w:val="003D4EBE"/>
    <w:rsid w:val="003D5EEE"/>
    <w:rsid w:val="003D6431"/>
    <w:rsid w:val="003D64A6"/>
    <w:rsid w:val="003D6506"/>
    <w:rsid w:val="003D7176"/>
    <w:rsid w:val="003E03AD"/>
    <w:rsid w:val="003E085A"/>
    <w:rsid w:val="003E14FF"/>
    <w:rsid w:val="003E15E9"/>
    <w:rsid w:val="003E187B"/>
    <w:rsid w:val="003E1A1D"/>
    <w:rsid w:val="003E22B7"/>
    <w:rsid w:val="003E3663"/>
    <w:rsid w:val="003E3871"/>
    <w:rsid w:val="003E4D25"/>
    <w:rsid w:val="003E6661"/>
    <w:rsid w:val="003E6F3F"/>
    <w:rsid w:val="003E7222"/>
    <w:rsid w:val="003E749E"/>
    <w:rsid w:val="003E7940"/>
    <w:rsid w:val="003E7A35"/>
    <w:rsid w:val="003E7C05"/>
    <w:rsid w:val="003E7D0D"/>
    <w:rsid w:val="003F0B35"/>
    <w:rsid w:val="003F0E55"/>
    <w:rsid w:val="003F0F69"/>
    <w:rsid w:val="003F1705"/>
    <w:rsid w:val="003F1EDF"/>
    <w:rsid w:val="003F25AC"/>
    <w:rsid w:val="003F2EE5"/>
    <w:rsid w:val="003F2F19"/>
    <w:rsid w:val="003F2F71"/>
    <w:rsid w:val="003F3449"/>
    <w:rsid w:val="003F3A98"/>
    <w:rsid w:val="003F40A6"/>
    <w:rsid w:val="003F5283"/>
    <w:rsid w:val="003F5AC4"/>
    <w:rsid w:val="003F5DE7"/>
    <w:rsid w:val="003F78E3"/>
    <w:rsid w:val="003F7DF6"/>
    <w:rsid w:val="00400108"/>
    <w:rsid w:val="004001EE"/>
    <w:rsid w:val="004009AC"/>
    <w:rsid w:val="00401284"/>
    <w:rsid w:val="004012E0"/>
    <w:rsid w:val="00401BFF"/>
    <w:rsid w:val="00402185"/>
    <w:rsid w:val="00402A1E"/>
    <w:rsid w:val="00402EB4"/>
    <w:rsid w:val="00403154"/>
    <w:rsid w:val="004035B3"/>
    <w:rsid w:val="004040F7"/>
    <w:rsid w:val="00404355"/>
    <w:rsid w:val="004045AD"/>
    <w:rsid w:val="0040481B"/>
    <w:rsid w:val="0040522F"/>
    <w:rsid w:val="00405D7D"/>
    <w:rsid w:val="00407295"/>
    <w:rsid w:val="00407EC0"/>
    <w:rsid w:val="00410290"/>
    <w:rsid w:val="00411466"/>
    <w:rsid w:val="00411A0F"/>
    <w:rsid w:val="00411DE4"/>
    <w:rsid w:val="004121A0"/>
    <w:rsid w:val="00412736"/>
    <w:rsid w:val="00412A3F"/>
    <w:rsid w:val="00412B44"/>
    <w:rsid w:val="00412EAD"/>
    <w:rsid w:val="00413693"/>
    <w:rsid w:val="00413B8D"/>
    <w:rsid w:val="00413BC6"/>
    <w:rsid w:val="00413FF7"/>
    <w:rsid w:val="004144A7"/>
    <w:rsid w:val="004147B9"/>
    <w:rsid w:val="0041571C"/>
    <w:rsid w:val="004159CE"/>
    <w:rsid w:val="0041716F"/>
    <w:rsid w:val="00420765"/>
    <w:rsid w:val="00420AB6"/>
    <w:rsid w:val="00421684"/>
    <w:rsid w:val="004226AB"/>
    <w:rsid w:val="00422800"/>
    <w:rsid w:val="00423099"/>
    <w:rsid w:val="004233D2"/>
    <w:rsid w:val="00423A8A"/>
    <w:rsid w:val="00423FA9"/>
    <w:rsid w:val="0042460C"/>
    <w:rsid w:val="0042461A"/>
    <w:rsid w:val="004248DF"/>
    <w:rsid w:val="004256AF"/>
    <w:rsid w:val="00425A98"/>
    <w:rsid w:val="00425D23"/>
    <w:rsid w:val="00425E7D"/>
    <w:rsid w:val="00426212"/>
    <w:rsid w:val="004265E3"/>
    <w:rsid w:val="00426AB5"/>
    <w:rsid w:val="00426BDF"/>
    <w:rsid w:val="00426D84"/>
    <w:rsid w:val="00427611"/>
    <w:rsid w:val="0042768D"/>
    <w:rsid w:val="00430274"/>
    <w:rsid w:val="0043048A"/>
    <w:rsid w:val="0043091C"/>
    <w:rsid w:val="00430EC2"/>
    <w:rsid w:val="00431389"/>
    <w:rsid w:val="00431413"/>
    <w:rsid w:val="00431DD3"/>
    <w:rsid w:val="004321CF"/>
    <w:rsid w:val="00432955"/>
    <w:rsid w:val="00432CF9"/>
    <w:rsid w:val="00433080"/>
    <w:rsid w:val="004331DA"/>
    <w:rsid w:val="004332F9"/>
    <w:rsid w:val="004338DE"/>
    <w:rsid w:val="004359E4"/>
    <w:rsid w:val="00435D3F"/>
    <w:rsid w:val="004361C1"/>
    <w:rsid w:val="00436729"/>
    <w:rsid w:val="004367F3"/>
    <w:rsid w:val="00436BAD"/>
    <w:rsid w:val="0043758B"/>
    <w:rsid w:val="004400AA"/>
    <w:rsid w:val="00440B0C"/>
    <w:rsid w:val="00440C31"/>
    <w:rsid w:val="00440FDA"/>
    <w:rsid w:val="00441CC2"/>
    <w:rsid w:val="00443928"/>
    <w:rsid w:val="00443C79"/>
    <w:rsid w:val="004445F0"/>
    <w:rsid w:val="004447A3"/>
    <w:rsid w:val="00444C63"/>
    <w:rsid w:val="00444CE5"/>
    <w:rsid w:val="00444DFD"/>
    <w:rsid w:val="00444E03"/>
    <w:rsid w:val="00444F24"/>
    <w:rsid w:val="00445355"/>
    <w:rsid w:val="00445664"/>
    <w:rsid w:val="00447772"/>
    <w:rsid w:val="0044790F"/>
    <w:rsid w:val="00447D1F"/>
    <w:rsid w:val="00447F2B"/>
    <w:rsid w:val="00450101"/>
    <w:rsid w:val="00451304"/>
    <w:rsid w:val="004519A1"/>
    <w:rsid w:val="00451CAE"/>
    <w:rsid w:val="0045244A"/>
    <w:rsid w:val="00453E72"/>
    <w:rsid w:val="00454365"/>
    <w:rsid w:val="00454427"/>
    <w:rsid w:val="00454538"/>
    <w:rsid w:val="00454825"/>
    <w:rsid w:val="00454A46"/>
    <w:rsid w:val="00455D68"/>
    <w:rsid w:val="00455D78"/>
    <w:rsid w:val="00455F64"/>
    <w:rsid w:val="004573AA"/>
    <w:rsid w:val="00461426"/>
    <w:rsid w:val="004616B6"/>
    <w:rsid w:val="004619BA"/>
    <w:rsid w:val="00461A73"/>
    <w:rsid w:val="00461B14"/>
    <w:rsid w:val="00461DB7"/>
    <w:rsid w:val="004626D2"/>
    <w:rsid w:val="00463E13"/>
    <w:rsid w:val="00465209"/>
    <w:rsid w:val="004655E4"/>
    <w:rsid w:val="00466407"/>
    <w:rsid w:val="00466743"/>
    <w:rsid w:val="00466D23"/>
    <w:rsid w:val="00467137"/>
    <w:rsid w:val="004707AB"/>
    <w:rsid w:val="004713EC"/>
    <w:rsid w:val="00471AD0"/>
    <w:rsid w:val="00471CA7"/>
    <w:rsid w:val="00471E7E"/>
    <w:rsid w:val="0047349C"/>
    <w:rsid w:val="0047417B"/>
    <w:rsid w:val="004741DA"/>
    <w:rsid w:val="00474CCE"/>
    <w:rsid w:val="00474E85"/>
    <w:rsid w:val="0047573E"/>
    <w:rsid w:val="0047578B"/>
    <w:rsid w:val="00475E46"/>
    <w:rsid w:val="00476FC9"/>
    <w:rsid w:val="00477350"/>
    <w:rsid w:val="00477AB9"/>
    <w:rsid w:val="00477B89"/>
    <w:rsid w:val="00480512"/>
    <w:rsid w:val="004805A8"/>
    <w:rsid w:val="00480700"/>
    <w:rsid w:val="00480A52"/>
    <w:rsid w:val="00480B57"/>
    <w:rsid w:val="0048122E"/>
    <w:rsid w:val="00481DFD"/>
    <w:rsid w:val="00482092"/>
    <w:rsid w:val="004827F7"/>
    <w:rsid w:val="00482C4A"/>
    <w:rsid w:val="0048363D"/>
    <w:rsid w:val="00484CBB"/>
    <w:rsid w:val="00484E33"/>
    <w:rsid w:val="004851AA"/>
    <w:rsid w:val="00485455"/>
    <w:rsid w:val="00485C2C"/>
    <w:rsid w:val="0048609E"/>
    <w:rsid w:val="004861CB"/>
    <w:rsid w:val="004865BC"/>
    <w:rsid w:val="00486D32"/>
    <w:rsid w:val="00486D8A"/>
    <w:rsid w:val="00486E5E"/>
    <w:rsid w:val="004879BB"/>
    <w:rsid w:val="004914E9"/>
    <w:rsid w:val="0049160D"/>
    <w:rsid w:val="00491629"/>
    <w:rsid w:val="00491BD9"/>
    <w:rsid w:val="00491D2C"/>
    <w:rsid w:val="004922C7"/>
    <w:rsid w:val="0049257F"/>
    <w:rsid w:val="00493B02"/>
    <w:rsid w:val="00493DE5"/>
    <w:rsid w:val="004945D9"/>
    <w:rsid w:val="00494DBA"/>
    <w:rsid w:val="00494DEB"/>
    <w:rsid w:val="00495561"/>
    <w:rsid w:val="00495C0E"/>
    <w:rsid w:val="0049660B"/>
    <w:rsid w:val="00497BE1"/>
    <w:rsid w:val="00497F7A"/>
    <w:rsid w:val="004A1153"/>
    <w:rsid w:val="004A1811"/>
    <w:rsid w:val="004A1B92"/>
    <w:rsid w:val="004A1CD9"/>
    <w:rsid w:val="004A23E9"/>
    <w:rsid w:val="004A321F"/>
    <w:rsid w:val="004A343A"/>
    <w:rsid w:val="004A354B"/>
    <w:rsid w:val="004A38AB"/>
    <w:rsid w:val="004A3F1D"/>
    <w:rsid w:val="004A434A"/>
    <w:rsid w:val="004A4397"/>
    <w:rsid w:val="004A4609"/>
    <w:rsid w:val="004A46F1"/>
    <w:rsid w:val="004A4C17"/>
    <w:rsid w:val="004A4CA3"/>
    <w:rsid w:val="004A5948"/>
    <w:rsid w:val="004A5E05"/>
    <w:rsid w:val="004A5F7B"/>
    <w:rsid w:val="004A6B84"/>
    <w:rsid w:val="004A6EC7"/>
    <w:rsid w:val="004A79F5"/>
    <w:rsid w:val="004B014A"/>
    <w:rsid w:val="004B06CB"/>
    <w:rsid w:val="004B0AEA"/>
    <w:rsid w:val="004B145B"/>
    <w:rsid w:val="004B23A3"/>
    <w:rsid w:val="004B2A86"/>
    <w:rsid w:val="004B2E1C"/>
    <w:rsid w:val="004B3340"/>
    <w:rsid w:val="004B40BB"/>
    <w:rsid w:val="004B5160"/>
    <w:rsid w:val="004B53E6"/>
    <w:rsid w:val="004B5DA6"/>
    <w:rsid w:val="004B625D"/>
    <w:rsid w:val="004B65D2"/>
    <w:rsid w:val="004B69F2"/>
    <w:rsid w:val="004B6DF9"/>
    <w:rsid w:val="004C0CF3"/>
    <w:rsid w:val="004C1D3E"/>
    <w:rsid w:val="004C2579"/>
    <w:rsid w:val="004C313D"/>
    <w:rsid w:val="004C3D13"/>
    <w:rsid w:val="004C4EB5"/>
    <w:rsid w:val="004C507D"/>
    <w:rsid w:val="004C556B"/>
    <w:rsid w:val="004C5598"/>
    <w:rsid w:val="004C5933"/>
    <w:rsid w:val="004C5B66"/>
    <w:rsid w:val="004C79B4"/>
    <w:rsid w:val="004C7EA8"/>
    <w:rsid w:val="004D01C3"/>
    <w:rsid w:val="004D087A"/>
    <w:rsid w:val="004D1B92"/>
    <w:rsid w:val="004D2279"/>
    <w:rsid w:val="004D2482"/>
    <w:rsid w:val="004D2C3C"/>
    <w:rsid w:val="004D340B"/>
    <w:rsid w:val="004D3F84"/>
    <w:rsid w:val="004D4FAA"/>
    <w:rsid w:val="004D5B52"/>
    <w:rsid w:val="004D5E7F"/>
    <w:rsid w:val="004D6190"/>
    <w:rsid w:val="004D619B"/>
    <w:rsid w:val="004D644A"/>
    <w:rsid w:val="004D6FFE"/>
    <w:rsid w:val="004D7434"/>
    <w:rsid w:val="004D78FC"/>
    <w:rsid w:val="004D7D25"/>
    <w:rsid w:val="004E0A83"/>
    <w:rsid w:val="004E1F55"/>
    <w:rsid w:val="004E2046"/>
    <w:rsid w:val="004E3F87"/>
    <w:rsid w:val="004E42C2"/>
    <w:rsid w:val="004E44AC"/>
    <w:rsid w:val="004E4B3E"/>
    <w:rsid w:val="004E5F93"/>
    <w:rsid w:val="004E6018"/>
    <w:rsid w:val="004E6239"/>
    <w:rsid w:val="004E6746"/>
    <w:rsid w:val="004F04D9"/>
    <w:rsid w:val="004F1B17"/>
    <w:rsid w:val="004F1D1F"/>
    <w:rsid w:val="004F271F"/>
    <w:rsid w:val="004F2861"/>
    <w:rsid w:val="004F306B"/>
    <w:rsid w:val="004F378C"/>
    <w:rsid w:val="004F3D38"/>
    <w:rsid w:val="004F4180"/>
    <w:rsid w:val="004F5E37"/>
    <w:rsid w:val="004F6052"/>
    <w:rsid w:val="004F6ACB"/>
    <w:rsid w:val="004F6C85"/>
    <w:rsid w:val="004F7534"/>
    <w:rsid w:val="004F7FF7"/>
    <w:rsid w:val="0050028B"/>
    <w:rsid w:val="005005EC"/>
    <w:rsid w:val="00500E12"/>
    <w:rsid w:val="00500ED6"/>
    <w:rsid w:val="00501091"/>
    <w:rsid w:val="00501C83"/>
    <w:rsid w:val="00501F16"/>
    <w:rsid w:val="00503653"/>
    <w:rsid w:val="00504AD9"/>
    <w:rsid w:val="00504C93"/>
    <w:rsid w:val="00505568"/>
    <w:rsid w:val="0050575E"/>
    <w:rsid w:val="00506315"/>
    <w:rsid w:val="0050647A"/>
    <w:rsid w:val="005077CF"/>
    <w:rsid w:val="00510D8F"/>
    <w:rsid w:val="00511D12"/>
    <w:rsid w:val="00511D34"/>
    <w:rsid w:val="00511D44"/>
    <w:rsid w:val="00512C11"/>
    <w:rsid w:val="00513B9C"/>
    <w:rsid w:val="00513BFE"/>
    <w:rsid w:val="00514FAA"/>
    <w:rsid w:val="00515A99"/>
    <w:rsid w:val="00515AB7"/>
    <w:rsid w:val="00516761"/>
    <w:rsid w:val="005171B6"/>
    <w:rsid w:val="0052024D"/>
    <w:rsid w:val="00520379"/>
    <w:rsid w:val="00520592"/>
    <w:rsid w:val="005208ED"/>
    <w:rsid w:val="00520CCE"/>
    <w:rsid w:val="00521584"/>
    <w:rsid w:val="005220E2"/>
    <w:rsid w:val="005226BC"/>
    <w:rsid w:val="00522D3C"/>
    <w:rsid w:val="00523860"/>
    <w:rsid w:val="00523988"/>
    <w:rsid w:val="00523D5B"/>
    <w:rsid w:val="005249C3"/>
    <w:rsid w:val="00524BAC"/>
    <w:rsid w:val="005255E9"/>
    <w:rsid w:val="00526BD6"/>
    <w:rsid w:val="005270E5"/>
    <w:rsid w:val="005276B5"/>
    <w:rsid w:val="0052771A"/>
    <w:rsid w:val="00530334"/>
    <w:rsid w:val="0053047D"/>
    <w:rsid w:val="0053054F"/>
    <w:rsid w:val="00530C6F"/>
    <w:rsid w:val="00530E53"/>
    <w:rsid w:val="00531839"/>
    <w:rsid w:val="00532F48"/>
    <w:rsid w:val="0053312A"/>
    <w:rsid w:val="00533549"/>
    <w:rsid w:val="0053366D"/>
    <w:rsid w:val="00534255"/>
    <w:rsid w:val="00535499"/>
    <w:rsid w:val="00535CB5"/>
    <w:rsid w:val="00535F03"/>
    <w:rsid w:val="00535F38"/>
    <w:rsid w:val="005363E4"/>
    <w:rsid w:val="0053698C"/>
    <w:rsid w:val="005369CD"/>
    <w:rsid w:val="00536B16"/>
    <w:rsid w:val="00536E06"/>
    <w:rsid w:val="0053702B"/>
    <w:rsid w:val="0053728E"/>
    <w:rsid w:val="00537FD6"/>
    <w:rsid w:val="005408A5"/>
    <w:rsid w:val="00540FCF"/>
    <w:rsid w:val="0054101C"/>
    <w:rsid w:val="0054149C"/>
    <w:rsid w:val="005424EE"/>
    <w:rsid w:val="00542690"/>
    <w:rsid w:val="005435DC"/>
    <w:rsid w:val="005448B5"/>
    <w:rsid w:val="00545111"/>
    <w:rsid w:val="00545A43"/>
    <w:rsid w:val="00545D97"/>
    <w:rsid w:val="0054609A"/>
    <w:rsid w:val="0054644C"/>
    <w:rsid w:val="00547463"/>
    <w:rsid w:val="00547B91"/>
    <w:rsid w:val="00547CF4"/>
    <w:rsid w:val="005502A1"/>
    <w:rsid w:val="00550501"/>
    <w:rsid w:val="005506E9"/>
    <w:rsid w:val="00550C8F"/>
    <w:rsid w:val="00551083"/>
    <w:rsid w:val="005512A6"/>
    <w:rsid w:val="00551BD5"/>
    <w:rsid w:val="00552780"/>
    <w:rsid w:val="005533DF"/>
    <w:rsid w:val="00553534"/>
    <w:rsid w:val="00555F25"/>
    <w:rsid w:val="00556B50"/>
    <w:rsid w:val="00557215"/>
    <w:rsid w:val="00557A07"/>
    <w:rsid w:val="00560113"/>
    <w:rsid w:val="00560618"/>
    <w:rsid w:val="005619F4"/>
    <w:rsid w:val="00562263"/>
    <w:rsid w:val="00562448"/>
    <w:rsid w:val="0056282E"/>
    <w:rsid w:val="00562F6C"/>
    <w:rsid w:val="005633C7"/>
    <w:rsid w:val="00563CAF"/>
    <w:rsid w:val="00563E05"/>
    <w:rsid w:val="00564A98"/>
    <w:rsid w:val="00564CF7"/>
    <w:rsid w:val="005652D8"/>
    <w:rsid w:val="00565333"/>
    <w:rsid w:val="00565D7A"/>
    <w:rsid w:val="00566404"/>
    <w:rsid w:val="00566510"/>
    <w:rsid w:val="0056695A"/>
    <w:rsid w:val="00566EB8"/>
    <w:rsid w:val="0057102E"/>
    <w:rsid w:val="005710C5"/>
    <w:rsid w:val="005712BC"/>
    <w:rsid w:val="005714B9"/>
    <w:rsid w:val="00571565"/>
    <w:rsid w:val="00571C56"/>
    <w:rsid w:val="00572CB5"/>
    <w:rsid w:val="00575717"/>
    <w:rsid w:val="00576E8C"/>
    <w:rsid w:val="00576EB3"/>
    <w:rsid w:val="005801D3"/>
    <w:rsid w:val="00580360"/>
    <w:rsid w:val="0058073E"/>
    <w:rsid w:val="00580D8C"/>
    <w:rsid w:val="005813D4"/>
    <w:rsid w:val="0058188E"/>
    <w:rsid w:val="00581ABE"/>
    <w:rsid w:val="00581E9C"/>
    <w:rsid w:val="00582C8D"/>
    <w:rsid w:val="00583600"/>
    <w:rsid w:val="0058414C"/>
    <w:rsid w:val="00584814"/>
    <w:rsid w:val="00584AD3"/>
    <w:rsid w:val="0058548C"/>
    <w:rsid w:val="005864E5"/>
    <w:rsid w:val="00586B11"/>
    <w:rsid w:val="00586C43"/>
    <w:rsid w:val="005873A0"/>
    <w:rsid w:val="00590A61"/>
    <w:rsid w:val="005914E0"/>
    <w:rsid w:val="0059157E"/>
    <w:rsid w:val="0059158A"/>
    <w:rsid w:val="00591D5A"/>
    <w:rsid w:val="00591DB7"/>
    <w:rsid w:val="00591F71"/>
    <w:rsid w:val="00592430"/>
    <w:rsid w:val="00592BFE"/>
    <w:rsid w:val="00592F96"/>
    <w:rsid w:val="00593D77"/>
    <w:rsid w:val="00594ED9"/>
    <w:rsid w:val="00594EF9"/>
    <w:rsid w:val="00595DDA"/>
    <w:rsid w:val="005971D8"/>
    <w:rsid w:val="00597DC0"/>
    <w:rsid w:val="005A1184"/>
    <w:rsid w:val="005A1784"/>
    <w:rsid w:val="005A2820"/>
    <w:rsid w:val="005A2AF1"/>
    <w:rsid w:val="005A2E16"/>
    <w:rsid w:val="005A2ED6"/>
    <w:rsid w:val="005A3020"/>
    <w:rsid w:val="005A40DB"/>
    <w:rsid w:val="005A4460"/>
    <w:rsid w:val="005A47A1"/>
    <w:rsid w:val="005A499F"/>
    <w:rsid w:val="005A4A09"/>
    <w:rsid w:val="005A53A5"/>
    <w:rsid w:val="005A6C1A"/>
    <w:rsid w:val="005A6D92"/>
    <w:rsid w:val="005A70EE"/>
    <w:rsid w:val="005A7896"/>
    <w:rsid w:val="005A7961"/>
    <w:rsid w:val="005A7B94"/>
    <w:rsid w:val="005B0A64"/>
    <w:rsid w:val="005B112E"/>
    <w:rsid w:val="005B19CB"/>
    <w:rsid w:val="005B311D"/>
    <w:rsid w:val="005B3CD9"/>
    <w:rsid w:val="005B4AD2"/>
    <w:rsid w:val="005B6222"/>
    <w:rsid w:val="005B667B"/>
    <w:rsid w:val="005B6877"/>
    <w:rsid w:val="005B738D"/>
    <w:rsid w:val="005B7569"/>
    <w:rsid w:val="005B786A"/>
    <w:rsid w:val="005B79EB"/>
    <w:rsid w:val="005B7ED4"/>
    <w:rsid w:val="005B7FC9"/>
    <w:rsid w:val="005C0147"/>
    <w:rsid w:val="005C11B9"/>
    <w:rsid w:val="005C1BD1"/>
    <w:rsid w:val="005C1EBE"/>
    <w:rsid w:val="005C2074"/>
    <w:rsid w:val="005C2384"/>
    <w:rsid w:val="005C2C5B"/>
    <w:rsid w:val="005C33CE"/>
    <w:rsid w:val="005C39F0"/>
    <w:rsid w:val="005C4240"/>
    <w:rsid w:val="005C4682"/>
    <w:rsid w:val="005C5DA1"/>
    <w:rsid w:val="005C6B79"/>
    <w:rsid w:val="005C7496"/>
    <w:rsid w:val="005C7605"/>
    <w:rsid w:val="005C7CF3"/>
    <w:rsid w:val="005D00FA"/>
    <w:rsid w:val="005D047F"/>
    <w:rsid w:val="005D0A72"/>
    <w:rsid w:val="005D0AF0"/>
    <w:rsid w:val="005D0CD9"/>
    <w:rsid w:val="005D16A7"/>
    <w:rsid w:val="005D1D00"/>
    <w:rsid w:val="005D2432"/>
    <w:rsid w:val="005D2A3A"/>
    <w:rsid w:val="005D42FA"/>
    <w:rsid w:val="005D4E86"/>
    <w:rsid w:val="005D55EA"/>
    <w:rsid w:val="005D5A66"/>
    <w:rsid w:val="005D5E77"/>
    <w:rsid w:val="005D65EF"/>
    <w:rsid w:val="005D671E"/>
    <w:rsid w:val="005D69B0"/>
    <w:rsid w:val="005D6A76"/>
    <w:rsid w:val="005D749F"/>
    <w:rsid w:val="005D7DE6"/>
    <w:rsid w:val="005E0854"/>
    <w:rsid w:val="005E0C21"/>
    <w:rsid w:val="005E0DC0"/>
    <w:rsid w:val="005E24F2"/>
    <w:rsid w:val="005E2983"/>
    <w:rsid w:val="005E2D41"/>
    <w:rsid w:val="005E2FA7"/>
    <w:rsid w:val="005E3AE7"/>
    <w:rsid w:val="005E4B01"/>
    <w:rsid w:val="005E550C"/>
    <w:rsid w:val="005E5538"/>
    <w:rsid w:val="005E5BEC"/>
    <w:rsid w:val="005E6D3A"/>
    <w:rsid w:val="005E7336"/>
    <w:rsid w:val="005F056E"/>
    <w:rsid w:val="005F1120"/>
    <w:rsid w:val="005F17BB"/>
    <w:rsid w:val="005F1E49"/>
    <w:rsid w:val="005F22E5"/>
    <w:rsid w:val="005F2FE6"/>
    <w:rsid w:val="005F3285"/>
    <w:rsid w:val="005F40CC"/>
    <w:rsid w:val="005F45C1"/>
    <w:rsid w:val="005F4ACA"/>
    <w:rsid w:val="005F4DC4"/>
    <w:rsid w:val="005F5309"/>
    <w:rsid w:val="005F5852"/>
    <w:rsid w:val="005F64CA"/>
    <w:rsid w:val="005F7BCF"/>
    <w:rsid w:val="005F7CF3"/>
    <w:rsid w:val="0060075C"/>
    <w:rsid w:val="00600D11"/>
    <w:rsid w:val="00601DD7"/>
    <w:rsid w:val="00602008"/>
    <w:rsid w:val="0060200C"/>
    <w:rsid w:val="006027E7"/>
    <w:rsid w:val="00602ADC"/>
    <w:rsid w:val="006032A7"/>
    <w:rsid w:val="0060443F"/>
    <w:rsid w:val="00605B11"/>
    <w:rsid w:val="00605BA1"/>
    <w:rsid w:val="00605E6F"/>
    <w:rsid w:val="006063A7"/>
    <w:rsid w:val="0060702C"/>
    <w:rsid w:val="0060708E"/>
    <w:rsid w:val="006070F8"/>
    <w:rsid w:val="0060796A"/>
    <w:rsid w:val="006113C3"/>
    <w:rsid w:val="00611445"/>
    <w:rsid w:val="00611559"/>
    <w:rsid w:val="00611BCB"/>
    <w:rsid w:val="00611DD1"/>
    <w:rsid w:val="006122B9"/>
    <w:rsid w:val="0061254B"/>
    <w:rsid w:val="00612A81"/>
    <w:rsid w:val="00612C7F"/>
    <w:rsid w:val="00612E4D"/>
    <w:rsid w:val="00613444"/>
    <w:rsid w:val="00613909"/>
    <w:rsid w:val="0061446C"/>
    <w:rsid w:val="00614F60"/>
    <w:rsid w:val="00615940"/>
    <w:rsid w:val="006161C6"/>
    <w:rsid w:val="00616642"/>
    <w:rsid w:val="00617340"/>
    <w:rsid w:val="0061750C"/>
    <w:rsid w:val="00617AF9"/>
    <w:rsid w:val="00620350"/>
    <w:rsid w:val="006204DC"/>
    <w:rsid w:val="006205C9"/>
    <w:rsid w:val="00620C64"/>
    <w:rsid w:val="0062106B"/>
    <w:rsid w:val="00621288"/>
    <w:rsid w:val="00621BA3"/>
    <w:rsid w:val="00621E8B"/>
    <w:rsid w:val="00623237"/>
    <w:rsid w:val="0062351B"/>
    <w:rsid w:val="00623669"/>
    <w:rsid w:val="0062398C"/>
    <w:rsid w:val="00623D76"/>
    <w:rsid w:val="006251E4"/>
    <w:rsid w:val="00625240"/>
    <w:rsid w:val="006259D2"/>
    <w:rsid w:val="00626887"/>
    <w:rsid w:val="006268FC"/>
    <w:rsid w:val="00627246"/>
    <w:rsid w:val="00627EBB"/>
    <w:rsid w:val="006304E2"/>
    <w:rsid w:val="00630FEB"/>
    <w:rsid w:val="00631075"/>
    <w:rsid w:val="006312AA"/>
    <w:rsid w:val="006313C8"/>
    <w:rsid w:val="006314E0"/>
    <w:rsid w:val="0063202C"/>
    <w:rsid w:val="0063256E"/>
    <w:rsid w:val="00632C18"/>
    <w:rsid w:val="0063378A"/>
    <w:rsid w:val="006337DE"/>
    <w:rsid w:val="0063426F"/>
    <w:rsid w:val="00634D82"/>
    <w:rsid w:val="00635495"/>
    <w:rsid w:val="00635A2D"/>
    <w:rsid w:val="00636A09"/>
    <w:rsid w:val="00640351"/>
    <w:rsid w:val="00641738"/>
    <w:rsid w:val="006417BC"/>
    <w:rsid w:val="00641A40"/>
    <w:rsid w:val="00641A47"/>
    <w:rsid w:val="0064291F"/>
    <w:rsid w:val="00642D01"/>
    <w:rsid w:val="00642EE9"/>
    <w:rsid w:val="00643B44"/>
    <w:rsid w:val="00644347"/>
    <w:rsid w:val="006458D1"/>
    <w:rsid w:val="00645929"/>
    <w:rsid w:val="00645FFA"/>
    <w:rsid w:val="006461EE"/>
    <w:rsid w:val="00646F21"/>
    <w:rsid w:val="00646F8C"/>
    <w:rsid w:val="0064712E"/>
    <w:rsid w:val="0064745E"/>
    <w:rsid w:val="0064757C"/>
    <w:rsid w:val="00647A61"/>
    <w:rsid w:val="00647ED0"/>
    <w:rsid w:val="00650098"/>
    <w:rsid w:val="00650516"/>
    <w:rsid w:val="00650E60"/>
    <w:rsid w:val="00650EB1"/>
    <w:rsid w:val="006510FA"/>
    <w:rsid w:val="006516BD"/>
    <w:rsid w:val="006517F6"/>
    <w:rsid w:val="00651806"/>
    <w:rsid w:val="006528C4"/>
    <w:rsid w:val="0065330F"/>
    <w:rsid w:val="006533D5"/>
    <w:rsid w:val="006537AA"/>
    <w:rsid w:val="00653EFD"/>
    <w:rsid w:val="00653F55"/>
    <w:rsid w:val="006542E2"/>
    <w:rsid w:val="006546F5"/>
    <w:rsid w:val="00654856"/>
    <w:rsid w:val="00654D05"/>
    <w:rsid w:val="00655850"/>
    <w:rsid w:val="00655ABC"/>
    <w:rsid w:val="00656696"/>
    <w:rsid w:val="00656D5B"/>
    <w:rsid w:val="00656E46"/>
    <w:rsid w:val="0065700E"/>
    <w:rsid w:val="0065713E"/>
    <w:rsid w:val="006606E1"/>
    <w:rsid w:val="00660F22"/>
    <w:rsid w:val="006616B0"/>
    <w:rsid w:val="006618EA"/>
    <w:rsid w:val="00661902"/>
    <w:rsid w:val="00661C9A"/>
    <w:rsid w:val="00661DDA"/>
    <w:rsid w:val="00661DEF"/>
    <w:rsid w:val="00661E6F"/>
    <w:rsid w:val="00662F89"/>
    <w:rsid w:val="006642FC"/>
    <w:rsid w:val="00664824"/>
    <w:rsid w:val="00664A18"/>
    <w:rsid w:val="00664D42"/>
    <w:rsid w:val="00664FE0"/>
    <w:rsid w:val="0066544A"/>
    <w:rsid w:val="00665F2C"/>
    <w:rsid w:val="00666C2E"/>
    <w:rsid w:val="00666C9C"/>
    <w:rsid w:val="0066701A"/>
    <w:rsid w:val="0066702B"/>
    <w:rsid w:val="00670052"/>
    <w:rsid w:val="0067031A"/>
    <w:rsid w:val="0067049C"/>
    <w:rsid w:val="00670BE8"/>
    <w:rsid w:val="00673D72"/>
    <w:rsid w:val="00674104"/>
    <w:rsid w:val="0067426D"/>
    <w:rsid w:val="00674B93"/>
    <w:rsid w:val="00674D89"/>
    <w:rsid w:val="00675658"/>
    <w:rsid w:val="00675F1E"/>
    <w:rsid w:val="006766F1"/>
    <w:rsid w:val="006772CD"/>
    <w:rsid w:val="0067748B"/>
    <w:rsid w:val="00677E67"/>
    <w:rsid w:val="0068033A"/>
    <w:rsid w:val="00682655"/>
    <w:rsid w:val="00682747"/>
    <w:rsid w:val="00682808"/>
    <w:rsid w:val="00683322"/>
    <w:rsid w:val="00684135"/>
    <w:rsid w:val="00684CC4"/>
    <w:rsid w:val="00684CF8"/>
    <w:rsid w:val="0068505E"/>
    <w:rsid w:val="00685343"/>
    <w:rsid w:val="00685524"/>
    <w:rsid w:val="00685627"/>
    <w:rsid w:val="00685882"/>
    <w:rsid w:val="00686429"/>
    <w:rsid w:val="0068654C"/>
    <w:rsid w:val="006874BA"/>
    <w:rsid w:val="00687EB1"/>
    <w:rsid w:val="00690388"/>
    <w:rsid w:val="00690CAD"/>
    <w:rsid w:val="00690DAA"/>
    <w:rsid w:val="00691949"/>
    <w:rsid w:val="00691FF8"/>
    <w:rsid w:val="00692118"/>
    <w:rsid w:val="0069350B"/>
    <w:rsid w:val="00693A3D"/>
    <w:rsid w:val="00693B04"/>
    <w:rsid w:val="0069484C"/>
    <w:rsid w:val="00694C0F"/>
    <w:rsid w:val="006950ED"/>
    <w:rsid w:val="00695C7C"/>
    <w:rsid w:val="00695D1F"/>
    <w:rsid w:val="006969FF"/>
    <w:rsid w:val="00696E01"/>
    <w:rsid w:val="006A0045"/>
    <w:rsid w:val="006A0C49"/>
    <w:rsid w:val="006A0FCC"/>
    <w:rsid w:val="006A1285"/>
    <w:rsid w:val="006A14FC"/>
    <w:rsid w:val="006A3137"/>
    <w:rsid w:val="006A338F"/>
    <w:rsid w:val="006A3BF2"/>
    <w:rsid w:val="006A41DD"/>
    <w:rsid w:val="006A47B8"/>
    <w:rsid w:val="006A4B8C"/>
    <w:rsid w:val="006A5611"/>
    <w:rsid w:val="006A59BE"/>
    <w:rsid w:val="006A5F2E"/>
    <w:rsid w:val="006A634B"/>
    <w:rsid w:val="006A67A7"/>
    <w:rsid w:val="006B0236"/>
    <w:rsid w:val="006B0604"/>
    <w:rsid w:val="006B0763"/>
    <w:rsid w:val="006B0D5D"/>
    <w:rsid w:val="006B1F8C"/>
    <w:rsid w:val="006B2268"/>
    <w:rsid w:val="006B24E2"/>
    <w:rsid w:val="006B403F"/>
    <w:rsid w:val="006B50DC"/>
    <w:rsid w:val="006B5262"/>
    <w:rsid w:val="006B57F4"/>
    <w:rsid w:val="006B6B16"/>
    <w:rsid w:val="006B6B9F"/>
    <w:rsid w:val="006B6BCC"/>
    <w:rsid w:val="006B7C39"/>
    <w:rsid w:val="006C0AA7"/>
    <w:rsid w:val="006C0C9B"/>
    <w:rsid w:val="006C162A"/>
    <w:rsid w:val="006C27F0"/>
    <w:rsid w:val="006C2D3A"/>
    <w:rsid w:val="006C2E2F"/>
    <w:rsid w:val="006C2E78"/>
    <w:rsid w:val="006C3997"/>
    <w:rsid w:val="006C3CDA"/>
    <w:rsid w:val="006C48A6"/>
    <w:rsid w:val="006C54DC"/>
    <w:rsid w:val="006C5856"/>
    <w:rsid w:val="006C5877"/>
    <w:rsid w:val="006C5AF9"/>
    <w:rsid w:val="006C6576"/>
    <w:rsid w:val="006C667C"/>
    <w:rsid w:val="006C72C6"/>
    <w:rsid w:val="006C7B4A"/>
    <w:rsid w:val="006C7C3D"/>
    <w:rsid w:val="006D09AC"/>
    <w:rsid w:val="006D0C44"/>
    <w:rsid w:val="006D0E35"/>
    <w:rsid w:val="006D0FFF"/>
    <w:rsid w:val="006D112E"/>
    <w:rsid w:val="006D124D"/>
    <w:rsid w:val="006D1C58"/>
    <w:rsid w:val="006D30B5"/>
    <w:rsid w:val="006D33CC"/>
    <w:rsid w:val="006D349F"/>
    <w:rsid w:val="006D382F"/>
    <w:rsid w:val="006D3CB2"/>
    <w:rsid w:val="006D4B2B"/>
    <w:rsid w:val="006D6790"/>
    <w:rsid w:val="006D6C05"/>
    <w:rsid w:val="006D7554"/>
    <w:rsid w:val="006D7778"/>
    <w:rsid w:val="006D78C5"/>
    <w:rsid w:val="006E2551"/>
    <w:rsid w:val="006E27DF"/>
    <w:rsid w:val="006E32F5"/>
    <w:rsid w:val="006E3C09"/>
    <w:rsid w:val="006E4A92"/>
    <w:rsid w:val="006E522E"/>
    <w:rsid w:val="006E5AE1"/>
    <w:rsid w:val="006E5F8A"/>
    <w:rsid w:val="006E6328"/>
    <w:rsid w:val="006E70CB"/>
    <w:rsid w:val="006E78F8"/>
    <w:rsid w:val="006E7E8A"/>
    <w:rsid w:val="006F0751"/>
    <w:rsid w:val="006F1B73"/>
    <w:rsid w:val="006F1FAF"/>
    <w:rsid w:val="006F24A4"/>
    <w:rsid w:val="006F35A8"/>
    <w:rsid w:val="006F35D4"/>
    <w:rsid w:val="006F3BA9"/>
    <w:rsid w:val="006F4418"/>
    <w:rsid w:val="006F47D4"/>
    <w:rsid w:val="006F48AB"/>
    <w:rsid w:val="006F55C6"/>
    <w:rsid w:val="006F691E"/>
    <w:rsid w:val="006F6D07"/>
    <w:rsid w:val="006F6D80"/>
    <w:rsid w:val="00700457"/>
    <w:rsid w:val="007008F8"/>
    <w:rsid w:val="00701342"/>
    <w:rsid w:val="007014F1"/>
    <w:rsid w:val="0070179E"/>
    <w:rsid w:val="00702733"/>
    <w:rsid w:val="00703611"/>
    <w:rsid w:val="007037ED"/>
    <w:rsid w:val="007039B9"/>
    <w:rsid w:val="007043DF"/>
    <w:rsid w:val="007044F0"/>
    <w:rsid w:val="00704B10"/>
    <w:rsid w:val="00705811"/>
    <w:rsid w:val="007061C9"/>
    <w:rsid w:val="00706520"/>
    <w:rsid w:val="007066A7"/>
    <w:rsid w:val="0070729F"/>
    <w:rsid w:val="007079E5"/>
    <w:rsid w:val="00710447"/>
    <w:rsid w:val="00710ACE"/>
    <w:rsid w:val="00710CC1"/>
    <w:rsid w:val="00710D5F"/>
    <w:rsid w:val="0071116D"/>
    <w:rsid w:val="0071151B"/>
    <w:rsid w:val="00711C5F"/>
    <w:rsid w:val="007129E7"/>
    <w:rsid w:val="00714148"/>
    <w:rsid w:val="00714242"/>
    <w:rsid w:val="0071548A"/>
    <w:rsid w:val="00715A5B"/>
    <w:rsid w:val="00715F63"/>
    <w:rsid w:val="00716126"/>
    <w:rsid w:val="00716812"/>
    <w:rsid w:val="007170D1"/>
    <w:rsid w:val="0071714A"/>
    <w:rsid w:val="00717A6C"/>
    <w:rsid w:val="007207D1"/>
    <w:rsid w:val="00720A14"/>
    <w:rsid w:val="00720FA6"/>
    <w:rsid w:val="00721082"/>
    <w:rsid w:val="00721432"/>
    <w:rsid w:val="0072148C"/>
    <w:rsid w:val="00721796"/>
    <w:rsid w:val="007219AE"/>
    <w:rsid w:val="00721D9E"/>
    <w:rsid w:val="00721EC6"/>
    <w:rsid w:val="00721EED"/>
    <w:rsid w:val="00723996"/>
    <w:rsid w:val="007256E2"/>
    <w:rsid w:val="0072587F"/>
    <w:rsid w:val="00725992"/>
    <w:rsid w:val="007264CD"/>
    <w:rsid w:val="00726BC3"/>
    <w:rsid w:val="00727168"/>
    <w:rsid w:val="007271CE"/>
    <w:rsid w:val="0072733A"/>
    <w:rsid w:val="00727491"/>
    <w:rsid w:val="00727EFC"/>
    <w:rsid w:val="0073078B"/>
    <w:rsid w:val="007307AB"/>
    <w:rsid w:val="00730D6B"/>
    <w:rsid w:val="00731E8E"/>
    <w:rsid w:val="00731EC0"/>
    <w:rsid w:val="00731F2D"/>
    <w:rsid w:val="0073207A"/>
    <w:rsid w:val="007328F1"/>
    <w:rsid w:val="00733298"/>
    <w:rsid w:val="0073362D"/>
    <w:rsid w:val="0073388A"/>
    <w:rsid w:val="007343B3"/>
    <w:rsid w:val="0073475B"/>
    <w:rsid w:val="00735370"/>
    <w:rsid w:val="00735495"/>
    <w:rsid w:val="00736AA7"/>
    <w:rsid w:val="00736ED7"/>
    <w:rsid w:val="00736FAE"/>
    <w:rsid w:val="00737576"/>
    <w:rsid w:val="007375A1"/>
    <w:rsid w:val="00737CAC"/>
    <w:rsid w:val="0074053A"/>
    <w:rsid w:val="00741669"/>
    <w:rsid w:val="0074182C"/>
    <w:rsid w:val="0074211D"/>
    <w:rsid w:val="00742304"/>
    <w:rsid w:val="00742B50"/>
    <w:rsid w:val="00743152"/>
    <w:rsid w:val="0074386B"/>
    <w:rsid w:val="007443AC"/>
    <w:rsid w:val="0074549D"/>
    <w:rsid w:val="00745A84"/>
    <w:rsid w:val="00746196"/>
    <w:rsid w:val="0074637F"/>
    <w:rsid w:val="0074644C"/>
    <w:rsid w:val="0074674C"/>
    <w:rsid w:val="00750438"/>
    <w:rsid w:val="00750AF0"/>
    <w:rsid w:val="00750E80"/>
    <w:rsid w:val="0075224D"/>
    <w:rsid w:val="00752273"/>
    <w:rsid w:val="00752472"/>
    <w:rsid w:val="00752A27"/>
    <w:rsid w:val="007532C3"/>
    <w:rsid w:val="00753AA8"/>
    <w:rsid w:val="00753FB5"/>
    <w:rsid w:val="00754024"/>
    <w:rsid w:val="007540B9"/>
    <w:rsid w:val="00754417"/>
    <w:rsid w:val="00754566"/>
    <w:rsid w:val="0075457F"/>
    <w:rsid w:val="00754C7E"/>
    <w:rsid w:val="00754DAE"/>
    <w:rsid w:val="00755311"/>
    <w:rsid w:val="007553BB"/>
    <w:rsid w:val="007559E3"/>
    <w:rsid w:val="00756492"/>
    <w:rsid w:val="007567CA"/>
    <w:rsid w:val="00756D6F"/>
    <w:rsid w:val="00757638"/>
    <w:rsid w:val="00757683"/>
    <w:rsid w:val="00757684"/>
    <w:rsid w:val="00757A8E"/>
    <w:rsid w:val="00757D4A"/>
    <w:rsid w:val="00760612"/>
    <w:rsid w:val="00760B34"/>
    <w:rsid w:val="00761201"/>
    <w:rsid w:val="00761E8F"/>
    <w:rsid w:val="00761F15"/>
    <w:rsid w:val="007622BD"/>
    <w:rsid w:val="00762414"/>
    <w:rsid w:val="00762CBF"/>
    <w:rsid w:val="0076308B"/>
    <w:rsid w:val="00764078"/>
    <w:rsid w:val="007646C3"/>
    <w:rsid w:val="0076487A"/>
    <w:rsid w:val="00764A20"/>
    <w:rsid w:val="00765CAD"/>
    <w:rsid w:val="00765D82"/>
    <w:rsid w:val="00765DC8"/>
    <w:rsid w:val="007663BD"/>
    <w:rsid w:val="00766E33"/>
    <w:rsid w:val="00767570"/>
    <w:rsid w:val="00767783"/>
    <w:rsid w:val="00767D51"/>
    <w:rsid w:val="0077014B"/>
    <w:rsid w:val="00770168"/>
    <w:rsid w:val="007701A9"/>
    <w:rsid w:val="007704B6"/>
    <w:rsid w:val="00770728"/>
    <w:rsid w:val="00770CB1"/>
    <w:rsid w:val="00771522"/>
    <w:rsid w:val="00772727"/>
    <w:rsid w:val="00773FBD"/>
    <w:rsid w:val="00774724"/>
    <w:rsid w:val="00774AA6"/>
    <w:rsid w:val="007753F2"/>
    <w:rsid w:val="007754D4"/>
    <w:rsid w:val="007763D8"/>
    <w:rsid w:val="0077664A"/>
    <w:rsid w:val="0077700C"/>
    <w:rsid w:val="00777448"/>
    <w:rsid w:val="00777757"/>
    <w:rsid w:val="0078004C"/>
    <w:rsid w:val="00780543"/>
    <w:rsid w:val="0078095B"/>
    <w:rsid w:val="0078195D"/>
    <w:rsid w:val="00781982"/>
    <w:rsid w:val="00782023"/>
    <w:rsid w:val="00782118"/>
    <w:rsid w:val="00782CD0"/>
    <w:rsid w:val="00783525"/>
    <w:rsid w:val="0078374C"/>
    <w:rsid w:val="00783845"/>
    <w:rsid w:val="007838D7"/>
    <w:rsid w:val="0078394D"/>
    <w:rsid w:val="007841FD"/>
    <w:rsid w:val="00784886"/>
    <w:rsid w:val="00785E04"/>
    <w:rsid w:val="00786478"/>
    <w:rsid w:val="007870C0"/>
    <w:rsid w:val="00787A43"/>
    <w:rsid w:val="00787E0A"/>
    <w:rsid w:val="00790E18"/>
    <w:rsid w:val="00790ED4"/>
    <w:rsid w:val="00790F36"/>
    <w:rsid w:val="00791189"/>
    <w:rsid w:val="0079176C"/>
    <w:rsid w:val="007918E8"/>
    <w:rsid w:val="00791A5E"/>
    <w:rsid w:val="00791D03"/>
    <w:rsid w:val="00792027"/>
    <w:rsid w:val="0079258E"/>
    <w:rsid w:val="00792D51"/>
    <w:rsid w:val="00792E24"/>
    <w:rsid w:val="00793575"/>
    <w:rsid w:val="007937E1"/>
    <w:rsid w:val="00793D5B"/>
    <w:rsid w:val="00794A9C"/>
    <w:rsid w:val="00794B81"/>
    <w:rsid w:val="00794DF2"/>
    <w:rsid w:val="00795053"/>
    <w:rsid w:val="0079517C"/>
    <w:rsid w:val="00795B7B"/>
    <w:rsid w:val="00795E31"/>
    <w:rsid w:val="00795FB0"/>
    <w:rsid w:val="00796474"/>
    <w:rsid w:val="0079651C"/>
    <w:rsid w:val="00797D98"/>
    <w:rsid w:val="007A03E6"/>
    <w:rsid w:val="007A04D1"/>
    <w:rsid w:val="007A093E"/>
    <w:rsid w:val="007A22E1"/>
    <w:rsid w:val="007A24EE"/>
    <w:rsid w:val="007A28E9"/>
    <w:rsid w:val="007A2A7C"/>
    <w:rsid w:val="007A2E63"/>
    <w:rsid w:val="007A32B3"/>
    <w:rsid w:val="007A34E0"/>
    <w:rsid w:val="007A36C1"/>
    <w:rsid w:val="007A3DB3"/>
    <w:rsid w:val="007A3E01"/>
    <w:rsid w:val="007A42B9"/>
    <w:rsid w:val="007A47ED"/>
    <w:rsid w:val="007A518A"/>
    <w:rsid w:val="007A5199"/>
    <w:rsid w:val="007A5516"/>
    <w:rsid w:val="007A552D"/>
    <w:rsid w:val="007A6117"/>
    <w:rsid w:val="007A630F"/>
    <w:rsid w:val="007A6558"/>
    <w:rsid w:val="007A704E"/>
    <w:rsid w:val="007A7A34"/>
    <w:rsid w:val="007B0505"/>
    <w:rsid w:val="007B0908"/>
    <w:rsid w:val="007B197E"/>
    <w:rsid w:val="007B1F19"/>
    <w:rsid w:val="007B2B49"/>
    <w:rsid w:val="007B3773"/>
    <w:rsid w:val="007B38A7"/>
    <w:rsid w:val="007B399A"/>
    <w:rsid w:val="007B3A37"/>
    <w:rsid w:val="007B427D"/>
    <w:rsid w:val="007B46D9"/>
    <w:rsid w:val="007B4E92"/>
    <w:rsid w:val="007B5006"/>
    <w:rsid w:val="007B5639"/>
    <w:rsid w:val="007B62E8"/>
    <w:rsid w:val="007B694E"/>
    <w:rsid w:val="007B71B0"/>
    <w:rsid w:val="007B7E3B"/>
    <w:rsid w:val="007C10E8"/>
    <w:rsid w:val="007C1385"/>
    <w:rsid w:val="007C1B72"/>
    <w:rsid w:val="007C254C"/>
    <w:rsid w:val="007C2F8F"/>
    <w:rsid w:val="007C32AE"/>
    <w:rsid w:val="007C3F6B"/>
    <w:rsid w:val="007C4B02"/>
    <w:rsid w:val="007C5248"/>
    <w:rsid w:val="007C56E9"/>
    <w:rsid w:val="007C6176"/>
    <w:rsid w:val="007C636F"/>
    <w:rsid w:val="007C69BD"/>
    <w:rsid w:val="007C6F09"/>
    <w:rsid w:val="007D0922"/>
    <w:rsid w:val="007D0A2B"/>
    <w:rsid w:val="007D10D1"/>
    <w:rsid w:val="007D15E5"/>
    <w:rsid w:val="007D3028"/>
    <w:rsid w:val="007D304B"/>
    <w:rsid w:val="007D3ED4"/>
    <w:rsid w:val="007D45E6"/>
    <w:rsid w:val="007D4609"/>
    <w:rsid w:val="007D462A"/>
    <w:rsid w:val="007D4A36"/>
    <w:rsid w:val="007D4FC5"/>
    <w:rsid w:val="007D5641"/>
    <w:rsid w:val="007D578B"/>
    <w:rsid w:val="007D5DC3"/>
    <w:rsid w:val="007D6EB0"/>
    <w:rsid w:val="007D6ED2"/>
    <w:rsid w:val="007D707E"/>
    <w:rsid w:val="007D747C"/>
    <w:rsid w:val="007D75F8"/>
    <w:rsid w:val="007D780F"/>
    <w:rsid w:val="007E01DB"/>
    <w:rsid w:val="007E03BF"/>
    <w:rsid w:val="007E0C31"/>
    <w:rsid w:val="007E0D90"/>
    <w:rsid w:val="007E1FB5"/>
    <w:rsid w:val="007E2A8F"/>
    <w:rsid w:val="007E2EE6"/>
    <w:rsid w:val="007E32DA"/>
    <w:rsid w:val="007E342F"/>
    <w:rsid w:val="007E420D"/>
    <w:rsid w:val="007E4584"/>
    <w:rsid w:val="007E5458"/>
    <w:rsid w:val="007E5C76"/>
    <w:rsid w:val="007E68FE"/>
    <w:rsid w:val="007E703D"/>
    <w:rsid w:val="007E72EF"/>
    <w:rsid w:val="007E757E"/>
    <w:rsid w:val="007E79ED"/>
    <w:rsid w:val="007F12C6"/>
    <w:rsid w:val="007F19B8"/>
    <w:rsid w:val="007F28D7"/>
    <w:rsid w:val="007F2EF6"/>
    <w:rsid w:val="007F3334"/>
    <w:rsid w:val="007F3371"/>
    <w:rsid w:val="007F374C"/>
    <w:rsid w:val="007F5793"/>
    <w:rsid w:val="007F615F"/>
    <w:rsid w:val="007F6B23"/>
    <w:rsid w:val="007F7046"/>
    <w:rsid w:val="007F723F"/>
    <w:rsid w:val="0080045A"/>
    <w:rsid w:val="0080119D"/>
    <w:rsid w:val="0080139C"/>
    <w:rsid w:val="00801B01"/>
    <w:rsid w:val="00801F23"/>
    <w:rsid w:val="00803441"/>
    <w:rsid w:val="0080392B"/>
    <w:rsid w:val="00804E3D"/>
    <w:rsid w:val="00806325"/>
    <w:rsid w:val="00806591"/>
    <w:rsid w:val="00806765"/>
    <w:rsid w:val="0081019E"/>
    <w:rsid w:val="008106C4"/>
    <w:rsid w:val="00810B13"/>
    <w:rsid w:val="0081104A"/>
    <w:rsid w:val="008110FF"/>
    <w:rsid w:val="0081144B"/>
    <w:rsid w:val="00811537"/>
    <w:rsid w:val="00812359"/>
    <w:rsid w:val="0081357F"/>
    <w:rsid w:val="00815B8D"/>
    <w:rsid w:val="00815C27"/>
    <w:rsid w:val="00815CB9"/>
    <w:rsid w:val="008161D7"/>
    <w:rsid w:val="0081679D"/>
    <w:rsid w:val="0081694E"/>
    <w:rsid w:val="00816BED"/>
    <w:rsid w:val="00816F33"/>
    <w:rsid w:val="00816FC1"/>
    <w:rsid w:val="00817242"/>
    <w:rsid w:val="00817B20"/>
    <w:rsid w:val="008216E4"/>
    <w:rsid w:val="00821A75"/>
    <w:rsid w:val="00822336"/>
    <w:rsid w:val="008225FD"/>
    <w:rsid w:val="00822F1A"/>
    <w:rsid w:val="008232CF"/>
    <w:rsid w:val="00823583"/>
    <w:rsid w:val="00824AE5"/>
    <w:rsid w:val="00824C8D"/>
    <w:rsid w:val="00824D24"/>
    <w:rsid w:val="00825E30"/>
    <w:rsid w:val="008263A3"/>
    <w:rsid w:val="008269DA"/>
    <w:rsid w:val="008271D8"/>
    <w:rsid w:val="008275BF"/>
    <w:rsid w:val="0083083B"/>
    <w:rsid w:val="008308F7"/>
    <w:rsid w:val="00830C4D"/>
    <w:rsid w:val="00830CCA"/>
    <w:rsid w:val="00831A2C"/>
    <w:rsid w:val="00831A4B"/>
    <w:rsid w:val="00831A7E"/>
    <w:rsid w:val="00831F22"/>
    <w:rsid w:val="00832A75"/>
    <w:rsid w:val="00832B8F"/>
    <w:rsid w:val="00832CCE"/>
    <w:rsid w:val="00832FF8"/>
    <w:rsid w:val="008343B3"/>
    <w:rsid w:val="008346C5"/>
    <w:rsid w:val="00834798"/>
    <w:rsid w:val="00834970"/>
    <w:rsid w:val="0083501F"/>
    <w:rsid w:val="00835665"/>
    <w:rsid w:val="00836B15"/>
    <w:rsid w:val="0083706E"/>
    <w:rsid w:val="00837164"/>
    <w:rsid w:val="00837904"/>
    <w:rsid w:val="00837B05"/>
    <w:rsid w:val="00837B8E"/>
    <w:rsid w:val="00840114"/>
    <w:rsid w:val="008403CD"/>
    <w:rsid w:val="008409A7"/>
    <w:rsid w:val="00840DC7"/>
    <w:rsid w:val="0084105C"/>
    <w:rsid w:val="0084178D"/>
    <w:rsid w:val="00841DFA"/>
    <w:rsid w:val="0084240D"/>
    <w:rsid w:val="0084343B"/>
    <w:rsid w:val="00843583"/>
    <w:rsid w:val="00844357"/>
    <w:rsid w:val="0084445C"/>
    <w:rsid w:val="008450A6"/>
    <w:rsid w:val="00845484"/>
    <w:rsid w:val="00846582"/>
    <w:rsid w:val="008467FE"/>
    <w:rsid w:val="00846E36"/>
    <w:rsid w:val="00846E9F"/>
    <w:rsid w:val="008472EF"/>
    <w:rsid w:val="00851493"/>
    <w:rsid w:val="00851C96"/>
    <w:rsid w:val="00851CF9"/>
    <w:rsid w:val="0085277C"/>
    <w:rsid w:val="00852797"/>
    <w:rsid w:val="00852E15"/>
    <w:rsid w:val="00854737"/>
    <w:rsid w:val="00854D6A"/>
    <w:rsid w:val="00855418"/>
    <w:rsid w:val="00855CAF"/>
    <w:rsid w:val="00856147"/>
    <w:rsid w:val="0085687E"/>
    <w:rsid w:val="00856CEF"/>
    <w:rsid w:val="00856D11"/>
    <w:rsid w:val="00856D8D"/>
    <w:rsid w:val="00856E8D"/>
    <w:rsid w:val="008574C8"/>
    <w:rsid w:val="008578A6"/>
    <w:rsid w:val="00857D29"/>
    <w:rsid w:val="00857E8C"/>
    <w:rsid w:val="00860568"/>
    <w:rsid w:val="00860697"/>
    <w:rsid w:val="00861629"/>
    <w:rsid w:val="008616C8"/>
    <w:rsid w:val="0086183B"/>
    <w:rsid w:val="00861D74"/>
    <w:rsid w:val="00861F45"/>
    <w:rsid w:val="00861F91"/>
    <w:rsid w:val="00862384"/>
    <w:rsid w:val="00862BBD"/>
    <w:rsid w:val="00862ECB"/>
    <w:rsid w:val="00863424"/>
    <w:rsid w:val="00864A8B"/>
    <w:rsid w:val="00865718"/>
    <w:rsid w:val="00865751"/>
    <w:rsid w:val="0086601A"/>
    <w:rsid w:val="0086648B"/>
    <w:rsid w:val="00867392"/>
    <w:rsid w:val="00867E42"/>
    <w:rsid w:val="00870156"/>
    <w:rsid w:val="008706EE"/>
    <w:rsid w:val="0087101F"/>
    <w:rsid w:val="00871827"/>
    <w:rsid w:val="00872ABF"/>
    <w:rsid w:val="00872B08"/>
    <w:rsid w:val="00872B92"/>
    <w:rsid w:val="00873C23"/>
    <w:rsid w:val="00873C67"/>
    <w:rsid w:val="00874656"/>
    <w:rsid w:val="00874892"/>
    <w:rsid w:val="00874E7A"/>
    <w:rsid w:val="00875332"/>
    <w:rsid w:val="00875BD5"/>
    <w:rsid w:val="00875C51"/>
    <w:rsid w:val="00876209"/>
    <w:rsid w:val="00877978"/>
    <w:rsid w:val="00880300"/>
    <w:rsid w:val="008804F7"/>
    <w:rsid w:val="0088141C"/>
    <w:rsid w:val="0088175E"/>
    <w:rsid w:val="00881BE7"/>
    <w:rsid w:val="00881FDE"/>
    <w:rsid w:val="0088258A"/>
    <w:rsid w:val="00882C42"/>
    <w:rsid w:val="00883EE9"/>
    <w:rsid w:val="00884D9D"/>
    <w:rsid w:val="0088536B"/>
    <w:rsid w:val="00885686"/>
    <w:rsid w:val="00885E5D"/>
    <w:rsid w:val="008870C3"/>
    <w:rsid w:val="008874E4"/>
    <w:rsid w:val="0088753D"/>
    <w:rsid w:val="008875F0"/>
    <w:rsid w:val="008877BB"/>
    <w:rsid w:val="00887B87"/>
    <w:rsid w:val="00887CC6"/>
    <w:rsid w:val="00887D84"/>
    <w:rsid w:val="00890B37"/>
    <w:rsid w:val="00890D2B"/>
    <w:rsid w:val="00891987"/>
    <w:rsid w:val="00891B3D"/>
    <w:rsid w:val="00891F5E"/>
    <w:rsid w:val="00892235"/>
    <w:rsid w:val="008931EE"/>
    <w:rsid w:val="00893349"/>
    <w:rsid w:val="00893468"/>
    <w:rsid w:val="00894817"/>
    <w:rsid w:val="00894958"/>
    <w:rsid w:val="008963F5"/>
    <w:rsid w:val="00896A12"/>
    <w:rsid w:val="00896F79"/>
    <w:rsid w:val="00897406"/>
    <w:rsid w:val="008A0737"/>
    <w:rsid w:val="008A116F"/>
    <w:rsid w:val="008A1188"/>
    <w:rsid w:val="008A17B6"/>
    <w:rsid w:val="008A1C52"/>
    <w:rsid w:val="008A2E32"/>
    <w:rsid w:val="008A2E6E"/>
    <w:rsid w:val="008A36BB"/>
    <w:rsid w:val="008A3826"/>
    <w:rsid w:val="008A3C6B"/>
    <w:rsid w:val="008A4E41"/>
    <w:rsid w:val="008A5B1A"/>
    <w:rsid w:val="008A5B46"/>
    <w:rsid w:val="008A5CD3"/>
    <w:rsid w:val="008A6127"/>
    <w:rsid w:val="008A613C"/>
    <w:rsid w:val="008A614E"/>
    <w:rsid w:val="008A62BB"/>
    <w:rsid w:val="008A65E5"/>
    <w:rsid w:val="008A67A2"/>
    <w:rsid w:val="008A735F"/>
    <w:rsid w:val="008B0BD6"/>
    <w:rsid w:val="008B0BE0"/>
    <w:rsid w:val="008B1011"/>
    <w:rsid w:val="008B1484"/>
    <w:rsid w:val="008B1968"/>
    <w:rsid w:val="008B2A59"/>
    <w:rsid w:val="008B2DD0"/>
    <w:rsid w:val="008B37B7"/>
    <w:rsid w:val="008B3A1F"/>
    <w:rsid w:val="008B3D25"/>
    <w:rsid w:val="008B416B"/>
    <w:rsid w:val="008B4B73"/>
    <w:rsid w:val="008B4BF8"/>
    <w:rsid w:val="008B50FD"/>
    <w:rsid w:val="008B56F8"/>
    <w:rsid w:val="008B585B"/>
    <w:rsid w:val="008B6A08"/>
    <w:rsid w:val="008B7263"/>
    <w:rsid w:val="008B7911"/>
    <w:rsid w:val="008C0403"/>
    <w:rsid w:val="008C119D"/>
    <w:rsid w:val="008C1BB4"/>
    <w:rsid w:val="008C1D38"/>
    <w:rsid w:val="008C1DA7"/>
    <w:rsid w:val="008C1DE8"/>
    <w:rsid w:val="008C2ACF"/>
    <w:rsid w:val="008C2F48"/>
    <w:rsid w:val="008C2F5B"/>
    <w:rsid w:val="008C37E8"/>
    <w:rsid w:val="008C4041"/>
    <w:rsid w:val="008C4434"/>
    <w:rsid w:val="008C47A0"/>
    <w:rsid w:val="008C4BA1"/>
    <w:rsid w:val="008C5289"/>
    <w:rsid w:val="008C5A9E"/>
    <w:rsid w:val="008C6191"/>
    <w:rsid w:val="008C7458"/>
    <w:rsid w:val="008C76D2"/>
    <w:rsid w:val="008D0856"/>
    <w:rsid w:val="008D0CE5"/>
    <w:rsid w:val="008D1638"/>
    <w:rsid w:val="008D1D0C"/>
    <w:rsid w:val="008D1ECD"/>
    <w:rsid w:val="008D28E8"/>
    <w:rsid w:val="008D2D6F"/>
    <w:rsid w:val="008D3674"/>
    <w:rsid w:val="008D49D7"/>
    <w:rsid w:val="008D4B61"/>
    <w:rsid w:val="008D4FF6"/>
    <w:rsid w:val="008D5060"/>
    <w:rsid w:val="008D5284"/>
    <w:rsid w:val="008D683D"/>
    <w:rsid w:val="008D7B70"/>
    <w:rsid w:val="008D7CF5"/>
    <w:rsid w:val="008E0389"/>
    <w:rsid w:val="008E0404"/>
    <w:rsid w:val="008E05AD"/>
    <w:rsid w:val="008E085E"/>
    <w:rsid w:val="008E2C52"/>
    <w:rsid w:val="008E425F"/>
    <w:rsid w:val="008E4354"/>
    <w:rsid w:val="008E45AC"/>
    <w:rsid w:val="008E4A20"/>
    <w:rsid w:val="008E5631"/>
    <w:rsid w:val="008E5A9E"/>
    <w:rsid w:val="008E6196"/>
    <w:rsid w:val="008E72A9"/>
    <w:rsid w:val="008E78FC"/>
    <w:rsid w:val="008E7A6D"/>
    <w:rsid w:val="008E7C46"/>
    <w:rsid w:val="008E7D4A"/>
    <w:rsid w:val="008E7FAF"/>
    <w:rsid w:val="008F001C"/>
    <w:rsid w:val="008F081C"/>
    <w:rsid w:val="008F2249"/>
    <w:rsid w:val="008F2DFC"/>
    <w:rsid w:val="008F31E3"/>
    <w:rsid w:val="008F3272"/>
    <w:rsid w:val="008F348A"/>
    <w:rsid w:val="008F361C"/>
    <w:rsid w:val="008F36AB"/>
    <w:rsid w:val="008F3F25"/>
    <w:rsid w:val="008F4080"/>
    <w:rsid w:val="008F55F2"/>
    <w:rsid w:val="008F5F53"/>
    <w:rsid w:val="008F65C4"/>
    <w:rsid w:val="008F7C6B"/>
    <w:rsid w:val="009005AC"/>
    <w:rsid w:val="00901034"/>
    <w:rsid w:val="009014B8"/>
    <w:rsid w:val="00901946"/>
    <w:rsid w:val="0090366D"/>
    <w:rsid w:val="00903BFC"/>
    <w:rsid w:val="00903DE0"/>
    <w:rsid w:val="00904034"/>
    <w:rsid w:val="0090481A"/>
    <w:rsid w:val="009055A4"/>
    <w:rsid w:val="009055B1"/>
    <w:rsid w:val="00905E84"/>
    <w:rsid w:val="009060F5"/>
    <w:rsid w:val="00907286"/>
    <w:rsid w:val="00907B6C"/>
    <w:rsid w:val="009102AD"/>
    <w:rsid w:val="00910E28"/>
    <w:rsid w:val="0091131A"/>
    <w:rsid w:val="0091161F"/>
    <w:rsid w:val="009124E0"/>
    <w:rsid w:val="00913093"/>
    <w:rsid w:val="0091389F"/>
    <w:rsid w:val="009139B3"/>
    <w:rsid w:val="009139ED"/>
    <w:rsid w:val="00914B46"/>
    <w:rsid w:val="00914EAB"/>
    <w:rsid w:val="00914F0A"/>
    <w:rsid w:val="0091505E"/>
    <w:rsid w:val="00915333"/>
    <w:rsid w:val="00916218"/>
    <w:rsid w:val="00916679"/>
    <w:rsid w:val="00916EF0"/>
    <w:rsid w:val="00917189"/>
    <w:rsid w:val="00917AC6"/>
    <w:rsid w:val="0092186F"/>
    <w:rsid w:val="00921FDE"/>
    <w:rsid w:val="0092253D"/>
    <w:rsid w:val="00922573"/>
    <w:rsid w:val="009228DF"/>
    <w:rsid w:val="009229A9"/>
    <w:rsid w:val="0092385E"/>
    <w:rsid w:val="00923B07"/>
    <w:rsid w:val="009244A1"/>
    <w:rsid w:val="009249D9"/>
    <w:rsid w:val="00924CE2"/>
    <w:rsid w:val="009255AC"/>
    <w:rsid w:val="0092561C"/>
    <w:rsid w:val="00925A3F"/>
    <w:rsid w:val="00925EE6"/>
    <w:rsid w:val="00926041"/>
    <w:rsid w:val="0092659C"/>
    <w:rsid w:val="009272AC"/>
    <w:rsid w:val="009275EF"/>
    <w:rsid w:val="009302AD"/>
    <w:rsid w:val="009307FD"/>
    <w:rsid w:val="00930C49"/>
    <w:rsid w:val="00931017"/>
    <w:rsid w:val="009314E0"/>
    <w:rsid w:val="00932EAE"/>
    <w:rsid w:val="00933492"/>
    <w:rsid w:val="00933C2C"/>
    <w:rsid w:val="00933E9D"/>
    <w:rsid w:val="00933FD6"/>
    <w:rsid w:val="009344E0"/>
    <w:rsid w:val="00934BAC"/>
    <w:rsid w:val="00935021"/>
    <w:rsid w:val="00935041"/>
    <w:rsid w:val="00935387"/>
    <w:rsid w:val="00935426"/>
    <w:rsid w:val="009356DB"/>
    <w:rsid w:val="00935899"/>
    <w:rsid w:val="00935AD4"/>
    <w:rsid w:val="00935BBA"/>
    <w:rsid w:val="00935DD5"/>
    <w:rsid w:val="00935E02"/>
    <w:rsid w:val="00936686"/>
    <w:rsid w:val="00936CF2"/>
    <w:rsid w:val="00940803"/>
    <w:rsid w:val="00940B03"/>
    <w:rsid w:val="009416B4"/>
    <w:rsid w:val="00941757"/>
    <w:rsid w:val="0094185D"/>
    <w:rsid w:val="00942625"/>
    <w:rsid w:val="00942FBD"/>
    <w:rsid w:val="00943855"/>
    <w:rsid w:val="00944009"/>
    <w:rsid w:val="009451F4"/>
    <w:rsid w:val="00945547"/>
    <w:rsid w:val="00945AF1"/>
    <w:rsid w:val="00945CC9"/>
    <w:rsid w:val="00947D7A"/>
    <w:rsid w:val="00950238"/>
    <w:rsid w:val="0095088F"/>
    <w:rsid w:val="00950F3D"/>
    <w:rsid w:val="0095106B"/>
    <w:rsid w:val="00951B39"/>
    <w:rsid w:val="009530F5"/>
    <w:rsid w:val="009535D8"/>
    <w:rsid w:val="009537B2"/>
    <w:rsid w:val="00954131"/>
    <w:rsid w:val="0095470F"/>
    <w:rsid w:val="00954E96"/>
    <w:rsid w:val="0095556B"/>
    <w:rsid w:val="00955D51"/>
    <w:rsid w:val="00956042"/>
    <w:rsid w:val="00956866"/>
    <w:rsid w:val="00956995"/>
    <w:rsid w:val="00957532"/>
    <w:rsid w:val="00957E9D"/>
    <w:rsid w:val="00961318"/>
    <w:rsid w:val="00961582"/>
    <w:rsid w:val="0096185A"/>
    <w:rsid w:val="00961D3A"/>
    <w:rsid w:val="00962397"/>
    <w:rsid w:val="0096283D"/>
    <w:rsid w:val="00963156"/>
    <w:rsid w:val="009631EE"/>
    <w:rsid w:val="0096372C"/>
    <w:rsid w:val="009639FC"/>
    <w:rsid w:val="00963C72"/>
    <w:rsid w:val="00964186"/>
    <w:rsid w:val="009641F0"/>
    <w:rsid w:val="00964232"/>
    <w:rsid w:val="00964695"/>
    <w:rsid w:val="00964E84"/>
    <w:rsid w:val="00965417"/>
    <w:rsid w:val="00965A6C"/>
    <w:rsid w:val="009666CF"/>
    <w:rsid w:val="00967329"/>
    <w:rsid w:val="00967CB4"/>
    <w:rsid w:val="00971000"/>
    <w:rsid w:val="009715FD"/>
    <w:rsid w:val="009719C6"/>
    <w:rsid w:val="009727ED"/>
    <w:rsid w:val="00972BB8"/>
    <w:rsid w:val="00973871"/>
    <w:rsid w:val="00973F8D"/>
    <w:rsid w:val="0097534B"/>
    <w:rsid w:val="009762A7"/>
    <w:rsid w:val="009766AF"/>
    <w:rsid w:val="00976CFF"/>
    <w:rsid w:val="00976FE3"/>
    <w:rsid w:val="009776AF"/>
    <w:rsid w:val="0098003D"/>
    <w:rsid w:val="00980F91"/>
    <w:rsid w:val="009818CA"/>
    <w:rsid w:val="00981E0B"/>
    <w:rsid w:val="00982643"/>
    <w:rsid w:val="009828EC"/>
    <w:rsid w:val="00982D21"/>
    <w:rsid w:val="00982DC3"/>
    <w:rsid w:val="00983359"/>
    <w:rsid w:val="00983AE4"/>
    <w:rsid w:val="00983B46"/>
    <w:rsid w:val="00983CE8"/>
    <w:rsid w:val="00983E77"/>
    <w:rsid w:val="009841DF"/>
    <w:rsid w:val="009852DD"/>
    <w:rsid w:val="00985F28"/>
    <w:rsid w:val="009861D5"/>
    <w:rsid w:val="009866A2"/>
    <w:rsid w:val="00986F03"/>
    <w:rsid w:val="00986F25"/>
    <w:rsid w:val="00987578"/>
    <w:rsid w:val="00987BFF"/>
    <w:rsid w:val="00990F23"/>
    <w:rsid w:val="00991126"/>
    <w:rsid w:val="00991721"/>
    <w:rsid w:val="009935F4"/>
    <w:rsid w:val="00993D95"/>
    <w:rsid w:val="009946D2"/>
    <w:rsid w:val="00994A56"/>
    <w:rsid w:val="009951B9"/>
    <w:rsid w:val="009954C4"/>
    <w:rsid w:val="00995E8E"/>
    <w:rsid w:val="00995EA7"/>
    <w:rsid w:val="009960BF"/>
    <w:rsid w:val="00996D66"/>
    <w:rsid w:val="00997271"/>
    <w:rsid w:val="00997773"/>
    <w:rsid w:val="00997EEC"/>
    <w:rsid w:val="009A0DA9"/>
    <w:rsid w:val="009A0EB3"/>
    <w:rsid w:val="009A1A49"/>
    <w:rsid w:val="009A271A"/>
    <w:rsid w:val="009A2C6F"/>
    <w:rsid w:val="009A2DEF"/>
    <w:rsid w:val="009A3203"/>
    <w:rsid w:val="009A3ABD"/>
    <w:rsid w:val="009A414E"/>
    <w:rsid w:val="009A46A2"/>
    <w:rsid w:val="009A52EA"/>
    <w:rsid w:val="009A5C5E"/>
    <w:rsid w:val="009A6090"/>
    <w:rsid w:val="009A623C"/>
    <w:rsid w:val="009A67A1"/>
    <w:rsid w:val="009A6D25"/>
    <w:rsid w:val="009A6EDE"/>
    <w:rsid w:val="009A6F57"/>
    <w:rsid w:val="009B0584"/>
    <w:rsid w:val="009B0BE6"/>
    <w:rsid w:val="009B192B"/>
    <w:rsid w:val="009B2FE9"/>
    <w:rsid w:val="009B3FDF"/>
    <w:rsid w:val="009B52BA"/>
    <w:rsid w:val="009B53F6"/>
    <w:rsid w:val="009B544B"/>
    <w:rsid w:val="009B7509"/>
    <w:rsid w:val="009B7FE0"/>
    <w:rsid w:val="009C0477"/>
    <w:rsid w:val="009C04D7"/>
    <w:rsid w:val="009C172E"/>
    <w:rsid w:val="009C1B59"/>
    <w:rsid w:val="009C1ED5"/>
    <w:rsid w:val="009C22F7"/>
    <w:rsid w:val="009C280B"/>
    <w:rsid w:val="009C294C"/>
    <w:rsid w:val="009C302D"/>
    <w:rsid w:val="009C33BB"/>
    <w:rsid w:val="009C36B7"/>
    <w:rsid w:val="009C420B"/>
    <w:rsid w:val="009C49EC"/>
    <w:rsid w:val="009C6288"/>
    <w:rsid w:val="009C748C"/>
    <w:rsid w:val="009C7527"/>
    <w:rsid w:val="009C7941"/>
    <w:rsid w:val="009C7B3A"/>
    <w:rsid w:val="009C7BED"/>
    <w:rsid w:val="009D02E8"/>
    <w:rsid w:val="009D03B6"/>
    <w:rsid w:val="009D04BA"/>
    <w:rsid w:val="009D0664"/>
    <w:rsid w:val="009D143E"/>
    <w:rsid w:val="009D1587"/>
    <w:rsid w:val="009D1A11"/>
    <w:rsid w:val="009D1E32"/>
    <w:rsid w:val="009D1F77"/>
    <w:rsid w:val="009D288A"/>
    <w:rsid w:val="009D2F1B"/>
    <w:rsid w:val="009D429F"/>
    <w:rsid w:val="009D459F"/>
    <w:rsid w:val="009D4CC5"/>
    <w:rsid w:val="009D5376"/>
    <w:rsid w:val="009D56B3"/>
    <w:rsid w:val="009D59C4"/>
    <w:rsid w:val="009D5BFC"/>
    <w:rsid w:val="009D6194"/>
    <w:rsid w:val="009D61D6"/>
    <w:rsid w:val="009D6700"/>
    <w:rsid w:val="009D6A03"/>
    <w:rsid w:val="009D75C7"/>
    <w:rsid w:val="009D7B13"/>
    <w:rsid w:val="009E0C09"/>
    <w:rsid w:val="009E0D3A"/>
    <w:rsid w:val="009E1DCB"/>
    <w:rsid w:val="009E27BC"/>
    <w:rsid w:val="009E2953"/>
    <w:rsid w:val="009E2A84"/>
    <w:rsid w:val="009E3459"/>
    <w:rsid w:val="009E37C7"/>
    <w:rsid w:val="009E3B15"/>
    <w:rsid w:val="009E3CC1"/>
    <w:rsid w:val="009E3EE7"/>
    <w:rsid w:val="009E47E3"/>
    <w:rsid w:val="009E49D9"/>
    <w:rsid w:val="009E5816"/>
    <w:rsid w:val="009E5DD1"/>
    <w:rsid w:val="009E6804"/>
    <w:rsid w:val="009E7B6C"/>
    <w:rsid w:val="009E7F76"/>
    <w:rsid w:val="009F00C1"/>
    <w:rsid w:val="009F0403"/>
    <w:rsid w:val="009F0C87"/>
    <w:rsid w:val="009F0DA3"/>
    <w:rsid w:val="009F0F58"/>
    <w:rsid w:val="009F1048"/>
    <w:rsid w:val="009F155C"/>
    <w:rsid w:val="009F1641"/>
    <w:rsid w:val="009F2097"/>
    <w:rsid w:val="009F23F4"/>
    <w:rsid w:val="009F2607"/>
    <w:rsid w:val="009F2870"/>
    <w:rsid w:val="009F331A"/>
    <w:rsid w:val="009F3363"/>
    <w:rsid w:val="009F3367"/>
    <w:rsid w:val="009F3371"/>
    <w:rsid w:val="009F3810"/>
    <w:rsid w:val="009F3A73"/>
    <w:rsid w:val="009F3B38"/>
    <w:rsid w:val="009F3C28"/>
    <w:rsid w:val="009F4C7C"/>
    <w:rsid w:val="009F5004"/>
    <w:rsid w:val="009F58E6"/>
    <w:rsid w:val="009F590D"/>
    <w:rsid w:val="009F5E18"/>
    <w:rsid w:val="009F6671"/>
    <w:rsid w:val="009F6900"/>
    <w:rsid w:val="009F6AC8"/>
    <w:rsid w:val="009F6C7F"/>
    <w:rsid w:val="009F737F"/>
    <w:rsid w:val="009F79C4"/>
    <w:rsid w:val="009F7F9F"/>
    <w:rsid w:val="00A003D7"/>
    <w:rsid w:val="00A00703"/>
    <w:rsid w:val="00A00F33"/>
    <w:rsid w:val="00A01D0B"/>
    <w:rsid w:val="00A01F6E"/>
    <w:rsid w:val="00A0209B"/>
    <w:rsid w:val="00A0261F"/>
    <w:rsid w:val="00A02973"/>
    <w:rsid w:val="00A030C5"/>
    <w:rsid w:val="00A0333A"/>
    <w:rsid w:val="00A04F43"/>
    <w:rsid w:val="00A05AA9"/>
    <w:rsid w:val="00A06C52"/>
    <w:rsid w:val="00A10EEE"/>
    <w:rsid w:val="00A11000"/>
    <w:rsid w:val="00A120F4"/>
    <w:rsid w:val="00A128AC"/>
    <w:rsid w:val="00A12ED5"/>
    <w:rsid w:val="00A13298"/>
    <w:rsid w:val="00A13881"/>
    <w:rsid w:val="00A13A3C"/>
    <w:rsid w:val="00A1450B"/>
    <w:rsid w:val="00A15DB4"/>
    <w:rsid w:val="00A1630A"/>
    <w:rsid w:val="00A16835"/>
    <w:rsid w:val="00A16F8A"/>
    <w:rsid w:val="00A17766"/>
    <w:rsid w:val="00A179DF"/>
    <w:rsid w:val="00A17B2D"/>
    <w:rsid w:val="00A17D56"/>
    <w:rsid w:val="00A201DF"/>
    <w:rsid w:val="00A20470"/>
    <w:rsid w:val="00A20493"/>
    <w:rsid w:val="00A20E69"/>
    <w:rsid w:val="00A210BE"/>
    <w:rsid w:val="00A21292"/>
    <w:rsid w:val="00A21498"/>
    <w:rsid w:val="00A214B8"/>
    <w:rsid w:val="00A21699"/>
    <w:rsid w:val="00A22093"/>
    <w:rsid w:val="00A22DA6"/>
    <w:rsid w:val="00A237F4"/>
    <w:rsid w:val="00A238DC"/>
    <w:rsid w:val="00A23B21"/>
    <w:rsid w:val="00A23B25"/>
    <w:rsid w:val="00A24EE2"/>
    <w:rsid w:val="00A24FDA"/>
    <w:rsid w:val="00A251FC"/>
    <w:rsid w:val="00A25624"/>
    <w:rsid w:val="00A25A87"/>
    <w:rsid w:val="00A265FF"/>
    <w:rsid w:val="00A268DF"/>
    <w:rsid w:val="00A26D78"/>
    <w:rsid w:val="00A26FC9"/>
    <w:rsid w:val="00A276BE"/>
    <w:rsid w:val="00A276F3"/>
    <w:rsid w:val="00A3000D"/>
    <w:rsid w:val="00A30799"/>
    <w:rsid w:val="00A30864"/>
    <w:rsid w:val="00A30E47"/>
    <w:rsid w:val="00A322E3"/>
    <w:rsid w:val="00A32394"/>
    <w:rsid w:val="00A32649"/>
    <w:rsid w:val="00A32A27"/>
    <w:rsid w:val="00A3315B"/>
    <w:rsid w:val="00A3318D"/>
    <w:rsid w:val="00A33390"/>
    <w:rsid w:val="00A336F7"/>
    <w:rsid w:val="00A33825"/>
    <w:rsid w:val="00A36882"/>
    <w:rsid w:val="00A36A7A"/>
    <w:rsid w:val="00A36AFB"/>
    <w:rsid w:val="00A36E7C"/>
    <w:rsid w:val="00A372B0"/>
    <w:rsid w:val="00A3798E"/>
    <w:rsid w:val="00A37B5C"/>
    <w:rsid w:val="00A40762"/>
    <w:rsid w:val="00A407F7"/>
    <w:rsid w:val="00A409AA"/>
    <w:rsid w:val="00A424B3"/>
    <w:rsid w:val="00A42DF6"/>
    <w:rsid w:val="00A432FE"/>
    <w:rsid w:val="00A43AD6"/>
    <w:rsid w:val="00A4406C"/>
    <w:rsid w:val="00A44383"/>
    <w:rsid w:val="00A4486C"/>
    <w:rsid w:val="00A46140"/>
    <w:rsid w:val="00A478A2"/>
    <w:rsid w:val="00A47F77"/>
    <w:rsid w:val="00A50063"/>
    <w:rsid w:val="00A508E7"/>
    <w:rsid w:val="00A50DF7"/>
    <w:rsid w:val="00A50EED"/>
    <w:rsid w:val="00A510E3"/>
    <w:rsid w:val="00A511AE"/>
    <w:rsid w:val="00A51611"/>
    <w:rsid w:val="00A51AF4"/>
    <w:rsid w:val="00A51B5D"/>
    <w:rsid w:val="00A521AF"/>
    <w:rsid w:val="00A521B3"/>
    <w:rsid w:val="00A522E3"/>
    <w:rsid w:val="00A52DD6"/>
    <w:rsid w:val="00A54D24"/>
    <w:rsid w:val="00A5500F"/>
    <w:rsid w:val="00A55119"/>
    <w:rsid w:val="00A5520E"/>
    <w:rsid w:val="00A562BA"/>
    <w:rsid w:val="00A568DB"/>
    <w:rsid w:val="00A56C7D"/>
    <w:rsid w:val="00A574BD"/>
    <w:rsid w:val="00A579E9"/>
    <w:rsid w:val="00A57EC4"/>
    <w:rsid w:val="00A61062"/>
    <w:rsid w:val="00A61646"/>
    <w:rsid w:val="00A61732"/>
    <w:rsid w:val="00A6296A"/>
    <w:rsid w:val="00A629F7"/>
    <w:rsid w:val="00A640AB"/>
    <w:rsid w:val="00A642A5"/>
    <w:rsid w:val="00A64518"/>
    <w:rsid w:val="00A64EB7"/>
    <w:rsid w:val="00A65CEA"/>
    <w:rsid w:val="00A65DF0"/>
    <w:rsid w:val="00A66E33"/>
    <w:rsid w:val="00A673E9"/>
    <w:rsid w:val="00A67AB0"/>
    <w:rsid w:val="00A7066A"/>
    <w:rsid w:val="00A706AC"/>
    <w:rsid w:val="00A706E9"/>
    <w:rsid w:val="00A70EFC"/>
    <w:rsid w:val="00A70F08"/>
    <w:rsid w:val="00A70FCC"/>
    <w:rsid w:val="00A7153D"/>
    <w:rsid w:val="00A71CBE"/>
    <w:rsid w:val="00A723C1"/>
    <w:rsid w:val="00A72549"/>
    <w:rsid w:val="00A72CDD"/>
    <w:rsid w:val="00A7310E"/>
    <w:rsid w:val="00A74B2A"/>
    <w:rsid w:val="00A75AE1"/>
    <w:rsid w:val="00A75B25"/>
    <w:rsid w:val="00A75C67"/>
    <w:rsid w:val="00A75CD7"/>
    <w:rsid w:val="00A75CEC"/>
    <w:rsid w:val="00A7624F"/>
    <w:rsid w:val="00A7654B"/>
    <w:rsid w:val="00A76BB7"/>
    <w:rsid w:val="00A77338"/>
    <w:rsid w:val="00A77C79"/>
    <w:rsid w:val="00A77F3C"/>
    <w:rsid w:val="00A807CC"/>
    <w:rsid w:val="00A80B2A"/>
    <w:rsid w:val="00A81517"/>
    <w:rsid w:val="00A81BA5"/>
    <w:rsid w:val="00A81CEE"/>
    <w:rsid w:val="00A81E8F"/>
    <w:rsid w:val="00A83579"/>
    <w:rsid w:val="00A83B74"/>
    <w:rsid w:val="00A841AC"/>
    <w:rsid w:val="00A84DBA"/>
    <w:rsid w:val="00A8526C"/>
    <w:rsid w:val="00A854BE"/>
    <w:rsid w:val="00A8573D"/>
    <w:rsid w:val="00A85A80"/>
    <w:rsid w:val="00A85D37"/>
    <w:rsid w:val="00A85DBF"/>
    <w:rsid w:val="00A863DC"/>
    <w:rsid w:val="00A865EA"/>
    <w:rsid w:val="00A87622"/>
    <w:rsid w:val="00A876A5"/>
    <w:rsid w:val="00A901A7"/>
    <w:rsid w:val="00A901C9"/>
    <w:rsid w:val="00A9063F"/>
    <w:rsid w:val="00A908EF"/>
    <w:rsid w:val="00A91F40"/>
    <w:rsid w:val="00A9224B"/>
    <w:rsid w:val="00A93003"/>
    <w:rsid w:val="00A93333"/>
    <w:rsid w:val="00A93A43"/>
    <w:rsid w:val="00A93FAC"/>
    <w:rsid w:val="00A9413F"/>
    <w:rsid w:val="00A945D7"/>
    <w:rsid w:val="00A94AE2"/>
    <w:rsid w:val="00A9585E"/>
    <w:rsid w:val="00A9586A"/>
    <w:rsid w:val="00A95C67"/>
    <w:rsid w:val="00A963AC"/>
    <w:rsid w:val="00A9710F"/>
    <w:rsid w:val="00A974A5"/>
    <w:rsid w:val="00A97518"/>
    <w:rsid w:val="00AA0668"/>
    <w:rsid w:val="00AA105C"/>
    <w:rsid w:val="00AA10F0"/>
    <w:rsid w:val="00AA128F"/>
    <w:rsid w:val="00AA1AD4"/>
    <w:rsid w:val="00AA1B64"/>
    <w:rsid w:val="00AA1B9A"/>
    <w:rsid w:val="00AA20CB"/>
    <w:rsid w:val="00AA4967"/>
    <w:rsid w:val="00AA4A4A"/>
    <w:rsid w:val="00AA4B0C"/>
    <w:rsid w:val="00AA4C30"/>
    <w:rsid w:val="00AA4C34"/>
    <w:rsid w:val="00AA4E3E"/>
    <w:rsid w:val="00AA5304"/>
    <w:rsid w:val="00AA54AF"/>
    <w:rsid w:val="00AA57C5"/>
    <w:rsid w:val="00AA5EDF"/>
    <w:rsid w:val="00AA6192"/>
    <w:rsid w:val="00AA6312"/>
    <w:rsid w:val="00AA6632"/>
    <w:rsid w:val="00AA66E2"/>
    <w:rsid w:val="00AA6B04"/>
    <w:rsid w:val="00AA7360"/>
    <w:rsid w:val="00AA73AD"/>
    <w:rsid w:val="00AA799C"/>
    <w:rsid w:val="00AA7BA0"/>
    <w:rsid w:val="00AA7F1E"/>
    <w:rsid w:val="00AB0142"/>
    <w:rsid w:val="00AB0181"/>
    <w:rsid w:val="00AB0190"/>
    <w:rsid w:val="00AB0FF9"/>
    <w:rsid w:val="00AB17A4"/>
    <w:rsid w:val="00AB18EA"/>
    <w:rsid w:val="00AB2246"/>
    <w:rsid w:val="00AB2CE4"/>
    <w:rsid w:val="00AB3483"/>
    <w:rsid w:val="00AB3846"/>
    <w:rsid w:val="00AB3A2A"/>
    <w:rsid w:val="00AB3DCB"/>
    <w:rsid w:val="00AB4168"/>
    <w:rsid w:val="00AB4277"/>
    <w:rsid w:val="00AB476C"/>
    <w:rsid w:val="00AB4CE7"/>
    <w:rsid w:val="00AB544A"/>
    <w:rsid w:val="00AB5F40"/>
    <w:rsid w:val="00AB60E4"/>
    <w:rsid w:val="00AB676B"/>
    <w:rsid w:val="00AB6CC9"/>
    <w:rsid w:val="00AB6FFC"/>
    <w:rsid w:val="00AB7171"/>
    <w:rsid w:val="00AB72C5"/>
    <w:rsid w:val="00AB7B25"/>
    <w:rsid w:val="00AC0693"/>
    <w:rsid w:val="00AC0810"/>
    <w:rsid w:val="00AC0A90"/>
    <w:rsid w:val="00AC144D"/>
    <w:rsid w:val="00AC1AD3"/>
    <w:rsid w:val="00AC1C9E"/>
    <w:rsid w:val="00AC2AD6"/>
    <w:rsid w:val="00AC36F9"/>
    <w:rsid w:val="00AC4A10"/>
    <w:rsid w:val="00AC4E03"/>
    <w:rsid w:val="00AC5588"/>
    <w:rsid w:val="00AC56C7"/>
    <w:rsid w:val="00AC6426"/>
    <w:rsid w:val="00AC6A52"/>
    <w:rsid w:val="00AC7AB1"/>
    <w:rsid w:val="00AD0132"/>
    <w:rsid w:val="00AD0880"/>
    <w:rsid w:val="00AD0C04"/>
    <w:rsid w:val="00AD0F4A"/>
    <w:rsid w:val="00AD1FF5"/>
    <w:rsid w:val="00AD31E9"/>
    <w:rsid w:val="00AD34E6"/>
    <w:rsid w:val="00AD34E8"/>
    <w:rsid w:val="00AD3D77"/>
    <w:rsid w:val="00AD404C"/>
    <w:rsid w:val="00AD452A"/>
    <w:rsid w:val="00AD4987"/>
    <w:rsid w:val="00AD6983"/>
    <w:rsid w:val="00AD6E3E"/>
    <w:rsid w:val="00AD6F5B"/>
    <w:rsid w:val="00AD7A96"/>
    <w:rsid w:val="00AD7B46"/>
    <w:rsid w:val="00AE000E"/>
    <w:rsid w:val="00AE0426"/>
    <w:rsid w:val="00AE074D"/>
    <w:rsid w:val="00AE0ADB"/>
    <w:rsid w:val="00AE0C65"/>
    <w:rsid w:val="00AE1113"/>
    <w:rsid w:val="00AE1FFC"/>
    <w:rsid w:val="00AE22F0"/>
    <w:rsid w:val="00AE2733"/>
    <w:rsid w:val="00AE3EB1"/>
    <w:rsid w:val="00AE3F70"/>
    <w:rsid w:val="00AE41FA"/>
    <w:rsid w:val="00AE5196"/>
    <w:rsid w:val="00AE56F3"/>
    <w:rsid w:val="00AE5FB6"/>
    <w:rsid w:val="00AE64C1"/>
    <w:rsid w:val="00AF0003"/>
    <w:rsid w:val="00AF06C6"/>
    <w:rsid w:val="00AF0AF6"/>
    <w:rsid w:val="00AF0B3F"/>
    <w:rsid w:val="00AF0DDD"/>
    <w:rsid w:val="00AF0E8B"/>
    <w:rsid w:val="00AF16E6"/>
    <w:rsid w:val="00AF2675"/>
    <w:rsid w:val="00AF29D4"/>
    <w:rsid w:val="00AF2FAD"/>
    <w:rsid w:val="00AF396D"/>
    <w:rsid w:val="00AF3F63"/>
    <w:rsid w:val="00AF430D"/>
    <w:rsid w:val="00AF4513"/>
    <w:rsid w:val="00AF4517"/>
    <w:rsid w:val="00AF48AA"/>
    <w:rsid w:val="00AF7D87"/>
    <w:rsid w:val="00B00163"/>
    <w:rsid w:val="00B00E5B"/>
    <w:rsid w:val="00B01E69"/>
    <w:rsid w:val="00B01FEE"/>
    <w:rsid w:val="00B02252"/>
    <w:rsid w:val="00B028E1"/>
    <w:rsid w:val="00B02AF7"/>
    <w:rsid w:val="00B03AFE"/>
    <w:rsid w:val="00B058CF"/>
    <w:rsid w:val="00B060A3"/>
    <w:rsid w:val="00B07749"/>
    <w:rsid w:val="00B078E7"/>
    <w:rsid w:val="00B1017B"/>
    <w:rsid w:val="00B108DD"/>
    <w:rsid w:val="00B10E97"/>
    <w:rsid w:val="00B115E4"/>
    <w:rsid w:val="00B11A97"/>
    <w:rsid w:val="00B11DC4"/>
    <w:rsid w:val="00B12767"/>
    <w:rsid w:val="00B1305C"/>
    <w:rsid w:val="00B134BF"/>
    <w:rsid w:val="00B1496C"/>
    <w:rsid w:val="00B15491"/>
    <w:rsid w:val="00B154C2"/>
    <w:rsid w:val="00B1606B"/>
    <w:rsid w:val="00B16D8D"/>
    <w:rsid w:val="00B16E07"/>
    <w:rsid w:val="00B17124"/>
    <w:rsid w:val="00B1769C"/>
    <w:rsid w:val="00B17993"/>
    <w:rsid w:val="00B17FF5"/>
    <w:rsid w:val="00B20737"/>
    <w:rsid w:val="00B21252"/>
    <w:rsid w:val="00B21760"/>
    <w:rsid w:val="00B21978"/>
    <w:rsid w:val="00B21C20"/>
    <w:rsid w:val="00B21F2B"/>
    <w:rsid w:val="00B22366"/>
    <w:rsid w:val="00B23083"/>
    <w:rsid w:val="00B23949"/>
    <w:rsid w:val="00B2399E"/>
    <w:rsid w:val="00B23B0D"/>
    <w:rsid w:val="00B24142"/>
    <w:rsid w:val="00B243C8"/>
    <w:rsid w:val="00B24B09"/>
    <w:rsid w:val="00B255FB"/>
    <w:rsid w:val="00B25855"/>
    <w:rsid w:val="00B26A7B"/>
    <w:rsid w:val="00B26CD1"/>
    <w:rsid w:val="00B27431"/>
    <w:rsid w:val="00B27905"/>
    <w:rsid w:val="00B27DCC"/>
    <w:rsid w:val="00B320FC"/>
    <w:rsid w:val="00B3248F"/>
    <w:rsid w:val="00B3303B"/>
    <w:rsid w:val="00B33F28"/>
    <w:rsid w:val="00B341B1"/>
    <w:rsid w:val="00B342D3"/>
    <w:rsid w:val="00B34AB5"/>
    <w:rsid w:val="00B34ADE"/>
    <w:rsid w:val="00B35A5D"/>
    <w:rsid w:val="00B36204"/>
    <w:rsid w:val="00B37E93"/>
    <w:rsid w:val="00B40090"/>
    <w:rsid w:val="00B40605"/>
    <w:rsid w:val="00B41F02"/>
    <w:rsid w:val="00B42645"/>
    <w:rsid w:val="00B427AF"/>
    <w:rsid w:val="00B433B1"/>
    <w:rsid w:val="00B43610"/>
    <w:rsid w:val="00B439D9"/>
    <w:rsid w:val="00B43B75"/>
    <w:rsid w:val="00B43F38"/>
    <w:rsid w:val="00B44500"/>
    <w:rsid w:val="00B46115"/>
    <w:rsid w:val="00B463B0"/>
    <w:rsid w:val="00B4643E"/>
    <w:rsid w:val="00B46D99"/>
    <w:rsid w:val="00B4769D"/>
    <w:rsid w:val="00B5057E"/>
    <w:rsid w:val="00B50798"/>
    <w:rsid w:val="00B519EB"/>
    <w:rsid w:val="00B524FD"/>
    <w:rsid w:val="00B52BB3"/>
    <w:rsid w:val="00B52C6F"/>
    <w:rsid w:val="00B53008"/>
    <w:rsid w:val="00B53533"/>
    <w:rsid w:val="00B535C5"/>
    <w:rsid w:val="00B53FFB"/>
    <w:rsid w:val="00B54282"/>
    <w:rsid w:val="00B54920"/>
    <w:rsid w:val="00B55089"/>
    <w:rsid w:val="00B55197"/>
    <w:rsid w:val="00B55454"/>
    <w:rsid w:val="00B55E81"/>
    <w:rsid w:val="00B55EED"/>
    <w:rsid w:val="00B561B0"/>
    <w:rsid w:val="00B570F4"/>
    <w:rsid w:val="00B5788E"/>
    <w:rsid w:val="00B6111D"/>
    <w:rsid w:val="00B61262"/>
    <w:rsid w:val="00B61B62"/>
    <w:rsid w:val="00B62759"/>
    <w:rsid w:val="00B62ACA"/>
    <w:rsid w:val="00B63305"/>
    <w:rsid w:val="00B64483"/>
    <w:rsid w:val="00B64C1B"/>
    <w:rsid w:val="00B65141"/>
    <w:rsid w:val="00B656A0"/>
    <w:rsid w:val="00B659A7"/>
    <w:rsid w:val="00B6670B"/>
    <w:rsid w:val="00B668D2"/>
    <w:rsid w:val="00B66A61"/>
    <w:rsid w:val="00B670B6"/>
    <w:rsid w:val="00B67100"/>
    <w:rsid w:val="00B67DC2"/>
    <w:rsid w:val="00B7022D"/>
    <w:rsid w:val="00B70304"/>
    <w:rsid w:val="00B70499"/>
    <w:rsid w:val="00B706BF"/>
    <w:rsid w:val="00B70A2F"/>
    <w:rsid w:val="00B7131F"/>
    <w:rsid w:val="00B718B8"/>
    <w:rsid w:val="00B71C68"/>
    <w:rsid w:val="00B72692"/>
    <w:rsid w:val="00B72C98"/>
    <w:rsid w:val="00B734A2"/>
    <w:rsid w:val="00B734AE"/>
    <w:rsid w:val="00B73B49"/>
    <w:rsid w:val="00B73F45"/>
    <w:rsid w:val="00B74475"/>
    <w:rsid w:val="00B7451D"/>
    <w:rsid w:val="00B7558D"/>
    <w:rsid w:val="00B761D4"/>
    <w:rsid w:val="00B763E6"/>
    <w:rsid w:val="00B76F8D"/>
    <w:rsid w:val="00B77CE8"/>
    <w:rsid w:val="00B802F3"/>
    <w:rsid w:val="00B80A8C"/>
    <w:rsid w:val="00B80F51"/>
    <w:rsid w:val="00B81361"/>
    <w:rsid w:val="00B81999"/>
    <w:rsid w:val="00B81B8E"/>
    <w:rsid w:val="00B81BE2"/>
    <w:rsid w:val="00B823A7"/>
    <w:rsid w:val="00B82A7C"/>
    <w:rsid w:val="00B83A8D"/>
    <w:rsid w:val="00B8413F"/>
    <w:rsid w:val="00B84273"/>
    <w:rsid w:val="00B84623"/>
    <w:rsid w:val="00B84C8B"/>
    <w:rsid w:val="00B855BA"/>
    <w:rsid w:val="00B85851"/>
    <w:rsid w:val="00B8590D"/>
    <w:rsid w:val="00B859DC"/>
    <w:rsid w:val="00B85A72"/>
    <w:rsid w:val="00B869FF"/>
    <w:rsid w:val="00B86E9F"/>
    <w:rsid w:val="00B87328"/>
    <w:rsid w:val="00B87E18"/>
    <w:rsid w:val="00B90486"/>
    <w:rsid w:val="00B90553"/>
    <w:rsid w:val="00B91053"/>
    <w:rsid w:val="00B918F6"/>
    <w:rsid w:val="00B92410"/>
    <w:rsid w:val="00B928B0"/>
    <w:rsid w:val="00B93545"/>
    <w:rsid w:val="00B937B6"/>
    <w:rsid w:val="00B95A27"/>
    <w:rsid w:val="00B95B28"/>
    <w:rsid w:val="00B97373"/>
    <w:rsid w:val="00BA00C0"/>
    <w:rsid w:val="00BA0F6F"/>
    <w:rsid w:val="00BA10D0"/>
    <w:rsid w:val="00BA1240"/>
    <w:rsid w:val="00BA1AF5"/>
    <w:rsid w:val="00BA1E3D"/>
    <w:rsid w:val="00BA28DB"/>
    <w:rsid w:val="00BA2D68"/>
    <w:rsid w:val="00BA3199"/>
    <w:rsid w:val="00BA3353"/>
    <w:rsid w:val="00BA35C6"/>
    <w:rsid w:val="00BA38F3"/>
    <w:rsid w:val="00BA4A2B"/>
    <w:rsid w:val="00BA55C5"/>
    <w:rsid w:val="00BA664D"/>
    <w:rsid w:val="00BA72A4"/>
    <w:rsid w:val="00BA74CA"/>
    <w:rsid w:val="00BB0277"/>
    <w:rsid w:val="00BB044E"/>
    <w:rsid w:val="00BB0469"/>
    <w:rsid w:val="00BB0C4C"/>
    <w:rsid w:val="00BB12CC"/>
    <w:rsid w:val="00BB1693"/>
    <w:rsid w:val="00BB24C9"/>
    <w:rsid w:val="00BB29C3"/>
    <w:rsid w:val="00BB5045"/>
    <w:rsid w:val="00BB53D1"/>
    <w:rsid w:val="00BB55AE"/>
    <w:rsid w:val="00BB5B15"/>
    <w:rsid w:val="00BB5EBC"/>
    <w:rsid w:val="00BB7673"/>
    <w:rsid w:val="00BB7C63"/>
    <w:rsid w:val="00BB7F0A"/>
    <w:rsid w:val="00BC019C"/>
    <w:rsid w:val="00BC02BF"/>
    <w:rsid w:val="00BC07A3"/>
    <w:rsid w:val="00BC0D12"/>
    <w:rsid w:val="00BC0F06"/>
    <w:rsid w:val="00BC1323"/>
    <w:rsid w:val="00BC1379"/>
    <w:rsid w:val="00BC2037"/>
    <w:rsid w:val="00BC2367"/>
    <w:rsid w:val="00BC2370"/>
    <w:rsid w:val="00BC290E"/>
    <w:rsid w:val="00BC2B57"/>
    <w:rsid w:val="00BC3E19"/>
    <w:rsid w:val="00BC4CC8"/>
    <w:rsid w:val="00BC4EDD"/>
    <w:rsid w:val="00BC51DF"/>
    <w:rsid w:val="00BC6FDF"/>
    <w:rsid w:val="00BC776A"/>
    <w:rsid w:val="00BC7AFC"/>
    <w:rsid w:val="00BC7C3D"/>
    <w:rsid w:val="00BC7FCF"/>
    <w:rsid w:val="00BD01DF"/>
    <w:rsid w:val="00BD15C8"/>
    <w:rsid w:val="00BD194A"/>
    <w:rsid w:val="00BD1DAB"/>
    <w:rsid w:val="00BD27B4"/>
    <w:rsid w:val="00BD345E"/>
    <w:rsid w:val="00BD5AFB"/>
    <w:rsid w:val="00BD6B86"/>
    <w:rsid w:val="00BD6C91"/>
    <w:rsid w:val="00BD746B"/>
    <w:rsid w:val="00BD7614"/>
    <w:rsid w:val="00BD784D"/>
    <w:rsid w:val="00BD7B96"/>
    <w:rsid w:val="00BE00A3"/>
    <w:rsid w:val="00BE09A4"/>
    <w:rsid w:val="00BE0A04"/>
    <w:rsid w:val="00BE109F"/>
    <w:rsid w:val="00BE10E7"/>
    <w:rsid w:val="00BE1BCC"/>
    <w:rsid w:val="00BE20BF"/>
    <w:rsid w:val="00BE2343"/>
    <w:rsid w:val="00BE2453"/>
    <w:rsid w:val="00BE2940"/>
    <w:rsid w:val="00BE2F4F"/>
    <w:rsid w:val="00BE30C6"/>
    <w:rsid w:val="00BE3F3C"/>
    <w:rsid w:val="00BE4145"/>
    <w:rsid w:val="00BE41BB"/>
    <w:rsid w:val="00BE4622"/>
    <w:rsid w:val="00BE48E4"/>
    <w:rsid w:val="00BE4EC3"/>
    <w:rsid w:val="00BE53D4"/>
    <w:rsid w:val="00BE54DB"/>
    <w:rsid w:val="00BE5BE2"/>
    <w:rsid w:val="00BE5C12"/>
    <w:rsid w:val="00BE65E5"/>
    <w:rsid w:val="00BE6853"/>
    <w:rsid w:val="00BE6A80"/>
    <w:rsid w:val="00BE787F"/>
    <w:rsid w:val="00BE7A00"/>
    <w:rsid w:val="00BF0873"/>
    <w:rsid w:val="00BF0BF5"/>
    <w:rsid w:val="00BF15D8"/>
    <w:rsid w:val="00BF2420"/>
    <w:rsid w:val="00BF27AB"/>
    <w:rsid w:val="00BF2B4B"/>
    <w:rsid w:val="00BF2C82"/>
    <w:rsid w:val="00BF2E1A"/>
    <w:rsid w:val="00BF39DD"/>
    <w:rsid w:val="00BF435D"/>
    <w:rsid w:val="00BF4E9C"/>
    <w:rsid w:val="00BF5148"/>
    <w:rsid w:val="00BF51C7"/>
    <w:rsid w:val="00BF5654"/>
    <w:rsid w:val="00BF572F"/>
    <w:rsid w:val="00BF5BE0"/>
    <w:rsid w:val="00BF5E85"/>
    <w:rsid w:val="00BF5EE8"/>
    <w:rsid w:val="00BF61B5"/>
    <w:rsid w:val="00BF6477"/>
    <w:rsid w:val="00BF64DA"/>
    <w:rsid w:val="00BF65FE"/>
    <w:rsid w:val="00BF660D"/>
    <w:rsid w:val="00BF7502"/>
    <w:rsid w:val="00BF79D8"/>
    <w:rsid w:val="00C006CB"/>
    <w:rsid w:val="00C00C93"/>
    <w:rsid w:val="00C00FC7"/>
    <w:rsid w:val="00C02A39"/>
    <w:rsid w:val="00C0329D"/>
    <w:rsid w:val="00C03403"/>
    <w:rsid w:val="00C035F9"/>
    <w:rsid w:val="00C03F86"/>
    <w:rsid w:val="00C04956"/>
    <w:rsid w:val="00C04F8E"/>
    <w:rsid w:val="00C054DF"/>
    <w:rsid w:val="00C062A2"/>
    <w:rsid w:val="00C063D4"/>
    <w:rsid w:val="00C066BA"/>
    <w:rsid w:val="00C102C0"/>
    <w:rsid w:val="00C10B65"/>
    <w:rsid w:val="00C11553"/>
    <w:rsid w:val="00C11A58"/>
    <w:rsid w:val="00C12522"/>
    <w:rsid w:val="00C12554"/>
    <w:rsid w:val="00C12B95"/>
    <w:rsid w:val="00C131E9"/>
    <w:rsid w:val="00C14019"/>
    <w:rsid w:val="00C14613"/>
    <w:rsid w:val="00C14923"/>
    <w:rsid w:val="00C15092"/>
    <w:rsid w:val="00C15C7C"/>
    <w:rsid w:val="00C15D15"/>
    <w:rsid w:val="00C15D76"/>
    <w:rsid w:val="00C16843"/>
    <w:rsid w:val="00C16CCC"/>
    <w:rsid w:val="00C16E5E"/>
    <w:rsid w:val="00C171B7"/>
    <w:rsid w:val="00C17AD5"/>
    <w:rsid w:val="00C17AD7"/>
    <w:rsid w:val="00C20465"/>
    <w:rsid w:val="00C2067D"/>
    <w:rsid w:val="00C213C0"/>
    <w:rsid w:val="00C214B2"/>
    <w:rsid w:val="00C21865"/>
    <w:rsid w:val="00C21D45"/>
    <w:rsid w:val="00C21F62"/>
    <w:rsid w:val="00C22140"/>
    <w:rsid w:val="00C2275A"/>
    <w:rsid w:val="00C233F3"/>
    <w:rsid w:val="00C239E1"/>
    <w:rsid w:val="00C2421E"/>
    <w:rsid w:val="00C24246"/>
    <w:rsid w:val="00C2431D"/>
    <w:rsid w:val="00C24725"/>
    <w:rsid w:val="00C24B46"/>
    <w:rsid w:val="00C25BBD"/>
    <w:rsid w:val="00C26130"/>
    <w:rsid w:val="00C2681A"/>
    <w:rsid w:val="00C26B70"/>
    <w:rsid w:val="00C26CB4"/>
    <w:rsid w:val="00C27141"/>
    <w:rsid w:val="00C2722F"/>
    <w:rsid w:val="00C2727F"/>
    <w:rsid w:val="00C27523"/>
    <w:rsid w:val="00C2788A"/>
    <w:rsid w:val="00C27DF1"/>
    <w:rsid w:val="00C27EBA"/>
    <w:rsid w:val="00C30B7C"/>
    <w:rsid w:val="00C3170F"/>
    <w:rsid w:val="00C31D76"/>
    <w:rsid w:val="00C31E23"/>
    <w:rsid w:val="00C328D2"/>
    <w:rsid w:val="00C3353C"/>
    <w:rsid w:val="00C34393"/>
    <w:rsid w:val="00C359F5"/>
    <w:rsid w:val="00C35AC6"/>
    <w:rsid w:val="00C35C6A"/>
    <w:rsid w:val="00C3606B"/>
    <w:rsid w:val="00C36219"/>
    <w:rsid w:val="00C36224"/>
    <w:rsid w:val="00C363AF"/>
    <w:rsid w:val="00C36AF7"/>
    <w:rsid w:val="00C36B5A"/>
    <w:rsid w:val="00C36C01"/>
    <w:rsid w:val="00C37186"/>
    <w:rsid w:val="00C3795D"/>
    <w:rsid w:val="00C3799C"/>
    <w:rsid w:val="00C40068"/>
    <w:rsid w:val="00C4054B"/>
    <w:rsid w:val="00C40579"/>
    <w:rsid w:val="00C40B97"/>
    <w:rsid w:val="00C40D93"/>
    <w:rsid w:val="00C41C1D"/>
    <w:rsid w:val="00C420DE"/>
    <w:rsid w:val="00C42411"/>
    <w:rsid w:val="00C42A7F"/>
    <w:rsid w:val="00C4326D"/>
    <w:rsid w:val="00C43598"/>
    <w:rsid w:val="00C43AE2"/>
    <w:rsid w:val="00C442E1"/>
    <w:rsid w:val="00C4442B"/>
    <w:rsid w:val="00C4473D"/>
    <w:rsid w:val="00C44E2F"/>
    <w:rsid w:val="00C453F8"/>
    <w:rsid w:val="00C45C08"/>
    <w:rsid w:val="00C46685"/>
    <w:rsid w:val="00C471D8"/>
    <w:rsid w:val="00C475F8"/>
    <w:rsid w:val="00C4797E"/>
    <w:rsid w:val="00C47B01"/>
    <w:rsid w:val="00C50A6E"/>
    <w:rsid w:val="00C50E2E"/>
    <w:rsid w:val="00C50E8B"/>
    <w:rsid w:val="00C50F6A"/>
    <w:rsid w:val="00C5134F"/>
    <w:rsid w:val="00C52C72"/>
    <w:rsid w:val="00C54416"/>
    <w:rsid w:val="00C54681"/>
    <w:rsid w:val="00C54E22"/>
    <w:rsid w:val="00C54F6E"/>
    <w:rsid w:val="00C552A9"/>
    <w:rsid w:val="00C5533C"/>
    <w:rsid w:val="00C5573B"/>
    <w:rsid w:val="00C558D1"/>
    <w:rsid w:val="00C55F8C"/>
    <w:rsid w:val="00C55FFF"/>
    <w:rsid w:val="00C56102"/>
    <w:rsid w:val="00C5691D"/>
    <w:rsid w:val="00C56AA4"/>
    <w:rsid w:val="00C56B69"/>
    <w:rsid w:val="00C56CC0"/>
    <w:rsid w:val="00C57B6A"/>
    <w:rsid w:val="00C57CCE"/>
    <w:rsid w:val="00C6028F"/>
    <w:rsid w:val="00C602D2"/>
    <w:rsid w:val="00C60530"/>
    <w:rsid w:val="00C60728"/>
    <w:rsid w:val="00C61129"/>
    <w:rsid w:val="00C613A2"/>
    <w:rsid w:val="00C616DB"/>
    <w:rsid w:val="00C618B3"/>
    <w:rsid w:val="00C61918"/>
    <w:rsid w:val="00C61A92"/>
    <w:rsid w:val="00C61ADA"/>
    <w:rsid w:val="00C62F0C"/>
    <w:rsid w:val="00C62FFE"/>
    <w:rsid w:val="00C6359C"/>
    <w:rsid w:val="00C63619"/>
    <w:rsid w:val="00C644D4"/>
    <w:rsid w:val="00C648B8"/>
    <w:rsid w:val="00C6576B"/>
    <w:rsid w:val="00C66066"/>
    <w:rsid w:val="00C661A7"/>
    <w:rsid w:val="00C6686B"/>
    <w:rsid w:val="00C67E17"/>
    <w:rsid w:val="00C700F5"/>
    <w:rsid w:val="00C7157A"/>
    <w:rsid w:val="00C71845"/>
    <w:rsid w:val="00C71B1C"/>
    <w:rsid w:val="00C72292"/>
    <w:rsid w:val="00C72FA5"/>
    <w:rsid w:val="00C73188"/>
    <w:rsid w:val="00C74468"/>
    <w:rsid w:val="00C74C26"/>
    <w:rsid w:val="00C7550E"/>
    <w:rsid w:val="00C7589C"/>
    <w:rsid w:val="00C766CF"/>
    <w:rsid w:val="00C769E1"/>
    <w:rsid w:val="00C76AAF"/>
    <w:rsid w:val="00C76B46"/>
    <w:rsid w:val="00C77339"/>
    <w:rsid w:val="00C77E01"/>
    <w:rsid w:val="00C8022B"/>
    <w:rsid w:val="00C807D0"/>
    <w:rsid w:val="00C8147F"/>
    <w:rsid w:val="00C81FA2"/>
    <w:rsid w:val="00C837D3"/>
    <w:rsid w:val="00C83AE7"/>
    <w:rsid w:val="00C8402C"/>
    <w:rsid w:val="00C84B3B"/>
    <w:rsid w:val="00C85F3B"/>
    <w:rsid w:val="00C86349"/>
    <w:rsid w:val="00C86478"/>
    <w:rsid w:val="00C879E3"/>
    <w:rsid w:val="00C90549"/>
    <w:rsid w:val="00C91112"/>
    <w:rsid w:val="00C91372"/>
    <w:rsid w:val="00C914AA"/>
    <w:rsid w:val="00C91895"/>
    <w:rsid w:val="00C91BF4"/>
    <w:rsid w:val="00C9224E"/>
    <w:rsid w:val="00C9253A"/>
    <w:rsid w:val="00C94552"/>
    <w:rsid w:val="00C94B93"/>
    <w:rsid w:val="00C94BA4"/>
    <w:rsid w:val="00C9523E"/>
    <w:rsid w:val="00C95240"/>
    <w:rsid w:val="00C955C4"/>
    <w:rsid w:val="00C960F8"/>
    <w:rsid w:val="00C964E8"/>
    <w:rsid w:val="00C96871"/>
    <w:rsid w:val="00C9714B"/>
    <w:rsid w:val="00C978FE"/>
    <w:rsid w:val="00C9794C"/>
    <w:rsid w:val="00CA0699"/>
    <w:rsid w:val="00CA09F2"/>
    <w:rsid w:val="00CA110B"/>
    <w:rsid w:val="00CA1703"/>
    <w:rsid w:val="00CA1B7D"/>
    <w:rsid w:val="00CA27CC"/>
    <w:rsid w:val="00CA2AC1"/>
    <w:rsid w:val="00CA317A"/>
    <w:rsid w:val="00CA3A62"/>
    <w:rsid w:val="00CA3DCA"/>
    <w:rsid w:val="00CA4A03"/>
    <w:rsid w:val="00CA6456"/>
    <w:rsid w:val="00CA66A8"/>
    <w:rsid w:val="00CA68F1"/>
    <w:rsid w:val="00CA736D"/>
    <w:rsid w:val="00CA77D2"/>
    <w:rsid w:val="00CA796A"/>
    <w:rsid w:val="00CA7BB3"/>
    <w:rsid w:val="00CA7E46"/>
    <w:rsid w:val="00CB04E9"/>
    <w:rsid w:val="00CB04EE"/>
    <w:rsid w:val="00CB0773"/>
    <w:rsid w:val="00CB0827"/>
    <w:rsid w:val="00CB08A2"/>
    <w:rsid w:val="00CB1BAC"/>
    <w:rsid w:val="00CB1F11"/>
    <w:rsid w:val="00CB2221"/>
    <w:rsid w:val="00CB2E7D"/>
    <w:rsid w:val="00CB34F1"/>
    <w:rsid w:val="00CB3604"/>
    <w:rsid w:val="00CB36F3"/>
    <w:rsid w:val="00CB4F30"/>
    <w:rsid w:val="00CB5141"/>
    <w:rsid w:val="00CB51CA"/>
    <w:rsid w:val="00CB53E7"/>
    <w:rsid w:val="00CB545A"/>
    <w:rsid w:val="00CB5613"/>
    <w:rsid w:val="00CB7FDD"/>
    <w:rsid w:val="00CC028C"/>
    <w:rsid w:val="00CC09B0"/>
    <w:rsid w:val="00CC0A67"/>
    <w:rsid w:val="00CC0ADF"/>
    <w:rsid w:val="00CC0DDB"/>
    <w:rsid w:val="00CC1610"/>
    <w:rsid w:val="00CC1CD0"/>
    <w:rsid w:val="00CC2902"/>
    <w:rsid w:val="00CC3193"/>
    <w:rsid w:val="00CC38AB"/>
    <w:rsid w:val="00CC3F18"/>
    <w:rsid w:val="00CC4032"/>
    <w:rsid w:val="00CC4E6C"/>
    <w:rsid w:val="00CC5BD5"/>
    <w:rsid w:val="00CC74CF"/>
    <w:rsid w:val="00CC78EB"/>
    <w:rsid w:val="00CC7B5A"/>
    <w:rsid w:val="00CD0AA5"/>
    <w:rsid w:val="00CD110E"/>
    <w:rsid w:val="00CD1314"/>
    <w:rsid w:val="00CD161F"/>
    <w:rsid w:val="00CD2178"/>
    <w:rsid w:val="00CD294B"/>
    <w:rsid w:val="00CD32FB"/>
    <w:rsid w:val="00CD3AF5"/>
    <w:rsid w:val="00CD3F08"/>
    <w:rsid w:val="00CD42B0"/>
    <w:rsid w:val="00CD5234"/>
    <w:rsid w:val="00CD5B97"/>
    <w:rsid w:val="00CD5EC7"/>
    <w:rsid w:val="00CD63C0"/>
    <w:rsid w:val="00CD7267"/>
    <w:rsid w:val="00CD7521"/>
    <w:rsid w:val="00CD7748"/>
    <w:rsid w:val="00CD7F5B"/>
    <w:rsid w:val="00CE027F"/>
    <w:rsid w:val="00CE0B21"/>
    <w:rsid w:val="00CE0F51"/>
    <w:rsid w:val="00CE10D4"/>
    <w:rsid w:val="00CE115E"/>
    <w:rsid w:val="00CE118F"/>
    <w:rsid w:val="00CE2202"/>
    <w:rsid w:val="00CE2B6C"/>
    <w:rsid w:val="00CE2C45"/>
    <w:rsid w:val="00CE3492"/>
    <w:rsid w:val="00CE36C3"/>
    <w:rsid w:val="00CE3DD3"/>
    <w:rsid w:val="00CE4689"/>
    <w:rsid w:val="00CE59F4"/>
    <w:rsid w:val="00CE7127"/>
    <w:rsid w:val="00CE75E9"/>
    <w:rsid w:val="00CF15DC"/>
    <w:rsid w:val="00CF18E1"/>
    <w:rsid w:val="00CF1BF6"/>
    <w:rsid w:val="00CF2548"/>
    <w:rsid w:val="00CF26B6"/>
    <w:rsid w:val="00CF2B2B"/>
    <w:rsid w:val="00CF319B"/>
    <w:rsid w:val="00CF45B5"/>
    <w:rsid w:val="00CF460A"/>
    <w:rsid w:val="00CF4E3E"/>
    <w:rsid w:val="00CF50D2"/>
    <w:rsid w:val="00CF51A3"/>
    <w:rsid w:val="00CF55FD"/>
    <w:rsid w:val="00CF5BEA"/>
    <w:rsid w:val="00CF5E75"/>
    <w:rsid w:val="00CF6074"/>
    <w:rsid w:val="00CF6839"/>
    <w:rsid w:val="00CF7240"/>
    <w:rsid w:val="00CF7606"/>
    <w:rsid w:val="00CF76CA"/>
    <w:rsid w:val="00CF7954"/>
    <w:rsid w:val="00D00A19"/>
    <w:rsid w:val="00D00B0E"/>
    <w:rsid w:val="00D02D84"/>
    <w:rsid w:val="00D0332F"/>
    <w:rsid w:val="00D038E6"/>
    <w:rsid w:val="00D0411D"/>
    <w:rsid w:val="00D04BB9"/>
    <w:rsid w:val="00D04E57"/>
    <w:rsid w:val="00D05273"/>
    <w:rsid w:val="00D05292"/>
    <w:rsid w:val="00D063C4"/>
    <w:rsid w:val="00D06516"/>
    <w:rsid w:val="00D065D5"/>
    <w:rsid w:val="00D06942"/>
    <w:rsid w:val="00D06C15"/>
    <w:rsid w:val="00D06D26"/>
    <w:rsid w:val="00D0775C"/>
    <w:rsid w:val="00D1001C"/>
    <w:rsid w:val="00D10D00"/>
    <w:rsid w:val="00D1132E"/>
    <w:rsid w:val="00D1132F"/>
    <w:rsid w:val="00D11B37"/>
    <w:rsid w:val="00D12429"/>
    <w:rsid w:val="00D1284E"/>
    <w:rsid w:val="00D12F30"/>
    <w:rsid w:val="00D1336F"/>
    <w:rsid w:val="00D139C8"/>
    <w:rsid w:val="00D13FE4"/>
    <w:rsid w:val="00D141B9"/>
    <w:rsid w:val="00D141EC"/>
    <w:rsid w:val="00D147A5"/>
    <w:rsid w:val="00D14962"/>
    <w:rsid w:val="00D14A13"/>
    <w:rsid w:val="00D1535A"/>
    <w:rsid w:val="00D1564F"/>
    <w:rsid w:val="00D16556"/>
    <w:rsid w:val="00D16D3D"/>
    <w:rsid w:val="00D17C94"/>
    <w:rsid w:val="00D20828"/>
    <w:rsid w:val="00D20843"/>
    <w:rsid w:val="00D21048"/>
    <w:rsid w:val="00D215D9"/>
    <w:rsid w:val="00D22261"/>
    <w:rsid w:val="00D24271"/>
    <w:rsid w:val="00D24D4B"/>
    <w:rsid w:val="00D25710"/>
    <w:rsid w:val="00D25BB0"/>
    <w:rsid w:val="00D25CFC"/>
    <w:rsid w:val="00D27449"/>
    <w:rsid w:val="00D3009D"/>
    <w:rsid w:val="00D303DF"/>
    <w:rsid w:val="00D30968"/>
    <w:rsid w:val="00D31E37"/>
    <w:rsid w:val="00D329DA"/>
    <w:rsid w:val="00D33CC5"/>
    <w:rsid w:val="00D33EF0"/>
    <w:rsid w:val="00D34270"/>
    <w:rsid w:val="00D3596B"/>
    <w:rsid w:val="00D35DD2"/>
    <w:rsid w:val="00D3686B"/>
    <w:rsid w:val="00D4013C"/>
    <w:rsid w:val="00D4078A"/>
    <w:rsid w:val="00D40E16"/>
    <w:rsid w:val="00D4123F"/>
    <w:rsid w:val="00D4129A"/>
    <w:rsid w:val="00D41322"/>
    <w:rsid w:val="00D417C0"/>
    <w:rsid w:val="00D4188A"/>
    <w:rsid w:val="00D42E30"/>
    <w:rsid w:val="00D43DB2"/>
    <w:rsid w:val="00D43F3B"/>
    <w:rsid w:val="00D448AC"/>
    <w:rsid w:val="00D44A14"/>
    <w:rsid w:val="00D44EA6"/>
    <w:rsid w:val="00D44FB8"/>
    <w:rsid w:val="00D45CC6"/>
    <w:rsid w:val="00D46391"/>
    <w:rsid w:val="00D46A1C"/>
    <w:rsid w:val="00D46EC5"/>
    <w:rsid w:val="00D50690"/>
    <w:rsid w:val="00D508C4"/>
    <w:rsid w:val="00D50E23"/>
    <w:rsid w:val="00D50EDA"/>
    <w:rsid w:val="00D5132B"/>
    <w:rsid w:val="00D51614"/>
    <w:rsid w:val="00D5183C"/>
    <w:rsid w:val="00D519EE"/>
    <w:rsid w:val="00D51D25"/>
    <w:rsid w:val="00D5218D"/>
    <w:rsid w:val="00D5241B"/>
    <w:rsid w:val="00D526DD"/>
    <w:rsid w:val="00D52EAC"/>
    <w:rsid w:val="00D534D9"/>
    <w:rsid w:val="00D537E6"/>
    <w:rsid w:val="00D5488D"/>
    <w:rsid w:val="00D5547F"/>
    <w:rsid w:val="00D55896"/>
    <w:rsid w:val="00D56045"/>
    <w:rsid w:val="00D564D1"/>
    <w:rsid w:val="00D5770D"/>
    <w:rsid w:val="00D577D1"/>
    <w:rsid w:val="00D57EE1"/>
    <w:rsid w:val="00D6143A"/>
    <w:rsid w:val="00D61C25"/>
    <w:rsid w:val="00D62053"/>
    <w:rsid w:val="00D62C1E"/>
    <w:rsid w:val="00D63BDD"/>
    <w:rsid w:val="00D64693"/>
    <w:rsid w:val="00D64857"/>
    <w:rsid w:val="00D64927"/>
    <w:rsid w:val="00D64C39"/>
    <w:rsid w:val="00D65686"/>
    <w:rsid w:val="00D657F5"/>
    <w:rsid w:val="00D66492"/>
    <w:rsid w:val="00D66E6C"/>
    <w:rsid w:val="00D672E4"/>
    <w:rsid w:val="00D67624"/>
    <w:rsid w:val="00D678E8"/>
    <w:rsid w:val="00D67A7F"/>
    <w:rsid w:val="00D705BC"/>
    <w:rsid w:val="00D70756"/>
    <w:rsid w:val="00D71A23"/>
    <w:rsid w:val="00D71BEC"/>
    <w:rsid w:val="00D7275E"/>
    <w:rsid w:val="00D72957"/>
    <w:rsid w:val="00D72BCB"/>
    <w:rsid w:val="00D735BB"/>
    <w:rsid w:val="00D73609"/>
    <w:rsid w:val="00D738C5"/>
    <w:rsid w:val="00D73C57"/>
    <w:rsid w:val="00D7412C"/>
    <w:rsid w:val="00D7466C"/>
    <w:rsid w:val="00D74F87"/>
    <w:rsid w:val="00D76097"/>
    <w:rsid w:val="00D76A91"/>
    <w:rsid w:val="00D76F70"/>
    <w:rsid w:val="00D7772A"/>
    <w:rsid w:val="00D779CB"/>
    <w:rsid w:val="00D77A53"/>
    <w:rsid w:val="00D77E52"/>
    <w:rsid w:val="00D77F4E"/>
    <w:rsid w:val="00D80444"/>
    <w:rsid w:val="00D81CCF"/>
    <w:rsid w:val="00D8230C"/>
    <w:rsid w:val="00D82857"/>
    <w:rsid w:val="00D82E6A"/>
    <w:rsid w:val="00D830A6"/>
    <w:rsid w:val="00D83A7E"/>
    <w:rsid w:val="00D83C89"/>
    <w:rsid w:val="00D8431B"/>
    <w:rsid w:val="00D84B98"/>
    <w:rsid w:val="00D84ED3"/>
    <w:rsid w:val="00D852B2"/>
    <w:rsid w:val="00D8727E"/>
    <w:rsid w:val="00D87A94"/>
    <w:rsid w:val="00D90039"/>
    <w:rsid w:val="00D9040C"/>
    <w:rsid w:val="00D90B92"/>
    <w:rsid w:val="00D91856"/>
    <w:rsid w:val="00D9209B"/>
    <w:rsid w:val="00D920BE"/>
    <w:rsid w:val="00D92223"/>
    <w:rsid w:val="00D930AF"/>
    <w:rsid w:val="00D9465B"/>
    <w:rsid w:val="00D94DA3"/>
    <w:rsid w:val="00D954AA"/>
    <w:rsid w:val="00D95701"/>
    <w:rsid w:val="00D959CA"/>
    <w:rsid w:val="00D95A19"/>
    <w:rsid w:val="00D9614E"/>
    <w:rsid w:val="00D96C56"/>
    <w:rsid w:val="00D96E09"/>
    <w:rsid w:val="00D974E2"/>
    <w:rsid w:val="00D97C91"/>
    <w:rsid w:val="00D97DCB"/>
    <w:rsid w:val="00DA0E3C"/>
    <w:rsid w:val="00DA1399"/>
    <w:rsid w:val="00DA1F9B"/>
    <w:rsid w:val="00DA212C"/>
    <w:rsid w:val="00DA2904"/>
    <w:rsid w:val="00DA2B58"/>
    <w:rsid w:val="00DA3062"/>
    <w:rsid w:val="00DA31B1"/>
    <w:rsid w:val="00DA3284"/>
    <w:rsid w:val="00DA355C"/>
    <w:rsid w:val="00DA3579"/>
    <w:rsid w:val="00DA3DE0"/>
    <w:rsid w:val="00DA40C7"/>
    <w:rsid w:val="00DA4305"/>
    <w:rsid w:val="00DA53AF"/>
    <w:rsid w:val="00DA550D"/>
    <w:rsid w:val="00DA55B9"/>
    <w:rsid w:val="00DA5798"/>
    <w:rsid w:val="00DA5D9C"/>
    <w:rsid w:val="00DA6CB5"/>
    <w:rsid w:val="00DA6CCC"/>
    <w:rsid w:val="00DA6ED6"/>
    <w:rsid w:val="00DA70A2"/>
    <w:rsid w:val="00DA7DF2"/>
    <w:rsid w:val="00DB04A6"/>
    <w:rsid w:val="00DB06DF"/>
    <w:rsid w:val="00DB07AD"/>
    <w:rsid w:val="00DB1080"/>
    <w:rsid w:val="00DB13BB"/>
    <w:rsid w:val="00DB19CF"/>
    <w:rsid w:val="00DB2CE6"/>
    <w:rsid w:val="00DB326B"/>
    <w:rsid w:val="00DB3F05"/>
    <w:rsid w:val="00DB4305"/>
    <w:rsid w:val="00DB506D"/>
    <w:rsid w:val="00DB5653"/>
    <w:rsid w:val="00DB5739"/>
    <w:rsid w:val="00DB5DB9"/>
    <w:rsid w:val="00DB61D4"/>
    <w:rsid w:val="00DB68AC"/>
    <w:rsid w:val="00DB6F62"/>
    <w:rsid w:val="00DB6F81"/>
    <w:rsid w:val="00DB71C8"/>
    <w:rsid w:val="00DB7772"/>
    <w:rsid w:val="00DB78FF"/>
    <w:rsid w:val="00DB7946"/>
    <w:rsid w:val="00DB7CFF"/>
    <w:rsid w:val="00DC0136"/>
    <w:rsid w:val="00DC0218"/>
    <w:rsid w:val="00DC14D6"/>
    <w:rsid w:val="00DC17EE"/>
    <w:rsid w:val="00DC1DD5"/>
    <w:rsid w:val="00DC205A"/>
    <w:rsid w:val="00DC2B8C"/>
    <w:rsid w:val="00DC44BC"/>
    <w:rsid w:val="00DC4581"/>
    <w:rsid w:val="00DC45A5"/>
    <w:rsid w:val="00DC4BB9"/>
    <w:rsid w:val="00DC56E1"/>
    <w:rsid w:val="00DC61C4"/>
    <w:rsid w:val="00DC6426"/>
    <w:rsid w:val="00DC65AE"/>
    <w:rsid w:val="00DC69BA"/>
    <w:rsid w:val="00DC6AB7"/>
    <w:rsid w:val="00DC6D44"/>
    <w:rsid w:val="00DC6DAB"/>
    <w:rsid w:val="00DD0476"/>
    <w:rsid w:val="00DD0543"/>
    <w:rsid w:val="00DD09DA"/>
    <w:rsid w:val="00DD11AD"/>
    <w:rsid w:val="00DD205C"/>
    <w:rsid w:val="00DD22FF"/>
    <w:rsid w:val="00DD4129"/>
    <w:rsid w:val="00DD470E"/>
    <w:rsid w:val="00DD485B"/>
    <w:rsid w:val="00DD4B2F"/>
    <w:rsid w:val="00DD4D03"/>
    <w:rsid w:val="00DD553F"/>
    <w:rsid w:val="00DD5548"/>
    <w:rsid w:val="00DD5704"/>
    <w:rsid w:val="00DD5FA8"/>
    <w:rsid w:val="00DD6324"/>
    <w:rsid w:val="00DD6C7A"/>
    <w:rsid w:val="00DD6CEC"/>
    <w:rsid w:val="00DD7A4C"/>
    <w:rsid w:val="00DE0190"/>
    <w:rsid w:val="00DE037D"/>
    <w:rsid w:val="00DE0A98"/>
    <w:rsid w:val="00DE0CF6"/>
    <w:rsid w:val="00DE153F"/>
    <w:rsid w:val="00DE203B"/>
    <w:rsid w:val="00DE278E"/>
    <w:rsid w:val="00DE294A"/>
    <w:rsid w:val="00DE2B5B"/>
    <w:rsid w:val="00DE2D22"/>
    <w:rsid w:val="00DE31CE"/>
    <w:rsid w:val="00DE35F0"/>
    <w:rsid w:val="00DE3908"/>
    <w:rsid w:val="00DE4126"/>
    <w:rsid w:val="00DE4FA8"/>
    <w:rsid w:val="00DE54D1"/>
    <w:rsid w:val="00DE58A9"/>
    <w:rsid w:val="00DE5A27"/>
    <w:rsid w:val="00DE61AA"/>
    <w:rsid w:val="00DE653A"/>
    <w:rsid w:val="00DE6DF8"/>
    <w:rsid w:val="00DE721F"/>
    <w:rsid w:val="00DE7482"/>
    <w:rsid w:val="00DE7E87"/>
    <w:rsid w:val="00DF0074"/>
    <w:rsid w:val="00DF14F3"/>
    <w:rsid w:val="00DF1B9E"/>
    <w:rsid w:val="00DF2079"/>
    <w:rsid w:val="00DF2E13"/>
    <w:rsid w:val="00DF2EAE"/>
    <w:rsid w:val="00DF3C3C"/>
    <w:rsid w:val="00DF427B"/>
    <w:rsid w:val="00DF4FFB"/>
    <w:rsid w:val="00DF524F"/>
    <w:rsid w:val="00DF5E1A"/>
    <w:rsid w:val="00DF6405"/>
    <w:rsid w:val="00DF664A"/>
    <w:rsid w:val="00DF6982"/>
    <w:rsid w:val="00DF7180"/>
    <w:rsid w:val="00DF7952"/>
    <w:rsid w:val="00DF7D48"/>
    <w:rsid w:val="00E0003A"/>
    <w:rsid w:val="00E000DB"/>
    <w:rsid w:val="00E00E55"/>
    <w:rsid w:val="00E01205"/>
    <w:rsid w:val="00E01341"/>
    <w:rsid w:val="00E01402"/>
    <w:rsid w:val="00E018F6"/>
    <w:rsid w:val="00E02ADE"/>
    <w:rsid w:val="00E02AE1"/>
    <w:rsid w:val="00E02E5C"/>
    <w:rsid w:val="00E0331E"/>
    <w:rsid w:val="00E03673"/>
    <w:rsid w:val="00E03DA6"/>
    <w:rsid w:val="00E04A0E"/>
    <w:rsid w:val="00E0598B"/>
    <w:rsid w:val="00E06726"/>
    <w:rsid w:val="00E06BC6"/>
    <w:rsid w:val="00E06E14"/>
    <w:rsid w:val="00E072AC"/>
    <w:rsid w:val="00E07724"/>
    <w:rsid w:val="00E078EE"/>
    <w:rsid w:val="00E07C05"/>
    <w:rsid w:val="00E1007F"/>
    <w:rsid w:val="00E1010C"/>
    <w:rsid w:val="00E101E1"/>
    <w:rsid w:val="00E109D5"/>
    <w:rsid w:val="00E10DBD"/>
    <w:rsid w:val="00E110DA"/>
    <w:rsid w:val="00E114C9"/>
    <w:rsid w:val="00E11EA1"/>
    <w:rsid w:val="00E127A9"/>
    <w:rsid w:val="00E129E8"/>
    <w:rsid w:val="00E13802"/>
    <w:rsid w:val="00E13EF0"/>
    <w:rsid w:val="00E140DC"/>
    <w:rsid w:val="00E14726"/>
    <w:rsid w:val="00E1496F"/>
    <w:rsid w:val="00E1511C"/>
    <w:rsid w:val="00E16376"/>
    <w:rsid w:val="00E166E3"/>
    <w:rsid w:val="00E16971"/>
    <w:rsid w:val="00E17280"/>
    <w:rsid w:val="00E2124D"/>
    <w:rsid w:val="00E21349"/>
    <w:rsid w:val="00E213DC"/>
    <w:rsid w:val="00E226B9"/>
    <w:rsid w:val="00E22FDB"/>
    <w:rsid w:val="00E230B9"/>
    <w:rsid w:val="00E24E62"/>
    <w:rsid w:val="00E24E72"/>
    <w:rsid w:val="00E25494"/>
    <w:rsid w:val="00E259FA"/>
    <w:rsid w:val="00E2686F"/>
    <w:rsid w:val="00E27DC2"/>
    <w:rsid w:val="00E30505"/>
    <w:rsid w:val="00E30C0B"/>
    <w:rsid w:val="00E30C7F"/>
    <w:rsid w:val="00E326AB"/>
    <w:rsid w:val="00E32C55"/>
    <w:rsid w:val="00E330BB"/>
    <w:rsid w:val="00E3312E"/>
    <w:rsid w:val="00E33204"/>
    <w:rsid w:val="00E33F67"/>
    <w:rsid w:val="00E34C7D"/>
    <w:rsid w:val="00E350B7"/>
    <w:rsid w:val="00E356BA"/>
    <w:rsid w:val="00E35ADE"/>
    <w:rsid w:val="00E35E8F"/>
    <w:rsid w:val="00E36FA9"/>
    <w:rsid w:val="00E37B96"/>
    <w:rsid w:val="00E40801"/>
    <w:rsid w:val="00E4094E"/>
    <w:rsid w:val="00E4120F"/>
    <w:rsid w:val="00E41980"/>
    <w:rsid w:val="00E41C79"/>
    <w:rsid w:val="00E42454"/>
    <w:rsid w:val="00E429ED"/>
    <w:rsid w:val="00E42CED"/>
    <w:rsid w:val="00E45069"/>
    <w:rsid w:val="00E45097"/>
    <w:rsid w:val="00E45361"/>
    <w:rsid w:val="00E45550"/>
    <w:rsid w:val="00E45BBD"/>
    <w:rsid w:val="00E45F22"/>
    <w:rsid w:val="00E45FC5"/>
    <w:rsid w:val="00E465DF"/>
    <w:rsid w:val="00E47760"/>
    <w:rsid w:val="00E47F0D"/>
    <w:rsid w:val="00E504B9"/>
    <w:rsid w:val="00E50516"/>
    <w:rsid w:val="00E5134E"/>
    <w:rsid w:val="00E51C9E"/>
    <w:rsid w:val="00E51DC2"/>
    <w:rsid w:val="00E522B4"/>
    <w:rsid w:val="00E53241"/>
    <w:rsid w:val="00E5330B"/>
    <w:rsid w:val="00E53464"/>
    <w:rsid w:val="00E540A2"/>
    <w:rsid w:val="00E5445B"/>
    <w:rsid w:val="00E54948"/>
    <w:rsid w:val="00E5532E"/>
    <w:rsid w:val="00E5589B"/>
    <w:rsid w:val="00E55BF0"/>
    <w:rsid w:val="00E55D62"/>
    <w:rsid w:val="00E56520"/>
    <w:rsid w:val="00E566BF"/>
    <w:rsid w:val="00E57A0B"/>
    <w:rsid w:val="00E57CD1"/>
    <w:rsid w:val="00E57D0B"/>
    <w:rsid w:val="00E600BC"/>
    <w:rsid w:val="00E601C3"/>
    <w:rsid w:val="00E60392"/>
    <w:rsid w:val="00E611DB"/>
    <w:rsid w:val="00E61443"/>
    <w:rsid w:val="00E61607"/>
    <w:rsid w:val="00E62A97"/>
    <w:rsid w:val="00E62F13"/>
    <w:rsid w:val="00E63738"/>
    <w:rsid w:val="00E63922"/>
    <w:rsid w:val="00E642A9"/>
    <w:rsid w:val="00E647D6"/>
    <w:rsid w:val="00E65A62"/>
    <w:rsid w:val="00E664A2"/>
    <w:rsid w:val="00E66F61"/>
    <w:rsid w:val="00E67635"/>
    <w:rsid w:val="00E6779C"/>
    <w:rsid w:val="00E67A17"/>
    <w:rsid w:val="00E67A55"/>
    <w:rsid w:val="00E67AC8"/>
    <w:rsid w:val="00E7023C"/>
    <w:rsid w:val="00E709DF"/>
    <w:rsid w:val="00E71A57"/>
    <w:rsid w:val="00E71E7B"/>
    <w:rsid w:val="00E72A5D"/>
    <w:rsid w:val="00E72FB6"/>
    <w:rsid w:val="00E733D1"/>
    <w:rsid w:val="00E7344A"/>
    <w:rsid w:val="00E73583"/>
    <w:rsid w:val="00E73725"/>
    <w:rsid w:val="00E73E33"/>
    <w:rsid w:val="00E74B44"/>
    <w:rsid w:val="00E74E1C"/>
    <w:rsid w:val="00E754AC"/>
    <w:rsid w:val="00E76DF2"/>
    <w:rsid w:val="00E775DF"/>
    <w:rsid w:val="00E77B52"/>
    <w:rsid w:val="00E801A8"/>
    <w:rsid w:val="00E8024D"/>
    <w:rsid w:val="00E80383"/>
    <w:rsid w:val="00E808AD"/>
    <w:rsid w:val="00E809C5"/>
    <w:rsid w:val="00E80E57"/>
    <w:rsid w:val="00E81387"/>
    <w:rsid w:val="00E81850"/>
    <w:rsid w:val="00E819E4"/>
    <w:rsid w:val="00E81C53"/>
    <w:rsid w:val="00E81E4C"/>
    <w:rsid w:val="00E82A4E"/>
    <w:rsid w:val="00E8370C"/>
    <w:rsid w:val="00E83769"/>
    <w:rsid w:val="00E83E27"/>
    <w:rsid w:val="00E84DD7"/>
    <w:rsid w:val="00E859A8"/>
    <w:rsid w:val="00E859EF"/>
    <w:rsid w:val="00E86F04"/>
    <w:rsid w:val="00E8726C"/>
    <w:rsid w:val="00E874E4"/>
    <w:rsid w:val="00E878A1"/>
    <w:rsid w:val="00E87AD8"/>
    <w:rsid w:val="00E87FDB"/>
    <w:rsid w:val="00E90343"/>
    <w:rsid w:val="00E90DFC"/>
    <w:rsid w:val="00E9124B"/>
    <w:rsid w:val="00E9154A"/>
    <w:rsid w:val="00E921B0"/>
    <w:rsid w:val="00E93283"/>
    <w:rsid w:val="00E93588"/>
    <w:rsid w:val="00E93A1B"/>
    <w:rsid w:val="00E93EC8"/>
    <w:rsid w:val="00E94A50"/>
    <w:rsid w:val="00E95229"/>
    <w:rsid w:val="00E9533A"/>
    <w:rsid w:val="00E957B3"/>
    <w:rsid w:val="00E95982"/>
    <w:rsid w:val="00E96187"/>
    <w:rsid w:val="00E96D9C"/>
    <w:rsid w:val="00E97B68"/>
    <w:rsid w:val="00E97CCC"/>
    <w:rsid w:val="00EA0921"/>
    <w:rsid w:val="00EA095C"/>
    <w:rsid w:val="00EA1C0C"/>
    <w:rsid w:val="00EA1DB3"/>
    <w:rsid w:val="00EA23E2"/>
    <w:rsid w:val="00EA287C"/>
    <w:rsid w:val="00EA2BA1"/>
    <w:rsid w:val="00EA2D0E"/>
    <w:rsid w:val="00EA355D"/>
    <w:rsid w:val="00EA36FF"/>
    <w:rsid w:val="00EA3A84"/>
    <w:rsid w:val="00EA3C99"/>
    <w:rsid w:val="00EA47D2"/>
    <w:rsid w:val="00EA4FB4"/>
    <w:rsid w:val="00EA5FE6"/>
    <w:rsid w:val="00EA6DB6"/>
    <w:rsid w:val="00EA715C"/>
    <w:rsid w:val="00EA75AD"/>
    <w:rsid w:val="00EA76CC"/>
    <w:rsid w:val="00EB0BF0"/>
    <w:rsid w:val="00EB0C4F"/>
    <w:rsid w:val="00EB0EBC"/>
    <w:rsid w:val="00EB214C"/>
    <w:rsid w:val="00EB267E"/>
    <w:rsid w:val="00EB2AAC"/>
    <w:rsid w:val="00EB308A"/>
    <w:rsid w:val="00EB30C9"/>
    <w:rsid w:val="00EB6750"/>
    <w:rsid w:val="00EB6847"/>
    <w:rsid w:val="00EB71F3"/>
    <w:rsid w:val="00EB7835"/>
    <w:rsid w:val="00EB784C"/>
    <w:rsid w:val="00EC0A0C"/>
    <w:rsid w:val="00EC13E4"/>
    <w:rsid w:val="00EC15D6"/>
    <w:rsid w:val="00EC171B"/>
    <w:rsid w:val="00EC1776"/>
    <w:rsid w:val="00EC2C0B"/>
    <w:rsid w:val="00EC4BC7"/>
    <w:rsid w:val="00EC4E24"/>
    <w:rsid w:val="00EC4F97"/>
    <w:rsid w:val="00EC4FD7"/>
    <w:rsid w:val="00EC5070"/>
    <w:rsid w:val="00EC66DB"/>
    <w:rsid w:val="00EC67C7"/>
    <w:rsid w:val="00EC6FB3"/>
    <w:rsid w:val="00EC755F"/>
    <w:rsid w:val="00EC7BAC"/>
    <w:rsid w:val="00EC7D59"/>
    <w:rsid w:val="00EC7EAD"/>
    <w:rsid w:val="00ED0A43"/>
    <w:rsid w:val="00ED157B"/>
    <w:rsid w:val="00ED1613"/>
    <w:rsid w:val="00ED1CAE"/>
    <w:rsid w:val="00ED304F"/>
    <w:rsid w:val="00ED4131"/>
    <w:rsid w:val="00ED428B"/>
    <w:rsid w:val="00ED44DB"/>
    <w:rsid w:val="00ED453B"/>
    <w:rsid w:val="00ED4B3E"/>
    <w:rsid w:val="00ED61F6"/>
    <w:rsid w:val="00ED623E"/>
    <w:rsid w:val="00ED6F70"/>
    <w:rsid w:val="00ED715E"/>
    <w:rsid w:val="00ED722B"/>
    <w:rsid w:val="00ED72E9"/>
    <w:rsid w:val="00ED753D"/>
    <w:rsid w:val="00ED7A21"/>
    <w:rsid w:val="00ED7BC8"/>
    <w:rsid w:val="00EE01BF"/>
    <w:rsid w:val="00EE18D1"/>
    <w:rsid w:val="00EE1ECB"/>
    <w:rsid w:val="00EE23DB"/>
    <w:rsid w:val="00EE326A"/>
    <w:rsid w:val="00EE34F5"/>
    <w:rsid w:val="00EE390E"/>
    <w:rsid w:val="00EE3D5A"/>
    <w:rsid w:val="00EE3E2A"/>
    <w:rsid w:val="00EE441F"/>
    <w:rsid w:val="00EE4430"/>
    <w:rsid w:val="00EE4497"/>
    <w:rsid w:val="00EE4895"/>
    <w:rsid w:val="00EE4B51"/>
    <w:rsid w:val="00EE52F6"/>
    <w:rsid w:val="00EE540B"/>
    <w:rsid w:val="00EE58A1"/>
    <w:rsid w:val="00EE5A5A"/>
    <w:rsid w:val="00EE6836"/>
    <w:rsid w:val="00EE713D"/>
    <w:rsid w:val="00EF01A2"/>
    <w:rsid w:val="00EF032E"/>
    <w:rsid w:val="00EF03A2"/>
    <w:rsid w:val="00EF06FD"/>
    <w:rsid w:val="00EF0A13"/>
    <w:rsid w:val="00EF210E"/>
    <w:rsid w:val="00EF26B6"/>
    <w:rsid w:val="00EF276E"/>
    <w:rsid w:val="00EF2A95"/>
    <w:rsid w:val="00EF2EAA"/>
    <w:rsid w:val="00EF3075"/>
    <w:rsid w:val="00EF37EF"/>
    <w:rsid w:val="00EF39F5"/>
    <w:rsid w:val="00EF3F69"/>
    <w:rsid w:val="00EF4592"/>
    <w:rsid w:val="00EF4F0A"/>
    <w:rsid w:val="00EF5202"/>
    <w:rsid w:val="00EF5EA7"/>
    <w:rsid w:val="00EF607F"/>
    <w:rsid w:val="00EF60C0"/>
    <w:rsid w:val="00EF6BFF"/>
    <w:rsid w:val="00EF6DB3"/>
    <w:rsid w:val="00EF6E84"/>
    <w:rsid w:val="00EF7198"/>
    <w:rsid w:val="00F0009F"/>
    <w:rsid w:val="00F00365"/>
    <w:rsid w:val="00F0059C"/>
    <w:rsid w:val="00F01388"/>
    <w:rsid w:val="00F01711"/>
    <w:rsid w:val="00F01EF8"/>
    <w:rsid w:val="00F023E6"/>
    <w:rsid w:val="00F02C6E"/>
    <w:rsid w:val="00F03069"/>
    <w:rsid w:val="00F03114"/>
    <w:rsid w:val="00F03845"/>
    <w:rsid w:val="00F03F76"/>
    <w:rsid w:val="00F04640"/>
    <w:rsid w:val="00F0508A"/>
    <w:rsid w:val="00F0554B"/>
    <w:rsid w:val="00F059AA"/>
    <w:rsid w:val="00F05B11"/>
    <w:rsid w:val="00F05DAA"/>
    <w:rsid w:val="00F068C4"/>
    <w:rsid w:val="00F06FE4"/>
    <w:rsid w:val="00F101BB"/>
    <w:rsid w:val="00F10736"/>
    <w:rsid w:val="00F1078F"/>
    <w:rsid w:val="00F11211"/>
    <w:rsid w:val="00F11A82"/>
    <w:rsid w:val="00F12164"/>
    <w:rsid w:val="00F12EDB"/>
    <w:rsid w:val="00F13453"/>
    <w:rsid w:val="00F13985"/>
    <w:rsid w:val="00F13B76"/>
    <w:rsid w:val="00F142D9"/>
    <w:rsid w:val="00F143C3"/>
    <w:rsid w:val="00F14BB4"/>
    <w:rsid w:val="00F14C9D"/>
    <w:rsid w:val="00F14E08"/>
    <w:rsid w:val="00F151D1"/>
    <w:rsid w:val="00F153F7"/>
    <w:rsid w:val="00F15ED0"/>
    <w:rsid w:val="00F16F39"/>
    <w:rsid w:val="00F171B2"/>
    <w:rsid w:val="00F17706"/>
    <w:rsid w:val="00F17FBB"/>
    <w:rsid w:val="00F20615"/>
    <w:rsid w:val="00F21093"/>
    <w:rsid w:val="00F21436"/>
    <w:rsid w:val="00F22117"/>
    <w:rsid w:val="00F228B9"/>
    <w:rsid w:val="00F22CF3"/>
    <w:rsid w:val="00F2346C"/>
    <w:rsid w:val="00F24A27"/>
    <w:rsid w:val="00F24FCC"/>
    <w:rsid w:val="00F26228"/>
    <w:rsid w:val="00F2790A"/>
    <w:rsid w:val="00F30417"/>
    <w:rsid w:val="00F31650"/>
    <w:rsid w:val="00F31AE5"/>
    <w:rsid w:val="00F31FEC"/>
    <w:rsid w:val="00F33CAF"/>
    <w:rsid w:val="00F33E89"/>
    <w:rsid w:val="00F343CC"/>
    <w:rsid w:val="00F34968"/>
    <w:rsid w:val="00F35054"/>
    <w:rsid w:val="00F35BF1"/>
    <w:rsid w:val="00F35F9D"/>
    <w:rsid w:val="00F36251"/>
    <w:rsid w:val="00F36586"/>
    <w:rsid w:val="00F36773"/>
    <w:rsid w:val="00F36CC0"/>
    <w:rsid w:val="00F37571"/>
    <w:rsid w:val="00F37BF8"/>
    <w:rsid w:val="00F37CD5"/>
    <w:rsid w:val="00F37FF1"/>
    <w:rsid w:val="00F40B4D"/>
    <w:rsid w:val="00F41869"/>
    <w:rsid w:val="00F41874"/>
    <w:rsid w:val="00F41CEF"/>
    <w:rsid w:val="00F41F97"/>
    <w:rsid w:val="00F42506"/>
    <w:rsid w:val="00F42AC0"/>
    <w:rsid w:val="00F42D7E"/>
    <w:rsid w:val="00F42E56"/>
    <w:rsid w:val="00F435B8"/>
    <w:rsid w:val="00F43EFB"/>
    <w:rsid w:val="00F44F14"/>
    <w:rsid w:val="00F452B3"/>
    <w:rsid w:val="00F45B9D"/>
    <w:rsid w:val="00F45D20"/>
    <w:rsid w:val="00F462C4"/>
    <w:rsid w:val="00F467AC"/>
    <w:rsid w:val="00F46A4B"/>
    <w:rsid w:val="00F50917"/>
    <w:rsid w:val="00F509B1"/>
    <w:rsid w:val="00F51C1D"/>
    <w:rsid w:val="00F5207E"/>
    <w:rsid w:val="00F52521"/>
    <w:rsid w:val="00F52BCF"/>
    <w:rsid w:val="00F53190"/>
    <w:rsid w:val="00F54146"/>
    <w:rsid w:val="00F5463F"/>
    <w:rsid w:val="00F5587F"/>
    <w:rsid w:val="00F55B38"/>
    <w:rsid w:val="00F566A8"/>
    <w:rsid w:val="00F57177"/>
    <w:rsid w:val="00F57919"/>
    <w:rsid w:val="00F57A89"/>
    <w:rsid w:val="00F60132"/>
    <w:rsid w:val="00F60560"/>
    <w:rsid w:val="00F60947"/>
    <w:rsid w:val="00F60D69"/>
    <w:rsid w:val="00F61AD0"/>
    <w:rsid w:val="00F61EDE"/>
    <w:rsid w:val="00F625A0"/>
    <w:rsid w:val="00F625EE"/>
    <w:rsid w:val="00F63AFE"/>
    <w:rsid w:val="00F64402"/>
    <w:rsid w:val="00F64674"/>
    <w:rsid w:val="00F648FE"/>
    <w:rsid w:val="00F64C4C"/>
    <w:rsid w:val="00F65BDF"/>
    <w:rsid w:val="00F65DA1"/>
    <w:rsid w:val="00F662BC"/>
    <w:rsid w:val="00F66AB8"/>
    <w:rsid w:val="00F6731B"/>
    <w:rsid w:val="00F6769C"/>
    <w:rsid w:val="00F676C4"/>
    <w:rsid w:val="00F6774D"/>
    <w:rsid w:val="00F67757"/>
    <w:rsid w:val="00F6775F"/>
    <w:rsid w:val="00F70434"/>
    <w:rsid w:val="00F70CE2"/>
    <w:rsid w:val="00F70D62"/>
    <w:rsid w:val="00F727C6"/>
    <w:rsid w:val="00F72D4F"/>
    <w:rsid w:val="00F73270"/>
    <w:rsid w:val="00F732B2"/>
    <w:rsid w:val="00F738FC"/>
    <w:rsid w:val="00F73D87"/>
    <w:rsid w:val="00F74AF1"/>
    <w:rsid w:val="00F75A79"/>
    <w:rsid w:val="00F75D31"/>
    <w:rsid w:val="00F75FFD"/>
    <w:rsid w:val="00F76BF9"/>
    <w:rsid w:val="00F7782B"/>
    <w:rsid w:val="00F77E00"/>
    <w:rsid w:val="00F77E45"/>
    <w:rsid w:val="00F77F04"/>
    <w:rsid w:val="00F8058B"/>
    <w:rsid w:val="00F81B75"/>
    <w:rsid w:val="00F81D9F"/>
    <w:rsid w:val="00F823DD"/>
    <w:rsid w:val="00F82773"/>
    <w:rsid w:val="00F82BFB"/>
    <w:rsid w:val="00F82E1C"/>
    <w:rsid w:val="00F83321"/>
    <w:rsid w:val="00F836F9"/>
    <w:rsid w:val="00F8429B"/>
    <w:rsid w:val="00F85D42"/>
    <w:rsid w:val="00F86361"/>
    <w:rsid w:val="00F86CC7"/>
    <w:rsid w:val="00F87D46"/>
    <w:rsid w:val="00F87DDB"/>
    <w:rsid w:val="00F903C8"/>
    <w:rsid w:val="00F90453"/>
    <w:rsid w:val="00F904A1"/>
    <w:rsid w:val="00F904C7"/>
    <w:rsid w:val="00F90A5C"/>
    <w:rsid w:val="00F9157A"/>
    <w:rsid w:val="00F91659"/>
    <w:rsid w:val="00F919DE"/>
    <w:rsid w:val="00F920B6"/>
    <w:rsid w:val="00F927C7"/>
    <w:rsid w:val="00F929AB"/>
    <w:rsid w:val="00F92B3B"/>
    <w:rsid w:val="00F92C1E"/>
    <w:rsid w:val="00F92EEB"/>
    <w:rsid w:val="00F93E06"/>
    <w:rsid w:val="00F93E56"/>
    <w:rsid w:val="00F93FC2"/>
    <w:rsid w:val="00F940D3"/>
    <w:rsid w:val="00F9465C"/>
    <w:rsid w:val="00F955BC"/>
    <w:rsid w:val="00F9601C"/>
    <w:rsid w:val="00F96DAE"/>
    <w:rsid w:val="00F970C6"/>
    <w:rsid w:val="00F97B79"/>
    <w:rsid w:val="00FA0019"/>
    <w:rsid w:val="00FA0EE5"/>
    <w:rsid w:val="00FA16E4"/>
    <w:rsid w:val="00FA2EA0"/>
    <w:rsid w:val="00FA37C9"/>
    <w:rsid w:val="00FA4773"/>
    <w:rsid w:val="00FA4E3F"/>
    <w:rsid w:val="00FA5A1B"/>
    <w:rsid w:val="00FA5C21"/>
    <w:rsid w:val="00FA614C"/>
    <w:rsid w:val="00FA6225"/>
    <w:rsid w:val="00FA6818"/>
    <w:rsid w:val="00FA72A9"/>
    <w:rsid w:val="00FA73A1"/>
    <w:rsid w:val="00FA7412"/>
    <w:rsid w:val="00FA7DBF"/>
    <w:rsid w:val="00FB07DD"/>
    <w:rsid w:val="00FB19E0"/>
    <w:rsid w:val="00FB1B39"/>
    <w:rsid w:val="00FB1C02"/>
    <w:rsid w:val="00FB20BC"/>
    <w:rsid w:val="00FB2D97"/>
    <w:rsid w:val="00FB3E90"/>
    <w:rsid w:val="00FB4882"/>
    <w:rsid w:val="00FB4EFE"/>
    <w:rsid w:val="00FB5AE8"/>
    <w:rsid w:val="00FB6241"/>
    <w:rsid w:val="00FB6974"/>
    <w:rsid w:val="00FB6AE5"/>
    <w:rsid w:val="00FB7CB0"/>
    <w:rsid w:val="00FB7EC1"/>
    <w:rsid w:val="00FC030F"/>
    <w:rsid w:val="00FC10FF"/>
    <w:rsid w:val="00FC11F5"/>
    <w:rsid w:val="00FC12FD"/>
    <w:rsid w:val="00FC22E9"/>
    <w:rsid w:val="00FC23F0"/>
    <w:rsid w:val="00FC2B08"/>
    <w:rsid w:val="00FC2E23"/>
    <w:rsid w:val="00FC3518"/>
    <w:rsid w:val="00FC37FD"/>
    <w:rsid w:val="00FC4A31"/>
    <w:rsid w:val="00FC55CC"/>
    <w:rsid w:val="00FC61FE"/>
    <w:rsid w:val="00FC6C23"/>
    <w:rsid w:val="00FC73FA"/>
    <w:rsid w:val="00FC74C7"/>
    <w:rsid w:val="00FC75E5"/>
    <w:rsid w:val="00FC7990"/>
    <w:rsid w:val="00FC7A53"/>
    <w:rsid w:val="00FD0DB6"/>
    <w:rsid w:val="00FD163B"/>
    <w:rsid w:val="00FD1743"/>
    <w:rsid w:val="00FD1F2C"/>
    <w:rsid w:val="00FD295B"/>
    <w:rsid w:val="00FD422D"/>
    <w:rsid w:val="00FD46B7"/>
    <w:rsid w:val="00FD48B8"/>
    <w:rsid w:val="00FD4B59"/>
    <w:rsid w:val="00FD4BBA"/>
    <w:rsid w:val="00FD6016"/>
    <w:rsid w:val="00FD6567"/>
    <w:rsid w:val="00FD694F"/>
    <w:rsid w:val="00FD7941"/>
    <w:rsid w:val="00FD7FC4"/>
    <w:rsid w:val="00FE0DB1"/>
    <w:rsid w:val="00FE11DD"/>
    <w:rsid w:val="00FE190E"/>
    <w:rsid w:val="00FE19E2"/>
    <w:rsid w:val="00FE1A44"/>
    <w:rsid w:val="00FE20A6"/>
    <w:rsid w:val="00FE28C8"/>
    <w:rsid w:val="00FE3BE3"/>
    <w:rsid w:val="00FE496A"/>
    <w:rsid w:val="00FE4DFB"/>
    <w:rsid w:val="00FE4FC6"/>
    <w:rsid w:val="00FE56F9"/>
    <w:rsid w:val="00FE6B67"/>
    <w:rsid w:val="00FE71F9"/>
    <w:rsid w:val="00FE73C3"/>
    <w:rsid w:val="00FE75CB"/>
    <w:rsid w:val="00FE75D9"/>
    <w:rsid w:val="00FE76A9"/>
    <w:rsid w:val="00FE7F71"/>
    <w:rsid w:val="00FF03AC"/>
    <w:rsid w:val="00FF0B51"/>
    <w:rsid w:val="00FF0F3C"/>
    <w:rsid w:val="00FF101B"/>
    <w:rsid w:val="00FF1116"/>
    <w:rsid w:val="00FF1170"/>
    <w:rsid w:val="00FF12E1"/>
    <w:rsid w:val="00FF22A7"/>
    <w:rsid w:val="00FF22DF"/>
    <w:rsid w:val="00FF22FC"/>
    <w:rsid w:val="00FF2829"/>
    <w:rsid w:val="00FF35C0"/>
    <w:rsid w:val="00FF37C9"/>
    <w:rsid w:val="00FF3D8F"/>
    <w:rsid w:val="00FF3DC1"/>
    <w:rsid w:val="00FF4275"/>
    <w:rsid w:val="00FF44C5"/>
    <w:rsid w:val="00FF54F4"/>
    <w:rsid w:val="00FF54F8"/>
    <w:rsid w:val="00FF55D4"/>
    <w:rsid w:val="00FF5B6F"/>
    <w:rsid w:val="00FF6260"/>
    <w:rsid w:val="00FF64E6"/>
    <w:rsid w:val="00FF6781"/>
    <w:rsid w:val="00FF6F83"/>
    <w:rsid w:val="00FF776B"/>
    <w:rsid w:val="00FF79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41E779"/>
  <w15:chartTrackingRefBased/>
  <w15:docId w15:val="{211F2AB6-F682-4D2A-8C7E-5CDB18D8A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center"/>
      <w:outlineLvl w:val="1"/>
    </w:pPr>
    <w:rPr>
      <w:b/>
      <w:sz w:val="18"/>
    </w:rPr>
  </w:style>
  <w:style w:type="paragraph" w:styleId="Nadpis3">
    <w:name w:val="heading 3"/>
    <w:basedOn w:val="Normln"/>
    <w:next w:val="Normln"/>
    <w:qFormat/>
    <w:pPr>
      <w:keepNext/>
      <w:outlineLvl w:val="2"/>
    </w:pPr>
    <w:rPr>
      <w:b/>
      <w:color w:val="FF0000"/>
    </w:rPr>
  </w:style>
  <w:style w:type="paragraph" w:styleId="Nadpis4">
    <w:name w:val="heading 4"/>
    <w:basedOn w:val="Normln"/>
    <w:next w:val="Normln"/>
    <w:qFormat/>
    <w:pPr>
      <w:keepNext/>
      <w:outlineLvl w:val="3"/>
    </w:pPr>
    <w:rPr>
      <w:b/>
    </w:rPr>
  </w:style>
  <w:style w:type="paragraph" w:styleId="Nadpis5">
    <w:name w:val="heading 5"/>
    <w:basedOn w:val="Normln"/>
    <w:next w:val="Normln"/>
    <w:qFormat/>
    <w:pPr>
      <w:keepNext/>
      <w:outlineLvl w:val="4"/>
    </w:pPr>
    <w:rPr>
      <w:b/>
      <w:color w:val="0000FF"/>
    </w:rPr>
  </w:style>
  <w:style w:type="paragraph" w:styleId="Nadpis6">
    <w:name w:val="heading 6"/>
    <w:basedOn w:val="Normln"/>
    <w:next w:val="Normln"/>
    <w:qFormat/>
    <w:pPr>
      <w:keepNext/>
      <w:outlineLvl w:val="5"/>
    </w:pPr>
    <w:rPr>
      <w:b/>
      <w:color w:val="008000"/>
    </w:rPr>
  </w:style>
  <w:style w:type="paragraph" w:styleId="Nadpis7">
    <w:name w:val="heading 7"/>
    <w:basedOn w:val="Normln"/>
    <w:next w:val="Normln"/>
    <w:qFormat/>
    <w:pPr>
      <w:keepNext/>
      <w:jc w:val="center"/>
      <w:outlineLvl w:val="6"/>
    </w:pPr>
    <w:rPr>
      <w:b/>
      <w:sz w:val="32"/>
    </w:rPr>
  </w:style>
  <w:style w:type="paragraph" w:styleId="Nadpis8">
    <w:name w:val="heading 8"/>
    <w:basedOn w:val="Normln"/>
    <w:next w:val="Normln"/>
    <w:qFormat/>
    <w:pPr>
      <w:keepNext/>
      <w:jc w:val="center"/>
      <w:outlineLvl w:val="7"/>
    </w:pPr>
    <w:rPr>
      <w:b/>
      <w:sz w:val="22"/>
    </w:rPr>
  </w:style>
  <w:style w:type="paragraph" w:styleId="Nadpis9">
    <w:name w:val="heading 9"/>
    <w:basedOn w:val="Normln"/>
    <w:next w:val="Normln"/>
    <w:qFormat/>
    <w:pPr>
      <w:keepNext/>
      <w:outlineLvl w:val="8"/>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48"/>
    </w:rPr>
  </w:style>
  <w:style w:type="paragraph" w:styleId="Rozloendokumentu">
    <w:name w:val="Document Map"/>
    <w:basedOn w:val="Normln"/>
    <w:semiHidden/>
    <w:pPr>
      <w:shd w:val="clear" w:color="auto" w:fill="000080"/>
    </w:pPr>
    <w:rPr>
      <w:rFonts w:ascii="Tahoma" w:hAnsi="Tahoma"/>
    </w:rPr>
  </w:style>
  <w:style w:type="paragraph" w:styleId="Zkladntext">
    <w:name w:val="Body Text"/>
    <w:aliases w:val="Základní text Char"/>
    <w:basedOn w:val="Normln"/>
    <w:semiHidden/>
    <w:rPr>
      <w:b/>
      <w:color w:val="FF00FF"/>
      <w:sz w:val="40"/>
    </w:rPr>
  </w:style>
  <w:style w:type="paragraph" w:styleId="Zkladntext2">
    <w:name w:val="Body Text 2"/>
    <w:basedOn w:val="Normln"/>
    <w:semiHidden/>
    <w:pPr>
      <w:jc w:val="center"/>
    </w:pPr>
    <w:rPr>
      <w:b/>
      <w:color w:val="808000"/>
      <w:sz w:val="40"/>
      <w:u w:val="single"/>
    </w:rPr>
  </w:style>
  <w:style w:type="paragraph" w:styleId="Zkladntext3">
    <w:name w:val="Body Text 3"/>
    <w:basedOn w:val="Normln"/>
    <w:semiHidden/>
    <w:rPr>
      <w:i/>
      <w:sz w:val="24"/>
    </w:rPr>
  </w:style>
  <w:style w:type="paragraph" w:styleId="Zhlav">
    <w:name w:val="header"/>
    <w:basedOn w:val="Normln"/>
    <w:semiHidden/>
    <w:pPr>
      <w:tabs>
        <w:tab w:val="center" w:pos="4536"/>
        <w:tab w:val="right" w:pos="9072"/>
      </w:tabs>
    </w:pPr>
    <w:rPr>
      <w:sz w:val="24"/>
      <w:szCs w:val="24"/>
    </w:rPr>
  </w:style>
  <w:style w:type="paragraph" w:styleId="Zkladntextodsazen">
    <w:name w:val="Body Text Indent"/>
    <w:basedOn w:val="Normln"/>
    <w:semiHidden/>
    <w:pPr>
      <w:ind w:left="207"/>
      <w:jc w:val="both"/>
    </w:pPr>
  </w:style>
  <w:style w:type="paragraph" w:styleId="Textbubliny">
    <w:name w:val="Balloon Text"/>
    <w:basedOn w:val="Normln"/>
    <w:semiHidden/>
    <w:rPr>
      <w:rFonts w:ascii="Tahoma" w:hAnsi="Tahoma" w:cs="Tahoma"/>
      <w:sz w:val="16"/>
      <w:szCs w:val="16"/>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customStyle="1" w:styleId="Odka">
    <w:name w:val="Oádka"/>
    <w:pPr>
      <w:widowControl w:val="0"/>
      <w:overflowPunct w:val="0"/>
      <w:autoSpaceDE w:val="0"/>
      <w:autoSpaceDN w:val="0"/>
      <w:adjustRightInd w:val="0"/>
      <w:ind w:left="-227"/>
      <w:jc w:val="both"/>
      <w:textAlignment w:val="baseline"/>
    </w:pPr>
    <w:rPr>
      <w:color w:val="000000"/>
      <w:sz w:val="24"/>
    </w:rPr>
  </w:style>
  <w:style w:type="paragraph" w:styleId="Normlnodsazen">
    <w:name w:val="Normal Indent"/>
    <w:basedOn w:val="Normln"/>
    <w:pPr>
      <w:overflowPunct w:val="0"/>
      <w:autoSpaceDE w:val="0"/>
      <w:autoSpaceDN w:val="0"/>
      <w:adjustRightInd w:val="0"/>
      <w:ind w:left="284"/>
      <w:jc w:val="both"/>
      <w:textAlignment w:val="baseline"/>
    </w:pPr>
    <w:rPr>
      <w:sz w:val="24"/>
    </w:rPr>
  </w:style>
  <w:style w:type="paragraph" w:customStyle="1" w:styleId="Nadpis">
    <w:name w:val="Nadpis"/>
    <w:pPr>
      <w:widowControl w:val="0"/>
      <w:overflowPunct w:val="0"/>
      <w:autoSpaceDE w:val="0"/>
      <w:autoSpaceDN w:val="0"/>
      <w:adjustRightInd w:val="0"/>
      <w:jc w:val="center"/>
      <w:textAlignment w:val="baseline"/>
    </w:pPr>
    <w:rPr>
      <w:color w:val="000000"/>
      <w:sz w:val="36"/>
    </w:rPr>
  </w:style>
  <w:style w:type="paragraph" w:styleId="slovanseznam2">
    <w:name w:val="List Number 2"/>
    <w:basedOn w:val="Normln"/>
    <w:semiHidden/>
    <w:pPr>
      <w:overflowPunct w:val="0"/>
      <w:autoSpaceDE w:val="0"/>
      <w:autoSpaceDN w:val="0"/>
      <w:adjustRightInd w:val="0"/>
      <w:spacing w:before="120"/>
      <w:ind w:left="284" w:hanging="397"/>
      <w:jc w:val="both"/>
      <w:textAlignment w:val="baseline"/>
    </w:pPr>
    <w:rPr>
      <w:sz w:val="24"/>
    </w:rPr>
  </w:style>
  <w:style w:type="paragraph" w:customStyle="1" w:styleId="podpis">
    <w:name w:val="podpis"/>
    <w:basedOn w:val="Normln"/>
    <w:pPr>
      <w:tabs>
        <w:tab w:val="left" w:pos="5670"/>
      </w:tabs>
      <w:overflowPunct w:val="0"/>
      <w:autoSpaceDE w:val="0"/>
      <w:autoSpaceDN w:val="0"/>
      <w:adjustRightInd w:val="0"/>
      <w:jc w:val="both"/>
      <w:textAlignment w:val="baseline"/>
    </w:pPr>
    <w:rPr>
      <w:sz w:val="24"/>
    </w:rPr>
  </w:style>
  <w:style w:type="paragraph" w:customStyle="1" w:styleId="obce">
    <w:name w:val="obce"/>
    <w:basedOn w:val="Normln"/>
    <w:pPr>
      <w:widowControl w:val="0"/>
      <w:tabs>
        <w:tab w:val="right" w:pos="9072"/>
      </w:tabs>
      <w:overflowPunct w:val="0"/>
      <w:autoSpaceDE w:val="0"/>
      <w:autoSpaceDN w:val="0"/>
      <w:adjustRightInd w:val="0"/>
      <w:ind w:left="567"/>
      <w:jc w:val="both"/>
      <w:textAlignment w:val="baseline"/>
    </w:pPr>
    <w:rPr>
      <w:color w:val="000000"/>
      <w:sz w:val="24"/>
    </w:rPr>
  </w:style>
  <w:style w:type="paragraph" w:customStyle="1" w:styleId="obcea">
    <w:name w:val="obce a)"/>
    <w:basedOn w:val="Zkladntext"/>
    <w:pPr>
      <w:widowControl w:val="0"/>
      <w:tabs>
        <w:tab w:val="right" w:pos="9072"/>
      </w:tabs>
      <w:overflowPunct w:val="0"/>
      <w:autoSpaceDE w:val="0"/>
      <w:autoSpaceDN w:val="0"/>
      <w:adjustRightInd w:val="0"/>
      <w:ind w:left="567" w:hanging="283"/>
      <w:jc w:val="both"/>
      <w:textAlignment w:val="baseline"/>
    </w:pPr>
    <w:rPr>
      <w:b w:val="0"/>
      <w:color w:val="000000"/>
      <w:sz w:val="24"/>
    </w:rPr>
  </w:style>
  <w:style w:type="paragraph" w:customStyle="1" w:styleId="Zkladntext31">
    <w:name w:val="Základní text 31"/>
    <w:basedOn w:val="Normln"/>
    <w:pPr>
      <w:overflowPunct w:val="0"/>
      <w:autoSpaceDE w:val="0"/>
      <w:autoSpaceDN w:val="0"/>
      <w:adjustRightInd w:val="0"/>
      <w:spacing w:after="120"/>
      <w:jc w:val="both"/>
      <w:textAlignment w:val="baseline"/>
    </w:pPr>
    <w:rPr>
      <w:sz w:val="16"/>
    </w:rPr>
  </w:style>
  <w:style w:type="paragraph" w:customStyle="1" w:styleId="Zkladntext21">
    <w:name w:val="Základní text 21"/>
    <w:basedOn w:val="Normln"/>
    <w:pPr>
      <w:overflowPunct w:val="0"/>
      <w:autoSpaceDE w:val="0"/>
      <w:autoSpaceDN w:val="0"/>
      <w:adjustRightInd w:val="0"/>
      <w:ind w:left="284"/>
      <w:jc w:val="both"/>
      <w:textAlignment w:val="baseline"/>
    </w:pPr>
    <w:rPr>
      <w:sz w:val="24"/>
    </w:rPr>
  </w:style>
  <w:style w:type="paragraph" w:styleId="Zkladntextodsazen2">
    <w:name w:val="Body Text Indent 2"/>
    <w:basedOn w:val="Normln"/>
    <w:semiHidden/>
    <w:pPr>
      <w:ind w:left="567" w:hanging="567"/>
      <w:jc w:val="both"/>
    </w:pPr>
    <w:rPr>
      <w:sz w:val="22"/>
      <w:szCs w:val="22"/>
    </w:rPr>
  </w:style>
  <w:style w:type="paragraph" w:styleId="Zkladntextodsazen3">
    <w:name w:val="Body Text Indent 3"/>
    <w:basedOn w:val="Normln"/>
    <w:semiHidden/>
    <w:pPr>
      <w:ind w:left="284" w:hanging="284"/>
      <w:jc w:val="both"/>
    </w:pPr>
    <w:rPr>
      <w:iCs/>
      <w:sz w:val="22"/>
      <w:szCs w:val="22"/>
    </w:rPr>
  </w:style>
  <w:style w:type="paragraph" w:customStyle="1" w:styleId="Normlnpododst5">
    <w:name w:val="Normální.pododst.5"/>
    <w:pPr>
      <w:tabs>
        <w:tab w:val="left" w:pos="3969"/>
        <w:tab w:val="left" w:pos="5954"/>
        <w:tab w:val="left" w:pos="7938"/>
      </w:tabs>
      <w:overflowPunct w:val="0"/>
      <w:autoSpaceDE w:val="0"/>
      <w:autoSpaceDN w:val="0"/>
      <w:adjustRightInd w:val="0"/>
      <w:jc w:val="both"/>
      <w:textAlignment w:val="baseline"/>
    </w:pPr>
    <w:rPr>
      <w:sz w:val="24"/>
    </w:rPr>
  </w:style>
  <w:style w:type="paragraph" w:customStyle="1" w:styleId="pododst5">
    <w:name w:val="pododst. 5"/>
    <w:next w:val="Normln"/>
    <w:pPr>
      <w:tabs>
        <w:tab w:val="left" w:pos="4820"/>
        <w:tab w:val="left" w:pos="7938"/>
      </w:tabs>
      <w:overflowPunct w:val="0"/>
      <w:autoSpaceDE w:val="0"/>
      <w:autoSpaceDN w:val="0"/>
      <w:adjustRightInd w:val="0"/>
      <w:textAlignment w:val="baseline"/>
    </w:pPr>
    <w:rPr>
      <w:noProof/>
      <w:sz w:val="24"/>
    </w:rPr>
  </w:style>
  <w:style w:type="paragraph" w:customStyle="1" w:styleId="a">
    <w:name w:val="a)"/>
    <w:basedOn w:val="Normlnpododst5"/>
    <w:pPr>
      <w:ind w:left="568" w:hanging="284"/>
    </w:pPr>
  </w:style>
  <w:style w:type="paragraph" w:customStyle="1" w:styleId="atun">
    <w:name w:val="a) tučně"/>
    <w:basedOn w:val="a"/>
    <w:rPr>
      <w:b/>
    </w:rPr>
  </w:style>
  <w:style w:type="paragraph" w:customStyle="1" w:styleId="pododst4">
    <w:name w:val="pododst4."/>
    <w:pPr>
      <w:tabs>
        <w:tab w:val="right" w:pos="5103"/>
        <w:tab w:val="right" w:pos="6804"/>
        <w:tab w:val="right" w:pos="8505"/>
      </w:tabs>
      <w:overflowPunct w:val="0"/>
      <w:autoSpaceDE w:val="0"/>
      <w:autoSpaceDN w:val="0"/>
      <w:adjustRightInd w:val="0"/>
      <w:ind w:left="567"/>
      <w:textAlignment w:val="baseline"/>
    </w:pPr>
    <w:rPr>
      <w:noProof/>
      <w:sz w:val="24"/>
    </w:rPr>
  </w:style>
  <w:style w:type="paragraph" w:customStyle="1" w:styleId="psmacenk">
    <w:name w:val="pásma ceník"/>
    <w:pPr>
      <w:tabs>
        <w:tab w:val="right" w:pos="3969"/>
        <w:tab w:val="right" w:pos="5103"/>
        <w:tab w:val="right" w:pos="6237"/>
        <w:tab w:val="right" w:pos="7371"/>
        <w:tab w:val="right" w:pos="8505"/>
        <w:tab w:val="right" w:pos="9639"/>
      </w:tabs>
      <w:overflowPunct w:val="0"/>
      <w:autoSpaceDE w:val="0"/>
      <w:autoSpaceDN w:val="0"/>
      <w:adjustRightInd w:val="0"/>
      <w:textAlignment w:val="baseline"/>
    </w:pPr>
    <w:rPr>
      <w:b/>
      <w:noProof/>
      <w:sz w:val="24"/>
    </w:rPr>
  </w:style>
  <w:style w:type="paragraph" w:customStyle="1" w:styleId="pododst2">
    <w:name w:val="pododst2"/>
    <w:pPr>
      <w:tabs>
        <w:tab w:val="right" w:pos="9639"/>
      </w:tabs>
      <w:overflowPunct w:val="0"/>
      <w:autoSpaceDE w:val="0"/>
      <w:autoSpaceDN w:val="0"/>
      <w:adjustRightInd w:val="0"/>
      <w:textAlignment w:val="baseline"/>
    </w:pPr>
    <w:rPr>
      <w:noProof/>
      <w:sz w:val="24"/>
    </w:rPr>
  </w:style>
  <w:style w:type="paragraph" w:customStyle="1" w:styleId="podods3">
    <w:name w:val="podods3"/>
    <w:pPr>
      <w:tabs>
        <w:tab w:val="right" w:pos="6237"/>
        <w:tab w:val="right" w:pos="7371"/>
      </w:tabs>
      <w:overflowPunct w:val="0"/>
      <w:autoSpaceDE w:val="0"/>
      <w:autoSpaceDN w:val="0"/>
      <w:adjustRightInd w:val="0"/>
      <w:textAlignment w:val="baseline"/>
    </w:pPr>
    <w:rPr>
      <w:noProof/>
      <w:sz w:val="24"/>
    </w:rPr>
  </w:style>
  <w:style w:type="paragraph" w:customStyle="1" w:styleId="Zkladntextodsazen31">
    <w:name w:val="Základní text odsazený 31"/>
    <w:basedOn w:val="Normlnpododst5"/>
    <w:pPr>
      <w:ind w:left="284" w:hanging="284"/>
    </w:pPr>
  </w:style>
  <w:style w:type="paragraph" w:customStyle="1" w:styleId="Zkladntextodsazen21">
    <w:name w:val="Základní text odsazený 21"/>
    <w:basedOn w:val="Normlnpododst5"/>
    <w:pPr>
      <w:tabs>
        <w:tab w:val="clear" w:pos="3969"/>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97" w:hanging="397"/>
    </w:pPr>
    <w:rPr>
      <w:rFonts w:ascii="Arial Narrow" w:hAnsi="Arial Narrow"/>
      <w:color w:val="000000"/>
    </w:rPr>
  </w:style>
  <w:style w:type="paragraph" w:customStyle="1" w:styleId="zkladn2">
    <w:name w:val="základní 2"/>
    <w:basedOn w:val="Zkladntext"/>
    <w:pPr>
      <w:widowControl w:val="0"/>
      <w:overflowPunct w:val="0"/>
      <w:autoSpaceDE w:val="0"/>
      <w:autoSpaceDN w:val="0"/>
      <w:adjustRightInd w:val="0"/>
      <w:spacing w:after="120"/>
      <w:ind w:left="283" w:hanging="283"/>
      <w:jc w:val="both"/>
      <w:textAlignment w:val="baseline"/>
    </w:pPr>
    <w:rPr>
      <w:b w:val="0"/>
      <w:color w:val="000000"/>
      <w:kern w:val="28"/>
      <w:sz w:val="24"/>
    </w:rPr>
  </w:style>
  <w:style w:type="paragraph" w:styleId="Textpoznpodarou">
    <w:name w:val="footnote text"/>
    <w:basedOn w:val="Normln"/>
    <w:semiHidden/>
  </w:style>
  <w:style w:type="character" w:styleId="Znakapoznpodarou">
    <w:name w:val="footnote reference"/>
    <w:semiHidden/>
    <w:rPr>
      <w:vertAlign w:val="superscript"/>
    </w:rPr>
  </w:style>
  <w:style w:type="character" w:styleId="Hypertextovodkaz">
    <w:name w:val="Hyperlink"/>
    <w:semiHidden/>
    <w:rPr>
      <w:color w:val="0000FF"/>
      <w:u w:val="single"/>
    </w:rPr>
  </w:style>
  <w:style w:type="paragraph" w:customStyle="1" w:styleId="BodyTextIndent31">
    <w:name w:val="Body Text Indent 31"/>
    <w:basedOn w:val="Normln"/>
    <w:pPr>
      <w:tabs>
        <w:tab w:val="left" w:pos="3969"/>
        <w:tab w:val="left" w:pos="5954"/>
        <w:tab w:val="left" w:pos="7938"/>
      </w:tabs>
      <w:overflowPunct w:val="0"/>
      <w:autoSpaceDE w:val="0"/>
      <w:autoSpaceDN w:val="0"/>
      <w:adjustRightInd w:val="0"/>
      <w:ind w:left="284" w:hanging="284"/>
      <w:jc w:val="both"/>
      <w:textAlignment w:val="baseline"/>
    </w:pPr>
    <w:rPr>
      <w:sz w:val="24"/>
    </w:rPr>
  </w:style>
  <w:style w:type="character" w:styleId="Sledovanodkaz">
    <w:name w:val="FollowedHyperlink"/>
    <w:semiHidden/>
    <w:rPr>
      <w:color w:val="800080"/>
      <w:u w:val="single"/>
    </w:rPr>
  </w:style>
  <w:style w:type="character" w:styleId="Odkaznakoment">
    <w:name w:val="annotation reference"/>
    <w:rPr>
      <w:sz w:val="16"/>
      <w:szCs w:val="16"/>
    </w:rPr>
  </w:style>
  <w:style w:type="paragraph" w:styleId="Textkomente">
    <w:name w:val="annotation text"/>
    <w:basedOn w:val="Normln"/>
    <w:link w:val="TextkomenteChar"/>
    <w:uiPriority w:val="99"/>
    <w:semiHidden/>
  </w:style>
  <w:style w:type="paragraph" w:customStyle="1" w:styleId="Stylpismeno">
    <w:name w:val="Styl_pismeno"/>
    <w:basedOn w:val="Zkladntext"/>
    <w:pPr>
      <w:widowControl w:val="0"/>
      <w:tabs>
        <w:tab w:val="left" w:pos="587"/>
      </w:tabs>
      <w:overflowPunct w:val="0"/>
      <w:autoSpaceDE w:val="0"/>
      <w:autoSpaceDN w:val="0"/>
      <w:adjustRightInd w:val="0"/>
      <w:spacing w:before="60"/>
      <w:ind w:left="624" w:hanging="284"/>
      <w:jc w:val="both"/>
      <w:textAlignment w:val="baseline"/>
    </w:pPr>
    <w:rPr>
      <w:b w:val="0"/>
      <w:color w:val="000000"/>
      <w:sz w:val="24"/>
    </w:rPr>
  </w:style>
  <w:style w:type="paragraph" w:styleId="Zkladntext-prvnodsazen">
    <w:name w:val="Body Text First Indent"/>
    <w:basedOn w:val="Zkladntext"/>
    <w:semiHidden/>
    <w:pPr>
      <w:tabs>
        <w:tab w:val="left" w:pos="284"/>
      </w:tabs>
      <w:spacing w:after="120"/>
    </w:pPr>
    <w:rPr>
      <w:b w:val="0"/>
      <w:color w:val="auto"/>
      <w:sz w:val="20"/>
    </w:rPr>
  </w:style>
  <w:style w:type="paragraph" w:styleId="Odstavecseseznamem">
    <w:name w:val="List Paragraph"/>
    <w:basedOn w:val="Normln"/>
    <w:link w:val="OdstavecseseznamemChar"/>
    <w:uiPriority w:val="34"/>
    <w:qFormat/>
    <w:pPr>
      <w:ind w:left="708"/>
    </w:pPr>
  </w:style>
  <w:style w:type="character" w:styleId="Siln">
    <w:name w:val="Strong"/>
    <w:qFormat/>
    <w:rPr>
      <w:b/>
      <w:bCs/>
    </w:rPr>
  </w:style>
  <w:style w:type="paragraph" w:customStyle="1" w:styleId="funkce">
    <w:name w:val="funkce"/>
    <w:basedOn w:val="Normln"/>
    <w:pPr>
      <w:keepLines/>
      <w:jc w:val="center"/>
    </w:pPr>
    <w:rPr>
      <w:sz w:val="24"/>
    </w:rPr>
  </w:style>
  <w:style w:type="paragraph" w:customStyle="1" w:styleId="Novelizanbod">
    <w:name w:val="Novelizační bod"/>
    <w:basedOn w:val="Normln"/>
    <w:next w:val="Normln"/>
    <w:pPr>
      <w:keepNext/>
      <w:keepLines/>
      <w:tabs>
        <w:tab w:val="left" w:pos="851"/>
      </w:tabs>
      <w:spacing w:before="360" w:after="240"/>
      <w:jc w:val="center"/>
    </w:pPr>
    <w:rPr>
      <w:rFonts w:ascii="Cambria" w:hAnsi="Cambria"/>
      <w:b/>
      <w:sz w:val="24"/>
      <w:szCs w:val="24"/>
    </w:rPr>
  </w:style>
  <w:style w:type="paragraph" w:styleId="Pedmtkomente">
    <w:name w:val="annotation subject"/>
    <w:basedOn w:val="Textkomente"/>
    <w:next w:val="Textkomente"/>
    <w:semiHidden/>
    <w:rPr>
      <w:b/>
      <w:bCs/>
    </w:rPr>
  </w:style>
  <w:style w:type="paragraph" w:customStyle="1" w:styleId="styl3">
    <w:name w:val="styl3"/>
    <w:basedOn w:val="Normln"/>
    <w:pPr>
      <w:widowControl w:val="0"/>
      <w:overflowPunct w:val="0"/>
      <w:autoSpaceDE w:val="0"/>
      <w:autoSpaceDN w:val="0"/>
      <w:adjustRightInd w:val="0"/>
      <w:spacing w:after="160"/>
      <w:ind w:left="283" w:hanging="283"/>
      <w:jc w:val="both"/>
      <w:textAlignment w:val="baseline"/>
    </w:pPr>
    <w:rPr>
      <w:sz w:val="24"/>
    </w:rPr>
  </w:style>
  <w:style w:type="paragraph" w:styleId="Seznam2">
    <w:name w:val="List 2"/>
    <w:basedOn w:val="Normln"/>
    <w:semiHidden/>
    <w:pPr>
      <w:widowControl w:val="0"/>
      <w:overflowPunct w:val="0"/>
      <w:autoSpaceDE w:val="0"/>
      <w:autoSpaceDN w:val="0"/>
      <w:adjustRightInd w:val="0"/>
      <w:ind w:left="566" w:hanging="283"/>
      <w:jc w:val="both"/>
      <w:textAlignment w:val="baseline"/>
    </w:pPr>
    <w:rPr>
      <w:sz w:val="24"/>
    </w:rPr>
  </w:style>
  <w:style w:type="paragraph" w:styleId="Pokraovnseznamu2">
    <w:name w:val="List Continue 2"/>
    <w:basedOn w:val="Normln"/>
    <w:semiHidden/>
    <w:pPr>
      <w:widowControl w:val="0"/>
      <w:overflowPunct w:val="0"/>
      <w:autoSpaceDE w:val="0"/>
      <w:autoSpaceDN w:val="0"/>
      <w:adjustRightInd w:val="0"/>
      <w:spacing w:after="120"/>
      <w:ind w:left="566"/>
      <w:jc w:val="both"/>
      <w:textAlignment w:val="baseline"/>
    </w:pPr>
    <w:rPr>
      <w:sz w:val="24"/>
    </w:rPr>
  </w:style>
  <w:style w:type="paragraph" w:styleId="Seznam3">
    <w:name w:val="List 3"/>
    <w:basedOn w:val="Normln"/>
    <w:semiHidden/>
    <w:pPr>
      <w:widowControl w:val="0"/>
      <w:overflowPunct w:val="0"/>
      <w:autoSpaceDE w:val="0"/>
      <w:autoSpaceDN w:val="0"/>
      <w:adjustRightInd w:val="0"/>
      <w:ind w:left="849" w:hanging="283"/>
      <w:jc w:val="both"/>
      <w:textAlignment w:val="baseline"/>
    </w:pPr>
    <w:rPr>
      <w:sz w:val="24"/>
    </w:rPr>
  </w:style>
  <w:style w:type="paragraph" w:customStyle="1" w:styleId="aaa">
    <w:name w:val="aaa"/>
    <w:basedOn w:val="Normln"/>
    <w:pPr>
      <w:widowControl w:val="0"/>
      <w:overflowPunct w:val="0"/>
      <w:autoSpaceDE w:val="0"/>
      <w:autoSpaceDN w:val="0"/>
      <w:adjustRightInd w:val="0"/>
      <w:ind w:left="283" w:hanging="283"/>
      <w:jc w:val="center"/>
      <w:textAlignment w:val="baseline"/>
    </w:pPr>
    <w:rPr>
      <w:b/>
      <w:sz w:val="32"/>
    </w:rPr>
  </w:style>
  <w:style w:type="paragraph" w:customStyle="1" w:styleId="ra">
    <w:name w:val="$ Čára"/>
    <w:basedOn w:val="Normln"/>
    <w:next w:val="Normln"/>
    <w:pPr>
      <w:pBdr>
        <w:bottom w:val="single" w:sz="8" w:space="1" w:color="auto"/>
      </w:pBdr>
      <w:spacing w:after="240"/>
    </w:pPr>
    <w:rPr>
      <w:sz w:val="12"/>
      <w:szCs w:val="24"/>
    </w:rPr>
  </w:style>
  <w:style w:type="paragraph" w:customStyle="1" w:styleId="stsmlouvy">
    <w:name w:val="$ Část smlouvy"/>
    <w:basedOn w:val="Normln"/>
    <w:next w:val="Normln"/>
    <w:pPr>
      <w:spacing w:after="120"/>
      <w:jc w:val="center"/>
    </w:pPr>
    <w:rPr>
      <w:b/>
      <w:caps/>
      <w:sz w:val="24"/>
      <w:szCs w:val="24"/>
    </w:rPr>
  </w:style>
  <w:style w:type="paragraph" w:customStyle="1" w:styleId="slo">
    <w:name w:val="$ Číslo"/>
    <w:basedOn w:val="Normln"/>
    <w:next w:val="Normln"/>
    <w:pPr>
      <w:spacing w:before="120"/>
      <w:ind w:left="397"/>
      <w:jc w:val="center"/>
    </w:pPr>
    <w:rPr>
      <w:b/>
      <w:sz w:val="24"/>
      <w:szCs w:val="24"/>
    </w:rPr>
  </w:style>
  <w:style w:type="paragraph" w:customStyle="1" w:styleId="lnekIbezsla">
    <w:name w:val="$ Článek I bez čísla"/>
    <w:basedOn w:val="slo"/>
    <w:next w:val="Odstavec1"/>
    <w:pPr>
      <w:numPr>
        <w:numId w:val="5"/>
      </w:numPr>
      <w:spacing w:after="120"/>
    </w:pPr>
  </w:style>
  <w:style w:type="paragraph" w:customStyle="1" w:styleId="Evidennslo">
    <w:name w:val="$ Evidenční číslo"/>
    <w:basedOn w:val="Normln"/>
    <w:next w:val="Normln"/>
    <w:pPr>
      <w:tabs>
        <w:tab w:val="right" w:pos="4820"/>
      </w:tabs>
      <w:spacing w:after="60"/>
    </w:pPr>
    <w:rPr>
      <w:b/>
      <w:sz w:val="24"/>
      <w:szCs w:val="24"/>
    </w:rPr>
  </w:style>
  <w:style w:type="paragraph" w:customStyle="1" w:styleId="Nzevsti">
    <w:name w:val="$ Název části"/>
    <w:basedOn w:val="Normln"/>
    <w:next w:val="Normln"/>
    <w:pPr>
      <w:spacing w:after="240"/>
      <w:jc w:val="center"/>
    </w:pPr>
    <w:rPr>
      <w:sz w:val="24"/>
      <w:szCs w:val="24"/>
    </w:rPr>
  </w:style>
  <w:style w:type="paragraph" w:customStyle="1" w:styleId="Nzevlnku">
    <w:name w:val="$ Název článku"/>
    <w:basedOn w:val="Normln"/>
    <w:next w:val="Normln"/>
    <w:pPr>
      <w:spacing w:after="120"/>
      <w:jc w:val="center"/>
    </w:pPr>
    <w:rPr>
      <w:b/>
      <w:sz w:val="24"/>
      <w:szCs w:val="24"/>
    </w:rPr>
  </w:style>
  <w:style w:type="paragraph" w:customStyle="1" w:styleId="Nzevsmlouvy">
    <w:name w:val="$ Název smlouvy"/>
    <w:basedOn w:val="Normln"/>
    <w:next w:val="Normln"/>
    <w:pPr>
      <w:jc w:val="center"/>
    </w:pPr>
    <w:rPr>
      <w:b/>
      <w:sz w:val="24"/>
      <w:szCs w:val="24"/>
    </w:rPr>
  </w:style>
  <w:style w:type="paragraph" w:customStyle="1" w:styleId="Odstavec1">
    <w:name w:val="$ Odstavec 1."/>
    <w:basedOn w:val="Normln"/>
    <w:pPr>
      <w:numPr>
        <w:ilvl w:val="1"/>
        <w:numId w:val="5"/>
      </w:numPr>
      <w:spacing w:after="60"/>
      <w:jc w:val="both"/>
    </w:pPr>
    <w:rPr>
      <w:sz w:val="24"/>
      <w:szCs w:val="24"/>
    </w:rPr>
  </w:style>
  <w:style w:type="paragraph" w:customStyle="1" w:styleId="Odstavec1bezslovn">
    <w:name w:val="$ Odstavec 1. bez číslování"/>
    <w:basedOn w:val="Odstavec1"/>
    <w:pPr>
      <w:numPr>
        <w:ilvl w:val="0"/>
        <w:numId w:val="0"/>
      </w:numPr>
      <w:ind w:left="510"/>
    </w:pPr>
  </w:style>
  <w:style w:type="paragraph" w:customStyle="1" w:styleId="Odstavec1odrky">
    <w:name w:val="$ Odstavec 1. odrážky"/>
    <w:basedOn w:val="Odstavec1bezslovn"/>
    <w:next w:val="Normln"/>
    <w:pPr>
      <w:numPr>
        <w:numId w:val="1"/>
      </w:numPr>
    </w:pPr>
  </w:style>
  <w:style w:type="paragraph" w:customStyle="1" w:styleId="Odstaveca">
    <w:name w:val="$ Odstavec a)"/>
    <w:basedOn w:val="Normln"/>
    <w:next w:val="Normln"/>
    <w:pPr>
      <w:spacing w:after="60"/>
      <w:jc w:val="both"/>
    </w:pPr>
    <w:rPr>
      <w:sz w:val="24"/>
      <w:szCs w:val="24"/>
    </w:rPr>
  </w:style>
  <w:style w:type="paragraph" w:customStyle="1" w:styleId="Odstavecabezslovn">
    <w:name w:val="$ Odstavec a) bez číslování"/>
    <w:basedOn w:val="Odstaveca"/>
    <w:next w:val="Normln"/>
    <w:pPr>
      <w:ind w:left="1021"/>
    </w:pPr>
  </w:style>
  <w:style w:type="paragraph" w:customStyle="1" w:styleId="Odstavecaodrky">
    <w:name w:val="$ Odstavec a) odrážky"/>
    <w:basedOn w:val="Odstavecabezslovn"/>
    <w:next w:val="Normln"/>
    <w:pPr>
      <w:numPr>
        <w:numId w:val="2"/>
      </w:numPr>
    </w:pPr>
  </w:style>
  <w:style w:type="paragraph" w:customStyle="1" w:styleId="Smlouva">
    <w:name w:val="$ Smlouva"/>
    <w:basedOn w:val="Normln"/>
    <w:next w:val="Normln"/>
    <w:pPr>
      <w:spacing w:after="60"/>
      <w:jc w:val="center"/>
    </w:pPr>
    <w:rPr>
      <w:b/>
      <w:caps/>
      <w:sz w:val="28"/>
      <w:szCs w:val="24"/>
    </w:rPr>
  </w:style>
  <w:style w:type="paragraph" w:customStyle="1" w:styleId="Smluvnstrany-normal">
    <w:name w:val="$ Smluvní strany - normal"/>
    <w:basedOn w:val="Normln"/>
    <w:next w:val="Normln"/>
    <w:autoRedefine/>
    <w:pPr>
      <w:ind w:left="510"/>
    </w:pPr>
    <w:rPr>
      <w:sz w:val="24"/>
      <w:szCs w:val="24"/>
    </w:rPr>
  </w:style>
  <w:style w:type="paragraph" w:customStyle="1" w:styleId="Smluvnstrany-italic">
    <w:name w:val="$ Smluvní strany - italic"/>
    <w:basedOn w:val="Smluvnstrany-normal"/>
    <w:next w:val="Normln"/>
    <w:rPr>
      <w:i/>
    </w:rPr>
  </w:style>
  <w:style w:type="paragraph" w:customStyle="1" w:styleId="Smluvnstranyslovan">
    <w:name w:val="$ Smluvní strany číslované"/>
    <w:basedOn w:val="Smluvnstrany-normal"/>
    <w:next w:val="Normln"/>
    <w:pPr>
      <w:numPr>
        <w:numId w:val="3"/>
      </w:numPr>
    </w:pPr>
    <w:rPr>
      <w:b/>
    </w:rPr>
  </w:style>
  <w:style w:type="paragraph" w:customStyle="1" w:styleId="Vpl">
    <w:name w:val="$ Výplň"/>
    <w:basedOn w:val="Normln"/>
    <w:rPr>
      <w:sz w:val="12"/>
      <w:szCs w:val="24"/>
    </w:rPr>
  </w:style>
  <w:style w:type="paragraph" w:customStyle="1" w:styleId="Normlnweb4">
    <w:name w:val="Normální (web)4"/>
    <w:basedOn w:val="Normln"/>
    <w:pPr>
      <w:spacing w:before="240" w:after="240"/>
      <w:ind w:left="240" w:right="240"/>
    </w:pPr>
    <w:rPr>
      <w:sz w:val="24"/>
      <w:szCs w:val="24"/>
    </w:rPr>
  </w:style>
  <w:style w:type="paragraph" w:styleId="Pokraovnseznamu">
    <w:name w:val="List Continue"/>
    <w:basedOn w:val="Normln"/>
    <w:semiHidden/>
    <w:pPr>
      <w:spacing w:after="120"/>
      <w:ind w:left="283"/>
    </w:pPr>
  </w:style>
  <w:style w:type="character" w:customStyle="1" w:styleId="Odstavec1Char">
    <w:name w:val="$ Odstavec 1. Char"/>
    <w:rPr>
      <w:sz w:val="24"/>
      <w:szCs w:val="24"/>
      <w:lang w:val="cs-CZ" w:eastAsia="cs-CZ" w:bidi="ar-SA"/>
    </w:rPr>
  </w:style>
  <w:style w:type="paragraph" w:customStyle="1" w:styleId="font5">
    <w:name w:val="font5"/>
    <w:basedOn w:val="Normln"/>
    <w:pPr>
      <w:spacing w:before="100" w:beforeAutospacing="1" w:after="100" w:afterAutospacing="1"/>
    </w:pPr>
    <w:rPr>
      <w:rFonts w:eastAsia="Arial Unicode MS"/>
    </w:rPr>
  </w:style>
  <w:style w:type="paragraph" w:customStyle="1" w:styleId="font6">
    <w:name w:val="font6"/>
    <w:basedOn w:val="Normln"/>
    <w:pPr>
      <w:spacing w:before="100" w:beforeAutospacing="1" w:after="100" w:afterAutospacing="1"/>
    </w:pPr>
    <w:rPr>
      <w:rFonts w:eastAsia="Arial Unicode MS"/>
    </w:rPr>
  </w:style>
  <w:style w:type="paragraph" w:customStyle="1" w:styleId="font7">
    <w:name w:val="font7"/>
    <w:basedOn w:val="Normln"/>
    <w:pPr>
      <w:spacing w:before="100" w:beforeAutospacing="1" w:after="100" w:afterAutospacing="1"/>
    </w:pPr>
    <w:rPr>
      <w:rFonts w:eastAsia="Arial Unicode MS"/>
      <w:sz w:val="22"/>
      <w:szCs w:val="22"/>
    </w:rPr>
  </w:style>
  <w:style w:type="paragraph" w:customStyle="1" w:styleId="font8">
    <w:name w:val="font8"/>
    <w:basedOn w:val="Normln"/>
    <w:pPr>
      <w:spacing w:before="100" w:beforeAutospacing="1" w:after="100" w:afterAutospacing="1"/>
    </w:pPr>
    <w:rPr>
      <w:rFonts w:eastAsia="Arial Unicode MS"/>
      <w:sz w:val="22"/>
      <w:szCs w:val="22"/>
    </w:rPr>
  </w:style>
  <w:style w:type="paragraph" w:customStyle="1" w:styleId="xl24">
    <w:name w:val="xl24"/>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ln"/>
    <w:pPr>
      <w:spacing w:before="100" w:beforeAutospacing="1" w:after="100" w:afterAutospacing="1"/>
      <w:jc w:val="both"/>
    </w:pPr>
    <w:rPr>
      <w:rFonts w:eastAsia="Arial Unicode MS"/>
      <w:sz w:val="22"/>
      <w:szCs w:val="22"/>
    </w:rPr>
  </w:style>
  <w:style w:type="paragraph" w:customStyle="1" w:styleId="xl26">
    <w:name w:val="xl26"/>
    <w:basedOn w:val="Normln"/>
    <w:pPr>
      <w:spacing w:before="100" w:beforeAutospacing="1" w:after="100" w:afterAutospacing="1"/>
      <w:jc w:val="right"/>
    </w:pPr>
    <w:rPr>
      <w:rFonts w:eastAsia="Arial Unicode MS"/>
      <w:sz w:val="24"/>
      <w:szCs w:val="24"/>
    </w:rPr>
  </w:style>
  <w:style w:type="paragraph" w:customStyle="1" w:styleId="xl27">
    <w:name w:val="xl27"/>
    <w:basedOn w:val="Normln"/>
    <w:pPr>
      <w:spacing w:before="100" w:beforeAutospacing="1" w:after="100" w:afterAutospacing="1"/>
      <w:jc w:val="both"/>
    </w:pPr>
    <w:rPr>
      <w:rFonts w:eastAsia="Arial Unicode MS"/>
      <w:sz w:val="22"/>
      <w:szCs w:val="22"/>
    </w:rPr>
  </w:style>
  <w:style w:type="paragraph" w:customStyle="1" w:styleId="xl28">
    <w:name w:val="xl28"/>
    <w:basedOn w:val="Normln"/>
    <w:pPr>
      <w:pBdr>
        <w:left w:val="single" w:sz="8" w:space="0" w:color="auto"/>
        <w:bottom w:val="single" w:sz="8" w:space="0" w:color="auto"/>
      </w:pBdr>
      <w:shd w:val="clear" w:color="auto" w:fill="C0C0C0"/>
      <w:spacing w:before="100" w:beforeAutospacing="1" w:after="100" w:afterAutospacing="1"/>
    </w:pPr>
    <w:rPr>
      <w:rFonts w:eastAsia="Arial Unicode MS"/>
      <w:b/>
      <w:bCs/>
      <w:sz w:val="24"/>
      <w:szCs w:val="24"/>
    </w:rPr>
  </w:style>
  <w:style w:type="paragraph" w:customStyle="1" w:styleId="xl29">
    <w:name w:val="xl29"/>
    <w:basedOn w:val="Normln"/>
    <w:pPr>
      <w:pBdr>
        <w:top w:val="single" w:sz="8" w:space="0" w:color="auto"/>
        <w:right w:val="single" w:sz="8"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ln"/>
    <w:pPr>
      <w:pBdr>
        <w:top w:val="single" w:sz="8" w:space="0" w:color="auto"/>
        <w:left w:val="single" w:sz="4" w:space="0" w:color="auto"/>
        <w:bottom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1">
    <w:name w:val="xl31"/>
    <w:basedOn w:val="Normln"/>
    <w:pPr>
      <w:pBdr>
        <w:top w:val="single" w:sz="8"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32">
    <w:name w:val="xl32"/>
    <w:basedOn w:val="Normln"/>
    <w:pPr>
      <w:pBdr>
        <w:top w:val="single" w:sz="8" w:space="0" w:color="auto"/>
        <w:left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sz w:val="24"/>
      <w:szCs w:val="24"/>
    </w:rPr>
  </w:style>
  <w:style w:type="paragraph" w:customStyle="1" w:styleId="xl33">
    <w:name w:val="xl33"/>
    <w:basedOn w:val="Normln"/>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4">
    <w:name w:val="xl34"/>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35">
    <w:name w:val="xl35"/>
    <w:basedOn w:val="Normln"/>
    <w:pPr>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36">
    <w:name w:val="xl36"/>
    <w:basedOn w:val="Normln"/>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37">
    <w:name w:val="xl37"/>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38">
    <w:name w:val="xl38"/>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39">
    <w:name w:val="xl39"/>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40">
    <w:name w:val="xl40"/>
    <w:basedOn w:val="Normln"/>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1">
    <w:name w:val="xl41"/>
    <w:basedOn w:val="Normln"/>
    <w:pPr>
      <w:pBdr>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2">
    <w:name w:val="xl42"/>
    <w:basedOn w:val="Normln"/>
    <w:pPr>
      <w:pBdr>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3">
    <w:name w:val="xl43"/>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44">
    <w:name w:val="xl44"/>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45">
    <w:name w:val="xl45"/>
    <w:basedOn w:val="Normln"/>
    <w:pPr>
      <w:pBdr>
        <w:left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6">
    <w:name w:val="xl46"/>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47">
    <w:name w:val="xl4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sz w:val="24"/>
      <w:szCs w:val="24"/>
    </w:rPr>
  </w:style>
  <w:style w:type="paragraph" w:customStyle="1" w:styleId="xl48">
    <w:name w:val="xl48"/>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49">
    <w:name w:val="xl49"/>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50">
    <w:name w:val="xl50"/>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51">
    <w:name w:val="xl51"/>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4"/>
      <w:szCs w:val="24"/>
    </w:rPr>
  </w:style>
  <w:style w:type="paragraph" w:customStyle="1" w:styleId="xl52">
    <w:name w:val="xl52"/>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4"/>
      <w:szCs w:val="24"/>
    </w:rPr>
  </w:style>
  <w:style w:type="paragraph" w:customStyle="1" w:styleId="xl53">
    <w:name w:val="xl53"/>
    <w:basedOn w:val="Normln"/>
    <w:pPr>
      <w:pBdr>
        <w:top w:val="single" w:sz="8" w:space="0" w:color="auto"/>
        <w:left w:val="single" w:sz="8" w:space="0" w:color="auto"/>
        <w:bottom w:val="single" w:sz="4" w:space="0" w:color="auto"/>
      </w:pBdr>
      <w:spacing w:before="100" w:beforeAutospacing="1" w:after="100" w:afterAutospacing="1"/>
    </w:pPr>
    <w:rPr>
      <w:rFonts w:eastAsia="Arial Unicode MS"/>
      <w:b/>
      <w:bCs/>
      <w:sz w:val="24"/>
      <w:szCs w:val="24"/>
    </w:rPr>
  </w:style>
  <w:style w:type="paragraph" w:customStyle="1" w:styleId="xl54">
    <w:name w:val="xl54"/>
    <w:basedOn w:val="Normln"/>
    <w:pPr>
      <w:pBdr>
        <w:top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55">
    <w:name w:val="xl55"/>
    <w:basedOn w:val="Normln"/>
    <w:pPr>
      <w:pBdr>
        <w:top w:val="single" w:sz="8" w:space="0" w:color="auto"/>
        <w:left w:val="single" w:sz="4"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6">
    <w:name w:val="xl56"/>
    <w:basedOn w:val="Normln"/>
    <w:pPr>
      <w:pBdr>
        <w:top w:val="single" w:sz="8" w:space="0" w:color="auto"/>
        <w:bottom w:val="single" w:sz="4" w:space="0" w:color="auto"/>
      </w:pBdr>
      <w:spacing w:before="100" w:beforeAutospacing="1" w:after="100" w:afterAutospacing="1"/>
      <w:jc w:val="center"/>
    </w:pPr>
    <w:rPr>
      <w:rFonts w:eastAsia="Arial Unicode MS"/>
      <w:sz w:val="24"/>
      <w:szCs w:val="24"/>
    </w:rPr>
  </w:style>
  <w:style w:type="paragraph" w:customStyle="1" w:styleId="xl57">
    <w:name w:val="xl57"/>
    <w:basedOn w:val="Normln"/>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58">
    <w:name w:val="xl58"/>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59">
    <w:name w:val="xl59"/>
    <w:basedOn w:val="Normln"/>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0">
    <w:name w:val="xl60"/>
    <w:basedOn w:val="Normln"/>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1">
    <w:name w:val="xl61"/>
    <w:basedOn w:val="Normln"/>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2">
    <w:name w:val="xl62"/>
    <w:basedOn w:val="Normln"/>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b/>
      <w:bCs/>
      <w:sz w:val="24"/>
      <w:szCs w:val="24"/>
    </w:rPr>
  </w:style>
  <w:style w:type="paragraph" w:customStyle="1" w:styleId="xl63">
    <w:name w:val="xl63"/>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b/>
      <w:bCs/>
      <w:sz w:val="24"/>
      <w:szCs w:val="24"/>
    </w:rPr>
  </w:style>
  <w:style w:type="paragraph" w:customStyle="1" w:styleId="xl64">
    <w:name w:val="xl64"/>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eastAsia="Arial Unicode MS"/>
      <w:sz w:val="24"/>
      <w:szCs w:val="24"/>
    </w:rPr>
  </w:style>
  <w:style w:type="paragraph" w:customStyle="1" w:styleId="xl65">
    <w:name w:val="xl65"/>
    <w:basedOn w:val="Normln"/>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66">
    <w:name w:val="xl66"/>
    <w:basedOn w:val="Normln"/>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67">
    <w:name w:val="xl67"/>
    <w:basedOn w:val="Normln"/>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jc w:val="center"/>
    </w:pPr>
    <w:rPr>
      <w:rFonts w:eastAsia="Arial Unicode MS"/>
      <w:sz w:val="24"/>
      <w:szCs w:val="24"/>
    </w:rPr>
  </w:style>
  <w:style w:type="paragraph" w:customStyle="1" w:styleId="xl68">
    <w:name w:val="xl68"/>
    <w:basedOn w:val="Normln"/>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eastAsia="Arial Unicode MS"/>
      <w:sz w:val="24"/>
      <w:szCs w:val="24"/>
    </w:rPr>
  </w:style>
  <w:style w:type="paragraph" w:customStyle="1" w:styleId="xl69">
    <w:name w:val="xl69"/>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0">
    <w:name w:val="xl70"/>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1">
    <w:name w:val="xl71"/>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right"/>
    </w:pPr>
    <w:rPr>
      <w:rFonts w:eastAsia="Arial Unicode MS"/>
      <w:sz w:val="24"/>
      <w:szCs w:val="24"/>
    </w:rPr>
  </w:style>
  <w:style w:type="paragraph" w:customStyle="1" w:styleId="xl72">
    <w:name w:val="xl72"/>
    <w:basedOn w:val="Normln"/>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73">
    <w:name w:val="xl73"/>
    <w:basedOn w:val="Normln"/>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74">
    <w:name w:val="xl74"/>
    <w:basedOn w:val="Normln"/>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eastAsia="Arial Unicode MS"/>
      <w:sz w:val="24"/>
      <w:szCs w:val="24"/>
    </w:rPr>
  </w:style>
  <w:style w:type="paragraph" w:customStyle="1" w:styleId="xl75">
    <w:name w:val="xl75"/>
    <w:basedOn w:val="Normln"/>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Arial Unicode MS"/>
      <w:sz w:val="24"/>
      <w:szCs w:val="24"/>
    </w:rPr>
  </w:style>
  <w:style w:type="paragraph" w:customStyle="1" w:styleId="xl76">
    <w:name w:val="xl76"/>
    <w:basedOn w:val="Normln"/>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eastAsia="Arial Unicode MS"/>
      <w:sz w:val="24"/>
      <w:szCs w:val="24"/>
    </w:rPr>
  </w:style>
  <w:style w:type="paragraph" w:customStyle="1" w:styleId="xl77">
    <w:name w:val="xl77"/>
    <w:basedOn w:val="Normln"/>
    <w:pPr>
      <w:pBdr>
        <w:top w:val="single" w:sz="8" w:space="0" w:color="auto"/>
        <w:left w:val="single" w:sz="8"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8">
    <w:name w:val="xl78"/>
    <w:basedOn w:val="Normln"/>
    <w:pPr>
      <w:pBdr>
        <w:top w:val="single" w:sz="8" w:space="0" w:color="auto"/>
        <w:left w:val="single" w:sz="4" w:space="0" w:color="auto"/>
        <w:bottom w:val="single" w:sz="4" w:space="0" w:color="auto"/>
        <w:right w:val="single" w:sz="4" w:space="0" w:color="auto"/>
      </w:pBdr>
      <w:spacing w:before="100" w:beforeAutospacing="1" w:after="100" w:afterAutospacing="1"/>
    </w:pPr>
    <w:rPr>
      <w:rFonts w:eastAsia="Arial Unicode MS"/>
      <w:b/>
      <w:bCs/>
      <w:sz w:val="24"/>
      <w:szCs w:val="24"/>
    </w:rPr>
  </w:style>
  <w:style w:type="paragraph" w:customStyle="1" w:styleId="xl79">
    <w:name w:val="xl79"/>
    <w:basedOn w:val="Normln"/>
    <w:pPr>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0">
    <w:name w:val="xl80"/>
    <w:basedOn w:val="Normln"/>
    <w:pPr>
      <w:pBdr>
        <w:top w:val="single" w:sz="8" w:space="0" w:color="auto"/>
        <w:left w:val="single" w:sz="8" w:space="0" w:color="auto"/>
      </w:pBdr>
      <w:shd w:val="clear" w:color="auto" w:fill="C0C0C0"/>
      <w:spacing w:before="100" w:beforeAutospacing="1" w:after="100" w:afterAutospacing="1"/>
      <w:jc w:val="center"/>
    </w:pPr>
    <w:rPr>
      <w:rFonts w:ascii="Arial" w:eastAsia="Arial Unicode MS" w:hAnsi="Arial" w:cs="Arial"/>
      <w:b/>
      <w:bCs/>
      <w:sz w:val="24"/>
      <w:szCs w:val="24"/>
    </w:rPr>
  </w:style>
  <w:style w:type="paragraph" w:customStyle="1" w:styleId="xl81">
    <w:name w:val="xl81"/>
    <w:basedOn w:val="Normln"/>
    <w:pPr>
      <w:pBdr>
        <w:bottom w:val="single" w:sz="8" w:space="0" w:color="auto"/>
        <w:right w:val="single" w:sz="8" w:space="0" w:color="auto"/>
      </w:pBdr>
      <w:shd w:val="clear" w:color="auto" w:fill="C0C0C0"/>
      <w:spacing w:before="100" w:beforeAutospacing="1" w:after="100" w:afterAutospacing="1"/>
      <w:jc w:val="center"/>
    </w:pPr>
    <w:rPr>
      <w:rFonts w:eastAsia="Arial Unicode MS"/>
      <w:b/>
      <w:bCs/>
      <w:sz w:val="24"/>
      <w:szCs w:val="24"/>
    </w:rPr>
  </w:style>
  <w:style w:type="paragraph" w:customStyle="1" w:styleId="xl82">
    <w:name w:val="xl82"/>
    <w:basedOn w:val="Normln"/>
    <w:pPr>
      <w:pBdr>
        <w:left w:val="single" w:sz="4" w:space="0" w:color="auto"/>
        <w:bottom w:val="single" w:sz="4" w:space="0" w:color="auto"/>
        <w:right w:val="single" w:sz="4" w:space="0" w:color="auto"/>
      </w:pBdr>
      <w:spacing w:before="100" w:beforeAutospacing="1" w:after="100" w:afterAutospacing="1"/>
    </w:pPr>
    <w:rPr>
      <w:rFonts w:eastAsia="Arial Unicode MS"/>
      <w:sz w:val="24"/>
      <w:szCs w:val="24"/>
    </w:rPr>
  </w:style>
  <w:style w:type="paragraph" w:customStyle="1" w:styleId="xl83">
    <w:name w:val="xl83"/>
    <w:basedOn w:val="Normln"/>
    <w:pPr>
      <w:pBdr>
        <w:left w:val="single" w:sz="4" w:space="0" w:color="auto"/>
        <w:bottom w:val="single" w:sz="4" w:space="0" w:color="auto"/>
        <w:right w:val="single" w:sz="4" w:space="0" w:color="auto"/>
      </w:pBdr>
      <w:spacing w:before="100" w:beforeAutospacing="1" w:after="100" w:afterAutospacing="1"/>
      <w:jc w:val="center"/>
    </w:pPr>
    <w:rPr>
      <w:rFonts w:eastAsia="Arial Unicode MS"/>
      <w:sz w:val="24"/>
      <w:szCs w:val="24"/>
    </w:rPr>
  </w:style>
  <w:style w:type="paragraph" w:customStyle="1" w:styleId="xl84">
    <w:name w:val="xl84"/>
    <w:basedOn w:val="Normln"/>
    <w:pPr>
      <w:pBdr>
        <w:left w:val="single" w:sz="4" w:space="0" w:color="auto"/>
        <w:bottom w:val="single" w:sz="4" w:space="0" w:color="auto"/>
        <w:right w:val="single" w:sz="8" w:space="0" w:color="auto"/>
      </w:pBdr>
      <w:spacing w:before="100" w:beforeAutospacing="1" w:after="100" w:afterAutospacing="1"/>
      <w:jc w:val="center"/>
    </w:pPr>
    <w:rPr>
      <w:rFonts w:eastAsia="Arial Unicode MS"/>
      <w:sz w:val="24"/>
      <w:szCs w:val="24"/>
    </w:rPr>
  </w:style>
  <w:style w:type="paragraph" w:customStyle="1" w:styleId="xl85">
    <w:name w:val="xl85"/>
    <w:basedOn w:val="Normln"/>
    <w:pPr>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18"/>
      <w:szCs w:val="18"/>
    </w:rPr>
  </w:style>
  <w:style w:type="paragraph" w:customStyle="1" w:styleId="xl86">
    <w:name w:val="xl86"/>
    <w:basedOn w:val="Normln"/>
    <w:pPr>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4"/>
      <w:szCs w:val="24"/>
    </w:rPr>
  </w:style>
  <w:style w:type="paragraph" w:customStyle="1" w:styleId="xl87">
    <w:name w:val="xl87"/>
    <w:basedOn w:val="Normln"/>
    <w:pPr>
      <w:pBdr>
        <w:bottom w:val="single" w:sz="8" w:space="0" w:color="auto"/>
      </w:pBdr>
      <w:spacing w:before="100" w:beforeAutospacing="1" w:after="100" w:afterAutospacing="1"/>
      <w:jc w:val="center"/>
    </w:pPr>
    <w:rPr>
      <w:rFonts w:eastAsia="Arial Unicode MS"/>
      <w:b/>
      <w:bCs/>
      <w:sz w:val="28"/>
      <w:szCs w:val="28"/>
    </w:rPr>
  </w:style>
  <w:style w:type="paragraph" w:styleId="Revize">
    <w:name w:val="Revision"/>
    <w:hidden/>
    <w:uiPriority w:val="99"/>
    <w:semiHidden/>
    <w:rsid w:val="009C748C"/>
  </w:style>
  <w:style w:type="character" w:customStyle="1" w:styleId="TextkomenteChar">
    <w:name w:val="Text komentáře Char"/>
    <w:link w:val="Textkomente"/>
    <w:uiPriority w:val="99"/>
    <w:semiHidden/>
    <w:rsid w:val="00466D23"/>
  </w:style>
  <w:style w:type="paragraph" w:customStyle="1" w:styleId="l5">
    <w:name w:val="l5"/>
    <w:basedOn w:val="Normln"/>
    <w:rsid w:val="000E6520"/>
    <w:pPr>
      <w:spacing w:before="100" w:beforeAutospacing="1" w:after="100" w:afterAutospacing="1"/>
    </w:pPr>
    <w:rPr>
      <w:sz w:val="24"/>
      <w:szCs w:val="24"/>
    </w:rPr>
  </w:style>
  <w:style w:type="character" w:styleId="PromnnHTML">
    <w:name w:val="HTML Variable"/>
    <w:uiPriority w:val="99"/>
    <w:semiHidden/>
    <w:unhideWhenUsed/>
    <w:rsid w:val="000E6520"/>
    <w:rPr>
      <w:i/>
      <w:iCs/>
    </w:rPr>
  </w:style>
  <w:style w:type="paragraph" w:customStyle="1" w:styleId="l6">
    <w:name w:val="l6"/>
    <w:basedOn w:val="Normln"/>
    <w:rsid w:val="000E6520"/>
    <w:pPr>
      <w:spacing w:before="100" w:beforeAutospacing="1" w:after="100" w:afterAutospacing="1"/>
    </w:pPr>
    <w:rPr>
      <w:sz w:val="24"/>
      <w:szCs w:val="24"/>
    </w:rPr>
  </w:style>
  <w:style w:type="paragraph" w:customStyle="1" w:styleId="l4">
    <w:name w:val="l4"/>
    <w:basedOn w:val="Normln"/>
    <w:rsid w:val="000E6520"/>
    <w:pPr>
      <w:spacing w:before="100" w:beforeAutospacing="1" w:after="100" w:afterAutospacing="1"/>
    </w:pPr>
    <w:rPr>
      <w:sz w:val="24"/>
      <w:szCs w:val="24"/>
    </w:rPr>
  </w:style>
  <w:style w:type="table" w:styleId="Mkatabulky">
    <w:name w:val="Table Grid"/>
    <w:basedOn w:val="Normlntabulka"/>
    <w:uiPriority w:val="59"/>
    <w:rsid w:val="00773F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1">
    <w:name w:val="Mřížka tabulky1"/>
    <w:basedOn w:val="Normlntabulka"/>
    <w:next w:val="Mkatabulky"/>
    <w:uiPriority w:val="59"/>
    <w:rsid w:val="00251E5D"/>
    <w:rPr>
      <w:rFonts w:ascii="Calibri" w:eastAsia="MS Mincho"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21">
    <w:name w:val="l21"/>
    <w:basedOn w:val="Normln"/>
    <w:rsid w:val="00164804"/>
    <w:pPr>
      <w:spacing w:before="144" w:after="144"/>
      <w:jc w:val="both"/>
    </w:pPr>
    <w:rPr>
      <w:sz w:val="24"/>
      <w:szCs w:val="24"/>
    </w:rPr>
  </w:style>
  <w:style w:type="paragraph" w:customStyle="1" w:styleId="l31">
    <w:name w:val="l31"/>
    <w:basedOn w:val="Normln"/>
    <w:rsid w:val="00164804"/>
    <w:pPr>
      <w:spacing w:before="144" w:after="144"/>
      <w:jc w:val="both"/>
    </w:pPr>
    <w:rPr>
      <w:sz w:val="24"/>
      <w:szCs w:val="24"/>
    </w:rPr>
  </w:style>
  <w:style w:type="paragraph" w:customStyle="1" w:styleId="l41">
    <w:name w:val="l41"/>
    <w:basedOn w:val="Normln"/>
    <w:rsid w:val="00164804"/>
    <w:pPr>
      <w:spacing w:before="144" w:after="144"/>
      <w:jc w:val="both"/>
    </w:pPr>
    <w:rPr>
      <w:sz w:val="24"/>
      <w:szCs w:val="24"/>
    </w:rPr>
  </w:style>
  <w:style w:type="character" w:customStyle="1" w:styleId="OdstavecseseznamemChar">
    <w:name w:val="Odstavec se seznamem Char"/>
    <w:link w:val="Odstavecseseznamem"/>
    <w:uiPriority w:val="34"/>
    <w:rsid w:val="00B25855"/>
  </w:style>
  <w:style w:type="paragraph" w:styleId="Normlnweb">
    <w:name w:val="Normal (Web)"/>
    <w:basedOn w:val="Normln"/>
    <w:uiPriority w:val="99"/>
    <w:semiHidden/>
    <w:unhideWhenUsed/>
    <w:rsid w:val="00653EFD"/>
    <w:rPr>
      <w:rFonts w:eastAsia="Calibri"/>
      <w:sz w:val="24"/>
      <w:szCs w:val="24"/>
    </w:rPr>
  </w:style>
  <w:style w:type="character" w:styleId="Odkazintenzivn">
    <w:name w:val="Intense Reference"/>
    <w:basedOn w:val="Standardnpsmoodstavce"/>
    <w:uiPriority w:val="32"/>
    <w:qFormat/>
    <w:rsid w:val="002C6057"/>
    <w:rPr>
      <w:b/>
      <w:bCs/>
      <w:caps w:val="0"/>
      <w:smallCaps/>
      <w:color w:val="auto"/>
      <w:spacing w:val="3"/>
      <w:u w:val="single"/>
    </w:rPr>
  </w:style>
  <w:style w:type="character" w:customStyle="1" w:styleId="Nevyeenzmnka1">
    <w:name w:val="Nevyřešená zmínka1"/>
    <w:basedOn w:val="Standardnpsmoodstavce"/>
    <w:uiPriority w:val="99"/>
    <w:semiHidden/>
    <w:unhideWhenUsed/>
    <w:rsid w:val="00C96871"/>
    <w:rPr>
      <w:color w:val="605E5C"/>
      <w:shd w:val="clear" w:color="auto" w:fill="E1DFDD"/>
    </w:rPr>
  </w:style>
  <w:style w:type="character" w:styleId="Odkazjemn">
    <w:name w:val="Subtle Reference"/>
    <w:basedOn w:val="Standardnpsmoodstavce"/>
    <w:uiPriority w:val="31"/>
    <w:qFormat/>
    <w:rsid w:val="00AD0880"/>
    <w:rPr>
      <w:smallCaps/>
      <w:color w:val="404040" w:themeColor="text1" w:themeTint="BF"/>
      <w:u w:val="single" w:color="7F7F7F" w:themeColor="text1" w:themeTint="80"/>
    </w:rPr>
  </w:style>
  <w:style w:type="character" w:styleId="Zstupntext">
    <w:name w:val="Placeholder Text"/>
    <w:basedOn w:val="Standardnpsmoodstavce"/>
    <w:uiPriority w:val="99"/>
    <w:semiHidden/>
    <w:rsid w:val="00257DAF"/>
    <w:rPr>
      <w:color w:val="808080"/>
    </w:rPr>
  </w:style>
  <w:style w:type="paragraph" w:customStyle="1" w:styleId="Default">
    <w:name w:val="Default"/>
    <w:rsid w:val="005C7CF3"/>
    <w:pPr>
      <w:autoSpaceDE w:val="0"/>
      <w:autoSpaceDN w:val="0"/>
      <w:adjustRightInd w:val="0"/>
    </w:pPr>
    <w:rPr>
      <w:color w:val="000000"/>
      <w:sz w:val="24"/>
      <w:szCs w:val="24"/>
    </w:rPr>
  </w:style>
  <w:style w:type="character" w:customStyle="1" w:styleId="Nevyeenzmnka2">
    <w:name w:val="Nevyřešená zmínka2"/>
    <w:basedOn w:val="Standardnpsmoodstavce"/>
    <w:uiPriority w:val="99"/>
    <w:semiHidden/>
    <w:unhideWhenUsed/>
    <w:rsid w:val="004655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4936">
      <w:bodyDiv w:val="1"/>
      <w:marLeft w:val="0"/>
      <w:marRight w:val="0"/>
      <w:marTop w:val="0"/>
      <w:marBottom w:val="0"/>
      <w:divBdr>
        <w:top w:val="none" w:sz="0" w:space="0" w:color="auto"/>
        <w:left w:val="none" w:sz="0" w:space="0" w:color="auto"/>
        <w:bottom w:val="none" w:sz="0" w:space="0" w:color="auto"/>
        <w:right w:val="none" w:sz="0" w:space="0" w:color="auto"/>
      </w:divBdr>
    </w:div>
    <w:div w:id="172961753">
      <w:bodyDiv w:val="1"/>
      <w:marLeft w:val="0"/>
      <w:marRight w:val="0"/>
      <w:marTop w:val="0"/>
      <w:marBottom w:val="0"/>
      <w:divBdr>
        <w:top w:val="none" w:sz="0" w:space="0" w:color="auto"/>
        <w:left w:val="none" w:sz="0" w:space="0" w:color="auto"/>
        <w:bottom w:val="none" w:sz="0" w:space="0" w:color="auto"/>
        <w:right w:val="none" w:sz="0" w:space="0" w:color="auto"/>
      </w:divBdr>
    </w:div>
    <w:div w:id="204682328">
      <w:bodyDiv w:val="1"/>
      <w:marLeft w:val="0"/>
      <w:marRight w:val="0"/>
      <w:marTop w:val="0"/>
      <w:marBottom w:val="0"/>
      <w:divBdr>
        <w:top w:val="none" w:sz="0" w:space="0" w:color="auto"/>
        <w:left w:val="none" w:sz="0" w:space="0" w:color="auto"/>
        <w:bottom w:val="none" w:sz="0" w:space="0" w:color="auto"/>
        <w:right w:val="none" w:sz="0" w:space="0" w:color="auto"/>
      </w:divBdr>
    </w:div>
    <w:div w:id="245724947">
      <w:bodyDiv w:val="1"/>
      <w:marLeft w:val="0"/>
      <w:marRight w:val="0"/>
      <w:marTop w:val="0"/>
      <w:marBottom w:val="0"/>
      <w:divBdr>
        <w:top w:val="none" w:sz="0" w:space="0" w:color="auto"/>
        <w:left w:val="none" w:sz="0" w:space="0" w:color="auto"/>
        <w:bottom w:val="none" w:sz="0" w:space="0" w:color="auto"/>
        <w:right w:val="none" w:sz="0" w:space="0" w:color="auto"/>
      </w:divBdr>
    </w:div>
    <w:div w:id="360134115">
      <w:bodyDiv w:val="1"/>
      <w:marLeft w:val="0"/>
      <w:marRight w:val="0"/>
      <w:marTop w:val="0"/>
      <w:marBottom w:val="0"/>
      <w:divBdr>
        <w:top w:val="none" w:sz="0" w:space="0" w:color="auto"/>
        <w:left w:val="none" w:sz="0" w:space="0" w:color="auto"/>
        <w:bottom w:val="none" w:sz="0" w:space="0" w:color="auto"/>
        <w:right w:val="none" w:sz="0" w:space="0" w:color="auto"/>
      </w:divBdr>
    </w:div>
    <w:div w:id="398329587">
      <w:bodyDiv w:val="1"/>
      <w:marLeft w:val="0"/>
      <w:marRight w:val="0"/>
      <w:marTop w:val="0"/>
      <w:marBottom w:val="0"/>
      <w:divBdr>
        <w:top w:val="none" w:sz="0" w:space="0" w:color="auto"/>
        <w:left w:val="none" w:sz="0" w:space="0" w:color="auto"/>
        <w:bottom w:val="none" w:sz="0" w:space="0" w:color="auto"/>
        <w:right w:val="none" w:sz="0" w:space="0" w:color="auto"/>
      </w:divBdr>
    </w:div>
    <w:div w:id="410351138">
      <w:bodyDiv w:val="1"/>
      <w:marLeft w:val="0"/>
      <w:marRight w:val="0"/>
      <w:marTop w:val="0"/>
      <w:marBottom w:val="0"/>
      <w:divBdr>
        <w:top w:val="none" w:sz="0" w:space="0" w:color="auto"/>
        <w:left w:val="none" w:sz="0" w:space="0" w:color="auto"/>
        <w:bottom w:val="none" w:sz="0" w:space="0" w:color="auto"/>
        <w:right w:val="none" w:sz="0" w:space="0" w:color="auto"/>
      </w:divBdr>
    </w:div>
    <w:div w:id="410468236">
      <w:bodyDiv w:val="1"/>
      <w:marLeft w:val="0"/>
      <w:marRight w:val="0"/>
      <w:marTop w:val="0"/>
      <w:marBottom w:val="0"/>
      <w:divBdr>
        <w:top w:val="none" w:sz="0" w:space="0" w:color="auto"/>
        <w:left w:val="none" w:sz="0" w:space="0" w:color="auto"/>
        <w:bottom w:val="none" w:sz="0" w:space="0" w:color="auto"/>
        <w:right w:val="none" w:sz="0" w:space="0" w:color="auto"/>
      </w:divBdr>
    </w:div>
    <w:div w:id="529073942">
      <w:bodyDiv w:val="1"/>
      <w:marLeft w:val="0"/>
      <w:marRight w:val="0"/>
      <w:marTop w:val="0"/>
      <w:marBottom w:val="0"/>
      <w:divBdr>
        <w:top w:val="none" w:sz="0" w:space="0" w:color="auto"/>
        <w:left w:val="none" w:sz="0" w:space="0" w:color="auto"/>
        <w:bottom w:val="none" w:sz="0" w:space="0" w:color="auto"/>
        <w:right w:val="none" w:sz="0" w:space="0" w:color="auto"/>
      </w:divBdr>
    </w:div>
    <w:div w:id="560749123">
      <w:bodyDiv w:val="1"/>
      <w:marLeft w:val="0"/>
      <w:marRight w:val="0"/>
      <w:marTop w:val="0"/>
      <w:marBottom w:val="0"/>
      <w:divBdr>
        <w:top w:val="none" w:sz="0" w:space="0" w:color="auto"/>
        <w:left w:val="none" w:sz="0" w:space="0" w:color="auto"/>
        <w:bottom w:val="none" w:sz="0" w:space="0" w:color="auto"/>
        <w:right w:val="none" w:sz="0" w:space="0" w:color="auto"/>
      </w:divBdr>
    </w:div>
    <w:div w:id="639506529">
      <w:bodyDiv w:val="1"/>
      <w:marLeft w:val="0"/>
      <w:marRight w:val="0"/>
      <w:marTop w:val="0"/>
      <w:marBottom w:val="0"/>
      <w:divBdr>
        <w:top w:val="none" w:sz="0" w:space="0" w:color="auto"/>
        <w:left w:val="none" w:sz="0" w:space="0" w:color="auto"/>
        <w:bottom w:val="none" w:sz="0" w:space="0" w:color="auto"/>
        <w:right w:val="none" w:sz="0" w:space="0" w:color="auto"/>
      </w:divBdr>
    </w:div>
    <w:div w:id="661472291">
      <w:bodyDiv w:val="1"/>
      <w:marLeft w:val="0"/>
      <w:marRight w:val="0"/>
      <w:marTop w:val="0"/>
      <w:marBottom w:val="0"/>
      <w:divBdr>
        <w:top w:val="none" w:sz="0" w:space="0" w:color="auto"/>
        <w:left w:val="none" w:sz="0" w:space="0" w:color="auto"/>
        <w:bottom w:val="none" w:sz="0" w:space="0" w:color="auto"/>
        <w:right w:val="none" w:sz="0" w:space="0" w:color="auto"/>
      </w:divBdr>
    </w:div>
    <w:div w:id="755827647">
      <w:bodyDiv w:val="1"/>
      <w:marLeft w:val="0"/>
      <w:marRight w:val="0"/>
      <w:marTop w:val="0"/>
      <w:marBottom w:val="0"/>
      <w:divBdr>
        <w:top w:val="none" w:sz="0" w:space="0" w:color="auto"/>
        <w:left w:val="none" w:sz="0" w:space="0" w:color="auto"/>
        <w:bottom w:val="none" w:sz="0" w:space="0" w:color="auto"/>
        <w:right w:val="none" w:sz="0" w:space="0" w:color="auto"/>
      </w:divBdr>
    </w:div>
    <w:div w:id="850532403">
      <w:bodyDiv w:val="1"/>
      <w:marLeft w:val="0"/>
      <w:marRight w:val="0"/>
      <w:marTop w:val="0"/>
      <w:marBottom w:val="0"/>
      <w:divBdr>
        <w:top w:val="none" w:sz="0" w:space="0" w:color="auto"/>
        <w:left w:val="none" w:sz="0" w:space="0" w:color="auto"/>
        <w:bottom w:val="none" w:sz="0" w:space="0" w:color="auto"/>
        <w:right w:val="none" w:sz="0" w:space="0" w:color="auto"/>
      </w:divBdr>
    </w:div>
    <w:div w:id="897281723">
      <w:bodyDiv w:val="1"/>
      <w:marLeft w:val="0"/>
      <w:marRight w:val="0"/>
      <w:marTop w:val="0"/>
      <w:marBottom w:val="0"/>
      <w:divBdr>
        <w:top w:val="none" w:sz="0" w:space="0" w:color="auto"/>
        <w:left w:val="none" w:sz="0" w:space="0" w:color="auto"/>
        <w:bottom w:val="none" w:sz="0" w:space="0" w:color="auto"/>
        <w:right w:val="none" w:sz="0" w:space="0" w:color="auto"/>
      </w:divBdr>
    </w:div>
    <w:div w:id="915479855">
      <w:bodyDiv w:val="1"/>
      <w:marLeft w:val="0"/>
      <w:marRight w:val="0"/>
      <w:marTop w:val="0"/>
      <w:marBottom w:val="0"/>
      <w:divBdr>
        <w:top w:val="none" w:sz="0" w:space="0" w:color="auto"/>
        <w:left w:val="none" w:sz="0" w:space="0" w:color="auto"/>
        <w:bottom w:val="none" w:sz="0" w:space="0" w:color="auto"/>
        <w:right w:val="none" w:sz="0" w:space="0" w:color="auto"/>
      </w:divBdr>
    </w:div>
    <w:div w:id="929892385">
      <w:bodyDiv w:val="1"/>
      <w:marLeft w:val="0"/>
      <w:marRight w:val="0"/>
      <w:marTop w:val="0"/>
      <w:marBottom w:val="0"/>
      <w:divBdr>
        <w:top w:val="none" w:sz="0" w:space="0" w:color="auto"/>
        <w:left w:val="none" w:sz="0" w:space="0" w:color="auto"/>
        <w:bottom w:val="none" w:sz="0" w:space="0" w:color="auto"/>
        <w:right w:val="none" w:sz="0" w:space="0" w:color="auto"/>
      </w:divBdr>
    </w:div>
    <w:div w:id="953829972">
      <w:bodyDiv w:val="1"/>
      <w:marLeft w:val="0"/>
      <w:marRight w:val="0"/>
      <w:marTop w:val="0"/>
      <w:marBottom w:val="0"/>
      <w:divBdr>
        <w:top w:val="none" w:sz="0" w:space="0" w:color="auto"/>
        <w:left w:val="none" w:sz="0" w:space="0" w:color="auto"/>
        <w:bottom w:val="none" w:sz="0" w:space="0" w:color="auto"/>
        <w:right w:val="none" w:sz="0" w:space="0" w:color="auto"/>
      </w:divBdr>
    </w:div>
    <w:div w:id="1017385298">
      <w:bodyDiv w:val="1"/>
      <w:marLeft w:val="0"/>
      <w:marRight w:val="0"/>
      <w:marTop w:val="0"/>
      <w:marBottom w:val="0"/>
      <w:divBdr>
        <w:top w:val="none" w:sz="0" w:space="0" w:color="auto"/>
        <w:left w:val="none" w:sz="0" w:space="0" w:color="auto"/>
        <w:bottom w:val="none" w:sz="0" w:space="0" w:color="auto"/>
        <w:right w:val="none" w:sz="0" w:space="0" w:color="auto"/>
      </w:divBdr>
    </w:div>
    <w:div w:id="1040478738">
      <w:bodyDiv w:val="1"/>
      <w:marLeft w:val="0"/>
      <w:marRight w:val="0"/>
      <w:marTop w:val="0"/>
      <w:marBottom w:val="0"/>
      <w:divBdr>
        <w:top w:val="none" w:sz="0" w:space="0" w:color="auto"/>
        <w:left w:val="none" w:sz="0" w:space="0" w:color="auto"/>
        <w:bottom w:val="none" w:sz="0" w:space="0" w:color="auto"/>
        <w:right w:val="none" w:sz="0" w:space="0" w:color="auto"/>
      </w:divBdr>
    </w:div>
    <w:div w:id="1061950683">
      <w:bodyDiv w:val="1"/>
      <w:marLeft w:val="0"/>
      <w:marRight w:val="0"/>
      <w:marTop w:val="0"/>
      <w:marBottom w:val="0"/>
      <w:divBdr>
        <w:top w:val="none" w:sz="0" w:space="0" w:color="auto"/>
        <w:left w:val="none" w:sz="0" w:space="0" w:color="auto"/>
        <w:bottom w:val="none" w:sz="0" w:space="0" w:color="auto"/>
        <w:right w:val="none" w:sz="0" w:space="0" w:color="auto"/>
      </w:divBdr>
    </w:div>
    <w:div w:id="1127237572">
      <w:bodyDiv w:val="1"/>
      <w:marLeft w:val="0"/>
      <w:marRight w:val="0"/>
      <w:marTop w:val="0"/>
      <w:marBottom w:val="0"/>
      <w:divBdr>
        <w:top w:val="none" w:sz="0" w:space="0" w:color="auto"/>
        <w:left w:val="none" w:sz="0" w:space="0" w:color="auto"/>
        <w:bottom w:val="none" w:sz="0" w:space="0" w:color="auto"/>
        <w:right w:val="none" w:sz="0" w:space="0" w:color="auto"/>
      </w:divBdr>
    </w:div>
    <w:div w:id="1183087290">
      <w:bodyDiv w:val="1"/>
      <w:marLeft w:val="0"/>
      <w:marRight w:val="0"/>
      <w:marTop w:val="0"/>
      <w:marBottom w:val="0"/>
      <w:divBdr>
        <w:top w:val="none" w:sz="0" w:space="0" w:color="auto"/>
        <w:left w:val="none" w:sz="0" w:space="0" w:color="auto"/>
        <w:bottom w:val="none" w:sz="0" w:space="0" w:color="auto"/>
        <w:right w:val="none" w:sz="0" w:space="0" w:color="auto"/>
      </w:divBdr>
      <w:divsChild>
        <w:div w:id="1448159050">
          <w:marLeft w:val="0"/>
          <w:marRight w:val="0"/>
          <w:marTop w:val="0"/>
          <w:marBottom w:val="0"/>
          <w:divBdr>
            <w:top w:val="none" w:sz="0" w:space="0" w:color="auto"/>
            <w:left w:val="none" w:sz="0" w:space="0" w:color="auto"/>
            <w:bottom w:val="none" w:sz="0" w:space="0" w:color="auto"/>
            <w:right w:val="none" w:sz="0" w:space="0" w:color="auto"/>
          </w:divBdr>
          <w:divsChild>
            <w:div w:id="1405225033">
              <w:marLeft w:val="0"/>
              <w:marRight w:val="0"/>
              <w:marTop w:val="0"/>
              <w:marBottom w:val="0"/>
              <w:divBdr>
                <w:top w:val="none" w:sz="0" w:space="0" w:color="auto"/>
                <w:left w:val="none" w:sz="0" w:space="0" w:color="auto"/>
                <w:bottom w:val="none" w:sz="0" w:space="0" w:color="auto"/>
                <w:right w:val="none" w:sz="0" w:space="0" w:color="auto"/>
              </w:divBdr>
              <w:divsChild>
                <w:div w:id="2092772711">
                  <w:marLeft w:val="0"/>
                  <w:marRight w:val="0"/>
                  <w:marTop w:val="100"/>
                  <w:marBottom w:val="100"/>
                  <w:divBdr>
                    <w:top w:val="none" w:sz="0" w:space="0" w:color="auto"/>
                    <w:left w:val="none" w:sz="0" w:space="0" w:color="auto"/>
                    <w:bottom w:val="none" w:sz="0" w:space="0" w:color="auto"/>
                    <w:right w:val="none" w:sz="0" w:space="0" w:color="auto"/>
                  </w:divBdr>
                  <w:divsChild>
                    <w:div w:id="2146118265">
                      <w:marLeft w:val="0"/>
                      <w:marRight w:val="0"/>
                      <w:marTop w:val="0"/>
                      <w:marBottom w:val="0"/>
                      <w:divBdr>
                        <w:top w:val="none" w:sz="0" w:space="0" w:color="auto"/>
                        <w:left w:val="none" w:sz="0" w:space="0" w:color="auto"/>
                        <w:bottom w:val="none" w:sz="0" w:space="0" w:color="auto"/>
                        <w:right w:val="none" w:sz="0" w:space="0" w:color="auto"/>
                      </w:divBdr>
                      <w:divsChild>
                        <w:div w:id="676082381">
                          <w:marLeft w:val="0"/>
                          <w:marRight w:val="0"/>
                          <w:marTop w:val="0"/>
                          <w:marBottom w:val="0"/>
                          <w:divBdr>
                            <w:top w:val="none" w:sz="0" w:space="0" w:color="auto"/>
                            <w:left w:val="none" w:sz="0" w:space="0" w:color="auto"/>
                            <w:bottom w:val="none" w:sz="0" w:space="0" w:color="auto"/>
                            <w:right w:val="none" w:sz="0" w:space="0" w:color="auto"/>
                          </w:divBdr>
                          <w:divsChild>
                            <w:div w:id="197054764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4939501">
      <w:bodyDiv w:val="1"/>
      <w:marLeft w:val="0"/>
      <w:marRight w:val="0"/>
      <w:marTop w:val="0"/>
      <w:marBottom w:val="0"/>
      <w:divBdr>
        <w:top w:val="none" w:sz="0" w:space="0" w:color="auto"/>
        <w:left w:val="none" w:sz="0" w:space="0" w:color="auto"/>
        <w:bottom w:val="none" w:sz="0" w:space="0" w:color="auto"/>
        <w:right w:val="none" w:sz="0" w:space="0" w:color="auto"/>
      </w:divBdr>
    </w:div>
    <w:div w:id="1529564256">
      <w:bodyDiv w:val="1"/>
      <w:marLeft w:val="0"/>
      <w:marRight w:val="0"/>
      <w:marTop w:val="0"/>
      <w:marBottom w:val="0"/>
      <w:divBdr>
        <w:top w:val="none" w:sz="0" w:space="0" w:color="auto"/>
        <w:left w:val="none" w:sz="0" w:space="0" w:color="auto"/>
        <w:bottom w:val="none" w:sz="0" w:space="0" w:color="auto"/>
        <w:right w:val="none" w:sz="0" w:space="0" w:color="auto"/>
      </w:divBdr>
    </w:div>
    <w:div w:id="1568959988">
      <w:bodyDiv w:val="1"/>
      <w:marLeft w:val="0"/>
      <w:marRight w:val="0"/>
      <w:marTop w:val="0"/>
      <w:marBottom w:val="0"/>
      <w:divBdr>
        <w:top w:val="none" w:sz="0" w:space="0" w:color="auto"/>
        <w:left w:val="none" w:sz="0" w:space="0" w:color="auto"/>
        <w:bottom w:val="none" w:sz="0" w:space="0" w:color="auto"/>
        <w:right w:val="none" w:sz="0" w:space="0" w:color="auto"/>
      </w:divBdr>
    </w:div>
    <w:div w:id="1577324645">
      <w:bodyDiv w:val="1"/>
      <w:marLeft w:val="0"/>
      <w:marRight w:val="0"/>
      <w:marTop w:val="0"/>
      <w:marBottom w:val="0"/>
      <w:divBdr>
        <w:top w:val="none" w:sz="0" w:space="0" w:color="auto"/>
        <w:left w:val="none" w:sz="0" w:space="0" w:color="auto"/>
        <w:bottom w:val="none" w:sz="0" w:space="0" w:color="auto"/>
        <w:right w:val="none" w:sz="0" w:space="0" w:color="auto"/>
      </w:divBdr>
    </w:div>
    <w:div w:id="1581867744">
      <w:bodyDiv w:val="1"/>
      <w:marLeft w:val="0"/>
      <w:marRight w:val="0"/>
      <w:marTop w:val="0"/>
      <w:marBottom w:val="0"/>
      <w:divBdr>
        <w:top w:val="none" w:sz="0" w:space="0" w:color="auto"/>
        <w:left w:val="none" w:sz="0" w:space="0" w:color="auto"/>
        <w:bottom w:val="none" w:sz="0" w:space="0" w:color="auto"/>
        <w:right w:val="none" w:sz="0" w:space="0" w:color="auto"/>
      </w:divBdr>
    </w:div>
    <w:div w:id="1586458834">
      <w:bodyDiv w:val="1"/>
      <w:marLeft w:val="0"/>
      <w:marRight w:val="0"/>
      <w:marTop w:val="0"/>
      <w:marBottom w:val="0"/>
      <w:divBdr>
        <w:top w:val="none" w:sz="0" w:space="0" w:color="auto"/>
        <w:left w:val="none" w:sz="0" w:space="0" w:color="auto"/>
        <w:bottom w:val="none" w:sz="0" w:space="0" w:color="auto"/>
        <w:right w:val="none" w:sz="0" w:space="0" w:color="auto"/>
      </w:divBdr>
    </w:div>
    <w:div w:id="1649245820">
      <w:bodyDiv w:val="1"/>
      <w:marLeft w:val="0"/>
      <w:marRight w:val="0"/>
      <w:marTop w:val="0"/>
      <w:marBottom w:val="0"/>
      <w:divBdr>
        <w:top w:val="none" w:sz="0" w:space="0" w:color="auto"/>
        <w:left w:val="none" w:sz="0" w:space="0" w:color="auto"/>
        <w:bottom w:val="none" w:sz="0" w:space="0" w:color="auto"/>
        <w:right w:val="none" w:sz="0" w:space="0" w:color="auto"/>
      </w:divBdr>
    </w:div>
    <w:div w:id="1662543178">
      <w:bodyDiv w:val="1"/>
      <w:marLeft w:val="0"/>
      <w:marRight w:val="0"/>
      <w:marTop w:val="0"/>
      <w:marBottom w:val="0"/>
      <w:divBdr>
        <w:top w:val="none" w:sz="0" w:space="0" w:color="auto"/>
        <w:left w:val="none" w:sz="0" w:space="0" w:color="auto"/>
        <w:bottom w:val="none" w:sz="0" w:space="0" w:color="auto"/>
        <w:right w:val="none" w:sz="0" w:space="0" w:color="auto"/>
      </w:divBdr>
      <w:divsChild>
        <w:div w:id="938026439">
          <w:marLeft w:val="0"/>
          <w:marRight w:val="0"/>
          <w:marTop w:val="0"/>
          <w:marBottom w:val="0"/>
          <w:divBdr>
            <w:top w:val="none" w:sz="0" w:space="0" w:color="auto"/>
            <w:left w:val="none" w:sz="0" w:space="0" w:color="auto"/>
            <w:bottom w:val="none" w:sz="0" w:space="0" w:color="auto"/>
            <w:right w:val="none" w:sz="0" w:space="0" w:color="auto"/>
          </w:divBdr>
          <w:divsChild>
            <w:div w:id="289022503">
              <w:marLeft w:val="0"/>
              <w:marRight w:val="0"/>
              <w:marTop w:val="0"/>
              <w:marBottom w:val="0"/>
              <w:divBdr>
                <w:top w:val="none" w:sz="0" w:space="0" w:color="auto"/>
                <w:left w:val="none" w:sz="0" w:space="0" w:color="auto"/>
                <w:bottom w:val="none" w:sz="0" w:space="0" w:color="auto"/>
                <w:right w:val="none" w:sz="0" w:space="0" w:color="auto"/>
              </w:divBdr>
              <w:divsChild>
                <w:div w:id="322855733">
                  <w:marLeft w:val="0"/>
                  <w:marRight w:val="0"/>
                  <w:marTop w:val="0"/>
                  <w:marBottom w:val="0"/>
                  <w:divBdr>
                    <w:top w:val="none" w:sz="0" w:space="0" w:color="auto"/>
                    <w:left w:val="none" w:sz="0" w:space="0" w:color="auto"/>
                    <w:bottom w:val="none" w:sz="0" w:space="0" w:color="auto"/>
                    <w:right w:val="none" w:sz="0" w:space="0" w:color="auto"/>
                  </w:divBdr>
                  <w:divsChild>
                    <w:div w:id="755396630">
                      <w:marLeft w:val="0"/>
                      <w:marRight w:val="0"/>
                      <w:marTop w:val="0"/>
                      <w:marBottom w:val="0"/>
                      <w:divBdr>
                        <w:top w:val="none" w:sz="0" w:space="0" w:color="auto"/>
                        <w:left w:val="none" w:sz="0" w:space="0" w:color="auto"/>
                        <w:bottom w:val="none" w:sz="0" w:space="0" w:color="auto"/>
                        <w:right w:val="none" w:sz="0" w:space="0" w:color="auto"/>
                      </w:divBdr>
                      <w:divsChild>
                        <w:div w:id="397362565">
                          <w:marLeft w:val="0"/>
                          <w:marRight w:val="0"/>
                          <w:marTop w:val="0"/>
                          <w:marBottom w:val="0"/>
                          <w:divBdr>
                            <w:top w:val="none" w:sz="0" w:space="0" w:color="auto"/>
                            <w:left w:val="none" w:sz="0" w:space="0" w:color="auto"/>
                            <w:bottom w:val="none" w:sz="0" w:space="0" w:color="auto"/>
                            <w:right w:val="none" w:sz="0" w:space="0" w:color="auto"/>
                          </w:divBdr>
                          <w:divsChild>
                            <w:div w:id="1303541102">
                              <w:marLeft w:val="0"/>
                              <w:marRight w:val="0"/>
                              <w:marTop w:val="0"/>
                              <w:marBottom w:val="0"/>
                              <w:divBdr>
                                <w:top w:val="none" w:sz="0" w:space="0" w:color="auto"/>
                                <w:left w:val="none" w:sz="0" w:space="0" w:color="auto"/>
                                <w:bottom w:val="none" w:sz="0" w:space="0" w:color="auto"/>
                                <w:right w:val="none" w:sz="0" w:space="0" w:color="auto"/>
                              </w:divBdr>
                              <w:divsChild>
                                <w:div w:id="597252604">
                                  <w:marLeft w:val="0"/>
                                  <w:marRight w:val="0"/>
                                  <w:marTop w:val="0"/>
                                  <w:marBottom w:val="0"/>
                                  <w:divBdr>
                                    <w:top w:val="none" w:sz="0" w:space="0" w:color="auto"/>
                                    <w:left w:val="none" w:sz="0" w:space="0" w:color="auto"/>
                                    <w:bottom w:val="none" w:sz="0" w:space="0" w:color="auto"/>
                                    <w:right w:val="none" w:sz="0" w:space="0" w:color="auto"/>
                                  </w:divBdr>
                                  <w:divsChild>
                                    <w:div w:id="95298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45775689">
      <w:bodyDiv w:val="1"/>
      <w:marLeft w:val="0"/>
      <w:marRight w:val="0"/>
      <w:marTop w:val="0"/>
      <w:marBottom w:val="0"/>
      <w:divBdr>
        <w:top w:val="none" w:sz="0" w:space="0" w:color="auto"/>
        <w:left w:val="none" w:sz="0" w:space="0" w:color="auto"/>
        <w:bottom w:val="none" w:sz="0" w:space="0" w:color="auto"/>
        <w:right w:val="none" w:sz="0" w:space="0" w:color="auto"/>
      </w:divBdr>
    </w:div>
    <w:div w:id="1926986154">
      <w:bodyDiv w:val="1"/>
      <w:marLeft w:val="0"/>
      <w:marRight w:val="0"/>
      <w:marTop w:val="0"/>
      <w:marBottom w:val="0"/>
      <w:divBdr>
        <w:top w:val="none" w:sz="0" w:space="0" w:color="auto"/>
        <w:left w:val="none" w:sz="0" w:space="0" w:color="auto"/>
        <w:bottom w:val="none" w:sz="0" w:space="0" w:color="auto"/>
        <w:right w:val="none" w:sz="0" w:space="0" w:color="auto"/>
      </w:divBdr>
    </w:div>
    <w:div w:id="1940599748">
      <w:bodyDiv w:val="1"/>
      <w:marLeft w:val="0"/>
      <w:marRight w:val="0"/>
      <w:marTop w:val="0"/>
      <w:marBottom w:val="0"/>
      <w:divBdr>
        <w:top w:val="none" w:sz="0" w:space="0" w:color="auto"/>
        <w:left w:val="none" w:sz="0" w:space="0" w:color="auto"/>
        <w:bottom w:val="none" w:sz="0" w:space="0" w:color="auto"/>
        <w:right w:val="none" w:sz="0" w:space="0" w:color="auto"/>
      </w:divBdr>
    </w:div>
    <w:div w:id="1982999634">
      <w:bodyDiv w:val="1"/>
      <w:marLeft w:val="0"/>
      <w:marRight w:val="0"/>
      <w:marTop w:val="0"/>
      <w:marBottom w:val="0"/>
      <w:divBdr>
        <w:top w:val="none" w:sz="0" w:space="0" w:color="auto"/>
        <w:left w:val="none" w:sz="0" w:space="0" w:color="auto"/>
        <w:bottom w:val="none" w:sz="0" w:space="0" w:color="auto"/>
        <w:right w:val="none" w:sz="0" w:space="0" w:color="auto"/>
      </w:divBdr>
    </w:div>
    <w:div w:id="2067098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CS/TXT/?uri=CELEX:32019L1161" TargetMode="External"/><Relationship Id="rId13" Type="http://schemas.openxmlformats.org/officeDocument/2006/relationships/hyperlink" Target="http://www.ropid.cz"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opid.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CS/TXT/?uri=CELEX:32019L116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ur-lex.europa.eu/legal-content/CS/TXT/?uri=CELEX:32019L1161" TargetMode="External"/><Relationship Id="rId4" Type="http://schemas.openxmlformats.org/officeDocument/2006/relationships/settings" Target="settings.xml"/><Relationship Id="rId9" Type="http://schemas.openxmlformats.org/officeDocument/2006/relationships/hyperlink" Target="https://pid.cz/o-organizaci/zrizovaci-listina-organizace-ropid" TargetMode="External"/><Relationship Id="rId14" Type="http://schemas.openxmlformats.org/officeDocument/2006/relationships/hyperlink" Target="https://pid.cz/wp-content/uploads/2022/04/Seznam_certifikovanych_zarizeni.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3B88A3-201B-41B0-B077-BD9BD823B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32020</Words>
  <Characters>188922</Characters>
  <Application>Microsoft Office Word</Application>
  <DocSecurity>0</DocSecurity>
  <Lines>1574</Lines>
  <Paragraphs>441</Paragraphs>
  <ScaleCrop>false</ScaleCrop>
  <HeadingPairs>
    <vt:vector size="2" baseType="variant">
      <vt:variant>
        <vt:lpstr>Název</vt:lpstr>
      </vt:variant>
      <vt:variant>
        <vt:i4>1</vt:i4>
      </vt:variant>
    </vt:vector>
  </HeadingPairs>
  <TitlesOfParts>
    <vt:vector size="1" baseType="lpstr">
      <vt:lpstr>Smlouva nabidkove rizeni302_HMP_obec</vt:lpstr>
    </vt:vector>
  </TitlesOfParts>
  <Company>ROPID</Company>
  <LinksUpToDate>false</LinksUpToDate>
  <CharactersWithSpaces>220501</CharactersWithSpaces>
  <SharedDoc>false</SharedDoc>
  <HLinks>
    <vt:vector size="120" baseType="variant">
      <vt:variant>
        <vt:i4>1703957</vt:i4>
      </vt:variant>
      <vt:variant>
        <vt:i4>150</vt:i4>
      </vt:variant>
      <vt:variant>
        <vt:i4>0</vt:i4>
      </vt:variant>
      <vt:variant>
        <vt:i4>5</vt:i4>
      </vt:variant>
      <vt:variant>
        <vt:lpwstr>http://www.mpvnet.cz/pg/pglogin.aspx</vt:lpwstr>
      </vt:variant>
      <vt:variant>
        <vt:lpwstr/>
      </vt:variant>
      <vt:variant>
        <vt:i4>65572</vt:i4>
      </vt:variant>
      <vt:variant>
        <vt:i4>147</vt:i4>
      </vt:variant>
      <vt:variant>
        <vt:i4>0</vt:i4>
      </vt:variant>
      <vt:variant>
        <vt:i4>5</vt:i4>
      </vt:variant>
      <vt:variant>
        <vt:lpwstr>mailto:ropid@ropid.cz</vt:lpwstr>
      </vt:variant>
      <vt:variant>
        <vt:lpwstr/>
      </vt:variant>
      <vt:variant>
        <vt:i4>65538</vt:i4>
      </vt:variant>
      <vt:variant>
        <vt:i4>144</vt:i4>
      </vt:variant>
      <vt:variant>
        <vt:i4>0</vt:i4>
      </vt:variant>
      <vt:variant>
        <vt:i4>5</vt:i4>
      </vt:variant>
      <vt:variant>
        <vt:lpwstr>http://www.ropid.cz/</vt:lpwstr>
      </vt:variant>
      <vt:variant>
        <vt:lpwstr/>
      </vt:variant>
      <vt:variant>
        <vt:i4>65538</vt:i4>
      </vt:variant>
      <vt:variant>
        <vt:i4>141</vt:i4>
      </vt:variant>
      <vt:variant>
        <vt:i4>0</vt:i4>
      </vt:variant>
      <vt:variant>
        <vt:i4>5</vt:i4>
      </vt:variant>
      <vt:variant>
        <vt:lpwstr>http://www.ropid.cz/</vt:lpwstr>
      </vt:variant>
      <vt:variant>
        <vt:lpwstr/>
      </vt:variant>
      <vt:variant>
        <vt:i4>87</vt:i4>
      </vt:variant>
      <vt:variant>
        <vt:i4>138</vt:i4>
      </vt:variant>
      <vt:variant>
        <vt:i4>0</vt:i4>
      </vt:variant>
      <vt:variant>
        <vt:i4>5</vt:i4>
      </vt:variant>
      <vt:variant>
        <vt:lpwstr>https://www.czso.cz/csu/czso/setreni-prumernych-cen-vybranych-vyrobku-pohonne-hmoty-a-topne-oleje-casove-rady</vt:lpwstr>
      </vt:variant>
      <vt:variant>
        <vt:lpwstr/>
      </vt:variant>
      <vt:variant>
        <vt:i4>87</vt:i4>
      </vt:variant>
      <vt:variant>
        <vt:i4>132</vt:i4>
      </vt:variant>
      <vt:variant>
        <vt:i4>0</vt:i4>
      </vt:variant>
      <vt:variant>
        <vt:i4>5</vt:i4>
      </vt:variant>
      <vt:variant>
        <vt:lpwstr>https://www.czso.cz/csu/czso/setreni-prumernych-cen-vybranych-vyrobku-pohonne-hmoty-a-topne-oleje-casove-rady</vt:lpwstr>
      </vt:variant>
      <vt:variant>
        <vt:lpwstr/>
      </vt:variant>
      <vt:variant>
        <vt:i4>87</vt:i4>
      </vt:variant>
      <vt:variant>
        <vt:i4>123</vt:i4>
      </vt:variant>
      <vt:variant>
        <vt:i4>0</vt:i4>
      </vt:variant>
      <vt:variant>
        <vt:i4>5</vt:i4>
      </vt:variant>
      <vt:variant>
        <vt:lpwstr>https://www.czso.cz/csu/czso/setreni-prumernych-cen-vybranych-vyrobku-pohonne-hmoty-a-topne-oleje-casove-rady</vt:lpwstr>
      </vt:variant>
      <vt:variant>
        <vt:lpwstr/>
      </vt:variant>
      <vt:variant>
        <vt:i4>87</vt:i4>
      </vt:variant>
      <vt:variant>
        <vt:i4>117</vt:i4>
      </vt:variant>
      <vt:variant>
        <vt:i4>0</vt:i4>
      </vt:variant>
      <vt:variant>
        <vt:i4>5</vt:i4>
      </vt:variant>
      <vt:variant>
        <vt:lpwstr>https://www.czso.cz/csu/czso/setreni-prumernych-cen-vybranych-vyrobku-pohonne-hmoty-a-topne-oleje-casove-rady</vt:lpwstr>
      </vt:variant>
      <vt:variant>
        <vt:lpwstr/>
      </vt:variant>
      <vt:variant>
        <vt:i4>3211266</vt:i4>
      </vt:variant>
      <vt:variant>
        <vt:i4>108</vt:i4>
      </vt:variant>
      <vt:variant>
        <vt:i4>0</vt:i4>
      </vt:variant>
      <vt:variant>
        <vt:i4>5</vt:i4>
      </vt:variant>
      <vt:variant>
        <vt:lpwstr>https://www.czso.cz/csu/czso/ipc_cr</vt:lpwstr>
      </vt:variant>
      <vt:variant>
        <vt:lpwstr/>
      </vt:variant>
      <vt:variant>
        <vt:i4>3211266</vt:i4>
      </vt:variant>
      <vt:variant>
        <vt:i4>102</vt:i4>
      </vt:variant>
      <vt:variant>
        <vt:i4>0</vt:i4>
      </vt:variant>
      <vt:variant>
        <vt:i4>5</vt:i4>
      </vt:variant>
      <vt:variant>
        <vt:lpwstr>https://www.czso.cz/csu/czso/ipc_cr</vt:lpwstr>
      </vt:variant>
      <vt:variant>
        <vt:lpwstr/>
      </vt:variant>
      <vt:variant>
        <vt:i4>3211266</vt:i4>
      </vt:variant>
      <vt:variant>
        <vt:i4>90</vt:i4>
      </vt:variant>
      <vt:variant>
        <vt:i4>0</vt:i4>
      </vt:variant>
      <vt:variant>
        <vt:i4>5</vt:i4>
      </vt:variant>
      <vt:variant>
        <vt:lpwstr>https://www.czso.cz/csu/czso/ipc_cr</vt:lpwstr>
      </vt:variant>
      <vt:variant>
        <vt:lpwstr/>
      </vt:variant>
      <vt:variant>
        <vt:i4>3211266</vt:i4>
      </vt:variant>
      <vt:variant>
        <vt:i4>84</vt:i4>
      </vt:variant>
      <vt:variant>
        <vt:i4>0</vt:i4>
      </vt:variant>
      <vt:variant>
        <vt:i4>5</vt:i4>
      </vt:variant>
      <vt:variant>
        <vt:lpwstr>https://www.czso.cz/csu/czso/ipc_cr</vt:lpwstr>
      </vt:variant>
      <vt:variant>
        <vt:lpwstr/>
      </vt:variant>
      <vt:variant>
        <vt:i4>3211266</vt:i4>
      </vt:variant>
      <vt:variant>
        <vt:i4>72</vt:i4>
      </vt:variant>
      <vt:variant>
        <vt:i4>0</vt:i4>
      </vt:variant>
      <vt:variant>
        <vt:i4>5</vt:i4>
      </vt:variant>
      <vt:variant>
        <vt:lpwstr>https://www.czso.cz/csu/czso/ipc_cr</vt:lpwstr>
      </vt:variant>
      <vt:variant>
        <vt:lpwstr/>
      </vt:variant>
      <vt:variant>
        <vt:i4>3211266</vt:i4>
      </vt:variant>
      <vt:variant>
        <vt:i4>66</vt:i4>
      </vt:variant>
      <vt:variant>
        <vt:i4>0</vt:i4>
      </vt:variant>
      <vt:variant>
        <vt:i4>5</vt:i4>
      </vt:variant>
      <vt:variant>
        <vt:lpwstr>https://www.czso.cz/csu/czso/ipc_cr</vt:lpwstr>
      </vt:variant>
      <vt:variant>
        <vt:lpwstr/>
      </vt:variant>
      <vt:variant>
        <vt:i4>3211295</vt:i4>
      </vt:variant>
      <vt:variant>
        <vt:i4>54</vt:i4>
      </vt:variant>
      <vt:variant>
        <vt:i4>0</vt:i4>
      </vt:variant>
      <vt:variant>
        <vt:i4>5</vt:i4>
      </vt:variant>
      <vt:variant>
        <vt:lpwstr>https://www.czso.cz/csu/czso/pmz_cr</vt:lpwstr>
      </vt:variant>
      <vt:variant>
        <vt:lpwstr/>
      </vt:variant>
      <vt:variant>
        <vt:i4>3211295</vt:i4>
      </vt:variant>
      <vt:variant>
        <vt:i4>48</vt:i4>
      </vt:variant>
      <vt:variant>
        <vt:i4>0</vt:i4>
      </vt:variant>
      <vt:variant>
        <vt:i4>5</vt:i4>
      </vt:variant>
      <vt:variant>
        <vt:lpwstr>https://www.czso.cz/csu/czso/pmz_cr</vt:lpwstr>
      </vt:variant>
      <vt:variant>
        <vt:lpwstr/>
      </vt:variant>
      <vt:variant>
        <vt:i4>3211295</vt:i4>
      </vt:variant>
      <vt:variant>
        <vt:i4>36</vt:i4>
      </vt:variant>
      <vt:variant>
        <vt:i4>0</vt:i4>
      </vt:variant>
      <vt:variant>
        <vt:i4>5</vt:i4>
      </vt:variant>
      <vt:variant>
        <vt:lpwstr>https://www.czso.cz/csu/czso/pmz_cr</vt:lpwstr>
      </vt:variant>
      <vt:variant>
        <vt:lpwstr/>
      </vt:variant>
      <vt:variant>
        <vt:i4>3211295</vt:i4>
      </vt:variant>
      <vt:variant>
        <vt:i4>30</vt:i4>
      </vt:variant>
      <vt:variant>
        <vt:i4>0</vt:i4>
      </vt:variant>
      <vt:variant>
        <vt:i4>5</vt:i4>
      </vt:variant>
      <vt:variant>
        <vt:lpwstr>https://www.czso.cz/csu/czso/pmz_cr</vt:lpwstr>
      </vt:variant>
      <vt:variant>
        <vt:lpwstr/>
      </vt:variant>
      <vt:variant>
        <vt:i4>3211295</vt:i4>
      </vt:variant>
      <vt:variant>
        <vt:i4>18</vt:i4>
      </vt:variant>
      <vt:variant>
        <vt:i4>0</vt:i4>
      </vt:variant>
      <vt:variant>
        <vt:i4>5</vt:i4>
      </vt:variant>
      <vt:variant>
        <vt:lpwstr>https://www.czso.cz/csu/czso/pmz_cr</vt:lpwstr>
      </vt:variant>
      <vt:variant>
        <vt:lpwstr/>
      </vt:variant>
      <vt:variant>
        <vt:i4>6619248</vt:i4>
      </vt:variant>
      <vt:variant>
        <vt:i4>0</vt:i4>
      </vt:variant>
      <vt:variant>
        <vt:i4>0</vt:i4>
      </vt:variant>
      <vt:variant>
        <vt:i4>5</vt:i4>
      </vt:variant>
      <vt:variant>
        <vt:lpwstr>https://pid.cz/o-organizaci/zrizovaci-listina-organizace-ropid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nabidkove rizeni302_HMP_obec</dc:title>
  <dc:subject/>
  <dc:creator>Miroslava Staňková</dc:creator>
  <cp:keywords/>
  <dc:description/>
  <cp:lastModifiedBy>HAVEL &amp; PARTNERS</cp:lastModifiedBy>
  <cp:revision>2</cp:revision>
  <cp:lastPrinted>2022-06-27T14:53:00Z</cp:lastPrinted>
  <dcterms:created xsi:type="dcterms:W3CDTF">2022-08-19T12:34:00Z</dcterms:created>
  <dcterms:modified xsi:type="dcterms:W3CDTF">2022-08-19T12:34:00Z</dcterms:modified>
</cp:coreProperties>
</file>